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C27A93" w14:textId="77777777" w:rsidR="00A362E8" w:rsidRPr="008F1B04" w:rsidRDefault="00A362E8" w:rsidP="0023360C">
      <w:pPr>
        <w:widowControl w:val="0"/>
        <w:tabs>
          <w:tab w:val="left" w:pos="8360"/>
        </w:tabs>
        <w:ind w:left="0"/>
        <w:jc w:val="center"/>
        <w:rPr>
          <w:rFonts w:ascii="Segoe UI" w:hAnsi="Segoe UI" w:cs="Segoe UI"/>
          <w:bCs/>
          <w:caps/>
          <w:sz w:val="24"/>
        </w:rPr>
      </w:pPr>
    </w:p>
    <w:p w14:paraId="6CE5023C" w14:textId="77777777" w:rsidR="001B185D" w:rsidRPr="008F1B04" w:rsidRDefault="001B185D" w:rsidP="0023360C">
      <w:pPr>
        <w:widowControl w:val="0"/>
        <w:tabs>
          <w:tab w:val="left" w:pos="8360"/>
        </w:tabs>
        <w:ind w:left="0"/>
        <w:jc w:val="center"/>
        <w:rPr>
          <w:rFonts w:ascii="Segoe UI" w:hAnsi="Segoe UI" w:cs="Segoe UI"/>
          <w:bCs/>
          <w:caps/>
          <w:sz w:val="24"/>
        </w:rPr>
      </w:pPr>
    </w:p>
    <w:p w14:paraId="2893B7C7" w14:textId="77777777" w:rsidR="00E206F9" w:rsidRPr="008F1B04" w:rsidRDefault="00E206F9" w:rsidP="0023360C">
      <w:pPr>
        <w:widowControl w:val="0"/>
        <w:tabs>
          <w:tab w:val="left" w:pos="8360"/>
        </w:tabs>
        <w:ind w:left="0"/>
        <w:jc w:val="center"/>
        <w:rPr>
          <w:rFonts w:ascii="Segoe UI" w:hAnsi="Segoe UI" w:cs="Segoe UI"/>
          <w:bCs/>
          <w:caps/>
          <w:sz w:val="24"/>
        </w:rPr>
      </w:pPr>
    </w:p>
    <w:p w14:paraId="45FE0A0F" w14:textId="77777777" w:rsidR="0073246F" w:rsidRPr="008F1B04" w:rsidRDefault="0073246F" w:rsidP="0023360C">
      <w:pPr>
        <w:widowControl w:val="0"/>
        <w:tabs>
          <w:tab w:val="left" w:pos="8360"/>
        </w:tabs>
        <w:ind w:left="0"/>
        <w:jc w:val="center"/>
        <w:rPr>
          <w:rFonts w:ascii="Segoe UI" w:hAnsi="Segoe UI" w:cs="Segoe UI"/>
          <w:bCs/>
          <w:caps/>
          <w:sz w:val="24"/>
        </w:rPr>
      </w:pPr>
    </w:p>
    <w:p w14:paraId="3DD4C734" w14:textId="77777777" w:rsidR="00A362E8" w:rsidRPr="008F1B04" w:rsidRDefault="00A362E8" w:rsidP="0023360C">
      <w:pPr>
        <w:widowControl w:val="0"/>
        <w:tabs>
          <w:tab w:val="left" w:pos="8360"/>
        </w:tabs>
        <w:ind w:left="0"/>
        <w:jc w:val="center"/>
        <w:rPr>
          <w:rFonts w:ascii="Segoe UI" w:hAnsi="Segoe UI" w:cs="Segoe UI"/>
          <w:bCs/>
          <w:caps/>
          <w:szCs w:val="22"/>
        </w:rPr>
      </w:pPr>
    </w:p>
    <w:p w14:paraId="26EAE2FE" w14:textId="77777777" w:rsidR="00A362E8" w:rsidRPr="008F1B04" w:rsidRDefault="00F45180" w:rsidP="0023360C">
      <w:pPr>
        <w:widowControl w:val="0"/>
        <w:tabs>
          <w:tab w:val="left" w:pos="8250"/>
          <w:tab w:val="left" w:pos="8360"/>
        </w:tabs>
        <w:ind w:left="0"/>
        <w:jc w:val="center"/>
        <w:rPr>
          <w:rFonts w:ascii="Segoe UI" w:hAnsi="Segoe UI" w:cs="Segoe UI"/>
          <w:szCs w:val="22"/>
        </w:rPr>
      </w:pPr>
      <w:r w:rsidRPr="00165DEC">
        <w:rPr>
          <w:rFonts w:ascii="Segoe UI" w:hAnsi="Segoe UI" w:cs="Segoe UI"/>
          <w:bCs/>
          <w:caps/>
          <w:noProof/>
          <w:szCs w:val="22"/>
        </w:rPr>
        <mc:AlternateContent>
          <mc:Choice Requires="wps">
            <w:drawing>
              <wp:anchor distT="0" distB="0" distL="114300" distR="114300" simplePos="0" relativeHeight="251657216" behindDoc="0" locked="1" layoutInCell="0" allowOverlap="1" wp14:anchorId="457A3168" wp14:editId="7BC636FF">
                <wp:simplePos x="0" y="0"/>
                <wp:positionH relativeFrom="page">
                  <wp:posOffset>640080</wp:posOffset>
                </wp:positionH>
                <wp:positionV relativeFrom="page">
                  <wp:posOffset>640080</wp:posOffset>
                </wp:positionV>
                <wp:extent cx="6264275" cy="9359900"/>
                <wp:effectExtent l="19050" t="19050" r="3175"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4275" cy="935990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999A9F" id="Rectangle 2" o:spid="_x0000_s1026" style="position:absolute;margin-left:50.4pt;margin-top:50.4pt;width:493.25pt;height:73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" o:allowincell="f" filled="f" strokeweight="3pt">
                <v:stroke linestyle="thinThin"/>
                <w10:wrap anchorx="page" anchory="page"/>
                <w10:anchorlock/>
              </v:rect>
            </w:pict>
          </mc:Fallback>
        </mc:AlternateContent>
      </w:r>
    </w:p>
    <w:p w14:paraId="1C130098" w14:textId="77777777" w:rsidR="00A362E8" w:rsidRPr="008F1B04" w:rsidRDefault="00A362E8" w:rsidP="0023360C">
      <w:pPr>
        <w:tabs>
          <w:tab w:val="left" w:pos="8250"/>
          <w:tab w:val="left" w:pos="8360"/>
        </w:tabs>
        <w:ind w:left="0"/>
        <w:jc w:val="center"/>
        <w:rPr>
          <w:rFonts w:ascii="Segoe UI" w:hAnsi="Segoe UI" w:cs="Segoe UI"/>
          <w:szCs w:val="22"/>
        </w:rPr>
      </w:pPr>
    </w:p>
    <w:p w14:paraId="200A844A" w14:textId="77777777" w:rsidR="00A362E8" w:rsidRPr="008F1B04" w:rsidRDefault="00A362E8" w:rsidP="0023360C">
      <w:pPr>
        <w:pStyle w:val="CentredAllCaps"/>
        <w:widowControl/>
        <w:tabs>
          <w:tab w:val="left" w:pos="8250"/>
          <w:tab w:val="left" w:pos="8360"/>
        </w:tabs>
        <w:spacing w:after="240"/>
        <w:rPr>
          <w:rFonts w:ascii="Segoe UI" w:hAnsi="Segoe UI" w:cs="Segoe UI"/>
          <w:szCs w:val="22"/>
        </w:rPr>
      </w:pPr>
    </w:p>
    <w:p w14:paraId="4E81BFC8" w14:textId="77777777" w:rsidR="00A362E8" w:rsidRPr="008F1B04" w:rsidRDefault="00A362E8" w:rsidP="0023360C">
      <w:pPr>
        <w:widowControl w:val="0"/>
        <w:tabs>
          <w:tab w:val="left" w:pos="8250"/>
          <w:tab w:val="left" w:pos="8360"/>
        </w:tabs>
        <w:ind w:left="0"/>
        <w:jc w:val="center"/>
        <w:rPr>
          <w:rFonts w:ascii="Segoe UI" w:hAnsi="Segoe UI" w:cs="Segoe UI"/>
          <w:szCs w:val="22"/>
        </w:rPr>
      </w:pPr>
    </w:p>
    <w:p w14:paraId="62A73EA2" w14:textId="77777777" w:rsidR="00A362E8" w:rsidRPr="008F1B04" w:rsidRDefault="00A362E8" w:rsidP="0023360C">
      <w:pPr>
        <w:widowControl w:val="0"/>
        <w:pBdr>
          <w:bottom w:val="single" w:sz="4" w:space="1" w:color="auto"/>
        </w:pBdr>
        <w:tabs>
          <w:tab w:val="left" w:pos="8250"/>
          <w:tab w:val="left" w:pos="8360"/>
        </w:tabs>
        <w:ind w:left="0"/>
        <w:jc w:val="center"/>
        <w:rPr>
          <w:rFonts w:ascii="Segoe UI" w:hAnsi="Segoe UI" w:cs="Segoe UI"/>
          <w:szCs w:val="22"/>
        </w:rPr>
      </w:pPr>
    </w:p>
    <w:p w14:paraId="451ACB08" w14:textId="77777777" w:rsidR="00A362E8" w:rsidRPr="008F1B04" w:rsidRDefault="00C00189" w:rsidP="0023360C">
      <w:pPr>
        <w:widowControl w:val="0"/>
        <w:tabs>
          <w:tab w:val="left" w:pos="8250"/>
          <w:tab w:val="left" w:pos="8360"/>
        </w:tabs>
        <w:spacing w:after="0" w:line="276" w:lineRule="auto"/>
        <w:ind w:right="1276"/>
        <w:jc w:val="center"/>
        <w:rPr>
          <w:rFonts w:ascii="Segoe UI" w:hAnsi="Segoe UI" w:cs="Segoe UI"/>
          <w:b/>
          <w:bCs/>
          <w:caps/>
          <w:szCs w:val="22"/>
        </w:rPr>
      </w:pPr>
      <w:r w:rsidRPr="008F1B04">
        <w:rPr>
          <w:rFonts w:ascii="Segoe UI" w:hAnsi="Segoe UI" w:cs="Segoe UI"/>
          <w:b/>
          <w:bCs/>
        </w:rPr>
        <w:t xml:space="preserve">SMLOUVA NA ZAJIŠTĚNÍ PROVOZOVÁNÍ VODOHOSPODÁŘSKÉ INFRASTRUKTURY SPOLEČNOSTI VST </w:t>
      </w:r>
      <w:r w:rsidR="00186B6B" w:rsidRPr="008F1B04">
        <w:rPr>
          <w:rFonts w:ascii="Segoe UI" w:hAnsi="Segoe UI" w:cs="Segoe UI"/>
          <w:b/>
          <w:bCs/>
        </w:rPr>
        <w:t>S.R.O</w:t>
      </w:r>
      <w:r w:rsidRPr="008F1B04">
        <w:rPr>
          <w:rFonts w:ascii="Segoe UI" w:hAnsi="Segoe UI" w:cs="Segoe UI"/>
          <w:b/>
          <w:bCs/>
        </w:rPr>
        <w:t xml:space="preserve">. </w:t>
      </w:r>
      <w:r w:rsidR="0023360C" w:rsidRPr="008F1B04">
        <w:rPr>
          <w:rFonts w:ascii="Segoe UI" w:hAnsi="Segoe UI" w:cs="Segoe UI"/>
          <w:b/>
          <w:bCs/>
        </w:rPr>
        <w:br/>
      </w:r>
      <w:r w:rsidR="001F271E" w:rsidRPr="008F1B04">
        <w:rPr>
          <w:rFonts w:ascii="Segoe UI" w:hAnsi="Segoe UI" w:cs="Segoe UI"/>
          <w:b/>
          <w:bCs/>
        </w:rPr>
        <w:t>v letech 2022 až 2031</w:t>
      </w:r>
    </w:p>
    <w:p w14:paraId="2FEBC740" w14:textId="77777777" w:rsidR="00A362E8" w:rsidRPr="008F1B04" w:rsidRDefault="00A362E8" w:rsidP="00432B42">
      <w:pPr>
        <w:pStyle w:val="CentredAllCaps"/>
        <w:widowControl/>
        <w:pBdr>
          <w:bottom w:val="single" w:sz="4" w:space="1" w:color="auto"/>
        </w:pBdr>
        <w:tabs>
          <w:tab w:val="left" w:pos="8250"/>
          <w:tab w:val="left" w:pos="8360"/>
        </w:tabs>
        <w:spacing w:after="240"/>
        <w:ind w:left="851" w:right="1273"/>
        <w:rPr>
          <w:rFonts w:ascii="Segoe UI" w:hAnsi="Segoe UI" w:cs="Segoe UI"/>
          <w:szCs w:val="22"/>
        </w:rPr>
      </w:pPr>
    </w:p>
    <w:p w14:paraId="0347B7D2" w14:textId="77777777" w:rsidR="00A362E8" w:rsidRPr="008F1B04" w:rsidRDefault="00A362E8" w:rsidP="00432B42">
      <w:pPr>
        <w:pStyle w:val="CentredAllCaps"/>
        <w:widowControl/>
        <w:tabs>
          <w:tab w:val="left" w:pos="8250"/>
          <w:tab w:val="left" w:pos="8360"/>
        </w:tabs>
        <w:spacing w:after="240"/>
        <w:ind w:left="851" w:right="1273"/>
        <w:rPr>
          <w:rFonts w:ascii="Segoe UI" w:hAnsi="Segoe UI" w:cs="Segoe UI"/>
        </w:rPr>
      </w:pPr>
    </w:p>
    <w:p w14:paraId="7163B765" w14:textId="77777777" w:rsidR="00A362E8" w:rsidRPr="008F1B04" w:rsidRDefault="00A362E8" w:rsidP="00432B42">
      <w:pPr>
        <w:tabs>
          <w:tab w:val="left" w:pos="8250"/>
          <w:tab w:val="left" w:pos="8360"/>
        </w:tabs>
        <w:ind w:right="1273"/>
        <w:jc w:val="center"/>
        <w:rPr>
          <w:rFonts w:ascii="Segoe UI" w:hAnsi="Segoe UI" w:cs="Segoe UI"/>
        </w:rPr>
      </w:pPr>
      <w:r w:rsidRPr="008F1B04">
        <w:rPr>
          <w:rFonts w:ascii="Segoe UI" w:hAnsi="Segoe UI" w:cs="Segoe UI"/>
        </w:rPr>
        <w:object w:dxaOrig="1605" w:dyaOrig="750" w14:anchorId="7E38DB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2pt;height:33pt" o:ole="">
            <v:imagedata r:id="rId8" o:title=""/>
          </v:shape>
          <o:OLEObject Type="Embed" ProgID="MSPhotoEd.3" ShapeID="_x0000_i1025" DrawAspect="Content" ObjectID="_1657685189" r:id="rId9"/>
        </w:object>
      </w:r>
    </w:p>
    <w:p w14:paraId="197FA22B" w14:textId="77777777" w:rsidR="00A362E8" w:rsidRPr="008F1B04" w:rsidRDefault="00A362E8" w:rsidP="00432B42">
      <w:pPr>
        <w:tabs>
          <w:tab w:val="left" w:pos="8250"/>
          <w:tab w:val="left" w:pos="8360"/>
        </w:tabs>
        <w:ind w:right="1273"/>
        <w:jc w:val="center"/>
        <w:rPr>
          <w:rFonts w:ascii="Segoe UI" w:hAnsi="Segoe UI" w:cs="Segoe UI"/>
          <w:szCs w:val="22"/>
        </w:rPr>
      </w:pPr>
      <w:r w:rsidRPr="008F1B04">
        <w:rPr>
          <w:rFonts w:ascii="Segoe UI" w:hAnsi="Segoe UI" w:cs="Segoe UI"/>
          <w:b/>
          <w:szCs w:val="22"/>
        </w:rPr>
        <w:t>Vodárenská společnost Táborsko s.r.o.</w:t>
      </w:r>
    </w:p>
    <w:p w14:paraId="507D1B92" w14:textId="77777777" w:rsidR="00A362E8" w:rsidRPr="008F1B04" w:rsidRDefault="00A362E8" w:rsidP="00096C25">
      <w:pPr>
        <w:tabs>
          <w:tab w:val="left" w:pos="8250"/>
          <w:tab w:val="left" w:pos="8360"/>
        </w:tabs>
        <w:ind w:right="1273"/>
        <w:jc w:val="center"/>
        <w:rPr>
          <w:rFonts w:ascii="Segoe UI" w:hAnsi="Segoe UI" w:cs="Segoe UI"/>
          <w:szCs w:val="22"/>
        </w:rPr>
      </w:pPr>
      <w:r w:rsidRPr="008F1B04">
        <w:rPr>
          <w:rFonts w:ascii="Segoe UI" w:hAnsi="Segoe UI" w:cs="Segoe UI"/>
          <w:szCs w:val="22"/>
        </w:rPr>
        <w:t xml:space="preserve">jako Vlastník </w:t>
      </w:r>
    </w:p>
    <w:p w14:paraId="6A97829C" w14:textId="77777777" w:rsidR="00A362E8" w:rsidRPr="008F1B04" w:rsidRDefault="00A362E8" w:rsidP="00FB7984">
      <w:pPr>
        <w:tabs>
          <w:tab w:val="left" w:pos="8250"/>
          <w:tab w:val="left" w:pos="8360"/>
        </w:tabs>
        <w:ind w:right="1273"/>
        <w:jc w:val="center"/>
        <w:rPr>
          <w:rFonts w:ascii="Segoe UI" w:hAnsi="Segoe UI" w:cs="Segoe UI"/>
          <w:szCs w:val="22"/>
        </w:rPr>
      </w:pPr>
      <w:r w:rsidRPr="008F1B04">
        <w:rPr>
          <w:rFonts w:ascii="Segoe UI" w:hAnsi="Segoe UI" w:cs="Segoe UI"/>
          <w:szCs w:val="22"/>
        </w:rPr>
        <w:t>a</w:t>
      </w:r>
    </w:p>
    <w:p w14:paraId="517A7AF4" w14:textId="77777777" w:rsidR="008B704E" w:rsidRPr="008F1B04" w:rsidRDefault="008B704E" w:rsidP="00FB7984">
      <w:pPr>
        <w:tabs>
          <w:tab w:val="left" w:pos="8250"/>
          <w:tab w:val="left" w:pos="8360"/>
        </w:tabs>
        <w:ind w:right="1273"/>
        <w:jc w:val="center"/>
        <w:rPr>
          <w:rFonts w:ascii="Segoe UI" w:hAnsi="Segoe UI" w:cs="Segoe UI"/>
        </w:rPr>
      </w:pPr>
    </w:p>
    <w:p w14:paraId="62CBCC23" w14:textId="77777777" w:rsidR="00A362E8" w:rsidRPr="008F1B04" w:rsidRDefault="00F81653" w:rsidP="00FB7984">
      <w:pPr>
        <w:tabs>
          <w:tab w:val="left" w:pos="8250"/>
          <w:tab w:val="left" w:pos="8360"/>
        </w:tabs>
        <w:ind w:right="1273"/>
        <w:jc w:val="center"/>
        <w:rPr>
          <w:rFonts w:ascii="Segoe UI" w:hAnsi="Segoe UI" w:cs="Segoe UI"/>
          <w:szCs w:val="22"/>
        </w:rPr>
      </w:pPr>
      <w:r w:rsidRPr="008F1B04">
        <w:rPr>
          <w:rFonts w:ascii="Segoe UI" w:hAnsi="Segoe UI" w:cs="Segoe UI"/>
          <w:b/>
          <w:szCs w:val="22"/>
        </w:rPr>
        <w:t>…………………………………….</w:t>
      </w:r>
    </w:p>
    <w:p w14:paraId="3F635154" w14:textId="77777777" w:rsidR="00A362E8" w:rsidRPr="008F1B04" w:rsidRDefault="00A362E8" w:rsidP="00096C25">
      <w:pPr>
        <w:tabs>
          <w:tab w:val="left" w:pos="8250"/>
          <w:tab w:val="left" w:pos="8360"/>
        </w:tabs>
        <w:ind w:right="1273"/>
        <w:jc w:val="center"/>
        <w:rPr>
          <w:rFonts w:ascii="Segoe UI" w:hAnsi="Segoe UI" w:cs="Segoe UI"/>
          <w:szCs w:val="22"/>
        </w:rPr>
      </w:pPr>
      <w:r w:rsidRPr="008F1B04">
        <w:rPr>
          <w:rFonts w:ascii="Segoe UI" w:hAnsi="Segoe UI" w:cs="Segoe UI"/>
          <w:szCs w:val="22"/>
        </w:rPr>
        <w:t>jako Provozovatel</w:t>
      </w:r>
    </w:p>
    <w:p w14:paraId="6033CB98" w14:textId="77777777" w:rsidR="0023360C" w:rsidRPr="008F1B04" w:rsidRDefault="00F45180" w:rsidP="00B97E7C">
      <w:pPr>
        <w:pStyle w:val="NormalBold"/>
        <w:shd w:val="clear" w:color="auto" w:fill="D9D9D9"/>
        <w:tabs>
          <w:tab w:val="left" w:pos="8250"/>
          <w:tab w:val="left" w:pos="8360"/>
        </w:tabs>
        <w:ind w:right="1273"/>
        <w:jc w:val="center"/>
        <w:rPr>
          <w:rFonts w:ascii="Segoe UI" w:hAnsi="Segoe UI" w:cs="Segoe UI"/>
        </w:rPr>
      </w:pPr>
      <w:bookmarkStart w:id="0" w:name="_Ref157579423"/>
      <w:bookmarkEnd w:id="0"/>
      <w:r>
        <w:rPr>
          <w:rFonts w:ascii="Segoe UI" w:hAnsi="Segoe UI" w:cs="Segoe UI"/>
          <w:noProof/>
        </w:rPr>
        <mc:AlternateContent>
          <mc:Choice Requires="wps">
            <w:drawing>
              <wp:anchor distT="0" distB="0" distL="114300" distR="114300" simplePos="0" relativeHeight="251658240" behindDoc="0" locked="1" layoutInCell="1" allowOverlap="1" wp14:anchorId="663B82FD" wp14:editId="141D0372">
                <wp:simplePos x="0" y="0"/>
                <wp:positionH relativeFrom="column">
                  <wp:posOffset>-88900</wp:posOffset>
                </wp:positionH>
                <wp:positionV relativeFrom="paragraph">
                  <wp:posOffset>4124325</wp:posOffset>
                </wp:positionV>
                <wp:extent cx="2184400" cy="4826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0" cy="482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AC89AC" w14:textId="77777777" w:rsidR="00356DED" w:rsidRDefault="00356DED" w:rsidP="00A362E8">
                            <w:pPr>
                              <w:ind w:left="0"/>
                            </w:pPr>
                            <w:r w:rsidRPr="0034753F">
                              <w:rPr>
                                <w:noProof/>
                              </w:rPr>
                              <w:drawing>
                                <wp:inline distT="0" distB="0" distL="0" distR="0" wp14:anchorId="55FE4EFC" wp14:editId="1828F796">
                                  <wp:extent cx="1988820" cy="381000"/>
                                  <wp:effectExtent l="0" t="0" r="0" b="0"/>
                                  <wp:docPr id="3" name="obrázek 2" descr="Mott Macdona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Mott Macdonal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88820" cy="3810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3B82FD" id="_x0000_t202" coordsize="21600,21600" o:spt="202" path="m,l,21600r21600,l21600,xe">
                <v:stroke joinstyle="miter"/>
                <v:path gradientshapeok="t" o:connecttype="rect"/>
              </v:shapetype>
              <v:shape id="Text Box 3" o:spid="_x0000_s1026" type="#_x0000_t202" style="position:absolute;left:0;text-align:left;margin-left:-7pt;margin-top:324.75pt;width:172pt;height: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" filled="f" stroked="f">
                <v:textbox>
                  <w:txbxContent>
                    <w:p w14:paraId="01AC89AC" w14:textId="77777777" w:rsidR="00356DED" w:rsidRDefault="00356DED" w:rsidP="00A362E8">
                      <w:pPr>
                        <w:ind w:left="0"/>
                      </w:pPr>
                      <w:r w:rsidRPr="0034753F">
                        <w:rPr>
                          <w:noProof/>
                        </w:rPr>
                        <w:drawing>
                          <wp:inline distT="0" distB="0" distL="0" distR="0" wp14:anchorId="55FE4EFC" wp14:editId="1828F796">
                            <wp:extent cx="1988820" cy="381000"/>
                            <wp:effectExtent l="0" t="0" r="0" b="0"/>
                            <wp:docPr id="3" name="obrázek 2" descr="Mott Macdona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Mott Macdonal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88820" cy="381000"/>
                                    </a:xfrm>
                                    <a:prstGeom prst="rect">
                                      <a:avLst/>
                                    </a:prstGeom>
                                    <a:noFill/>
                                    <a:ln>
                                      <a:noFill/>
                                    </a:ln>
                                  </pic:spPr>
                                </pic:pic>
                              </a:graphicData>
                            </a:graphic>
                          </wp:inline>
                        </w:drawing>
                      </w:r>
                    </w:p>
                  </w:txbxContent>
                </v:textbox>
                <w10:anchorlock/>
              </v:shape>
            </w:pict>
          </mc:Fallback>
        </mc:AlternateContent>
      </w:r>
    </w:p>
    <w:p w14:paraId="3E167C62" w14:textId="77777777" w:rsidR="00936793" w:rsidRPr="008F1B04" w:rsidRDefault="00936793" w:rsidP="00F64821">
      <w:pPr>
        <w:ind w:left="110"/>
        <w:jc w:val="center"/>
        <w:rPr>
          <w:rFonts w:ascii="Segoe UI" w:hAnsi="Segoe UI" w:cs="Segoe UI"/>
          <w:b/>
        </w:rPr>
      </w:pPr>
      <w:r w:rsidRPr="008F1B04">
        <w:rPr>
          <w:rFonts w:ascii="Segoe UI" w:hAnsi="Segoe UI" w:cs="Segoe UI"/>
        </w:rPr>
        <w:br w:type="page"/>
      </w:r>
      <w:r w:rsidRPr="008F1B04">
        <w:rPr>
          <w:rFonts w:ascii="Segoe UI" w:hAnsi="Segoe UI" w:cs="Segoe UI"/>
          <w:b/>
        </w:rPr>
        <w:lastRenderedPageBreak/>
        <w:t>OBSAH</w:t>
      </w:r>
    </w:p>
    <w:bookmarkStart w:id="1" w:name="_Ref132108657"/>
    <w:bookmarkStart w:id="2" w:name="_Toc132110039"/>
    <w:p w14:paraId="7FAE803B" w14:textId="5131DC35" w:rsidR="00CC7518" w:rsidRDefault="00165DEC" w:rsidP="00CC7518">
      <w:pPr>
        <w:pStyle w:val="Obsah1"/>
        <w:rPr>
          <w:rFonts w:ascii="Calibri" w:hAnsi="Calibri" w:cs="Times New Roman"/>
          <w:szCs w:val="22"/>
        </w:rPr>
      </w:pPr>
      <w:r w:rsidRPr="008F1B04">
        <w:fldChar w:fldCharType="begin"/>
      </w:r>
      <w:r w:rsidR="00486A34" w:rsidRPr="008F1B04">
        <w:instrText xml:space="preserve"> TOC \o "1-2" \h \z \u </w:instrText>
      </w:r>
      <w:r w:rsidRPr="008F1B04">
        <w:fldChar w:fldCharType="separate"/>
      </w:r>
      <w:hyperlink w:anchor="_Toc528338468" w:history="1">
        <w:r w:rsidR="00CC7518" w:rsidRPr="00EC09FC">
          <w:rPr>
            <w:rStyle w:val="Hypertextovodkaz"/>
            <w:rFonts w:ascii="Segoe UI" w:hAnsi="Segoe UI"/>
          </w:rPr>
          <w:t>PREAMBULE</w:t>
        </w:r>
        <w:r w:rsidR="00CC7518">
          <w:rPr>
            <w:webHidden/>
          </w:rPr>
          <w:tab/>
        </w:r>
        <w:r>
          <w:rPr>
            <w:webHidden/>
          </w:rPr>
          <w:fldChar w:fldCharType="begin"/>
        </w:r>
        <w:r w:rsidR="00CC7518">
          <w:rPr>
            <w:webHidden/>
          </w:rPr>
          <w:instrText xml:space="preserve"> PAGEREF _Toc528338468 \h </w:instrText>
        </w:r>
        <w:r>
          <w:rPr>
            <w:webHidden/>
          </w:rPr>
        </w:r>
        <w:r>
          <w:rPr>
            <w:webHidden/>
          </w:rPr>
          <w:fldChar w:fldCharType="separate"/>
        </w:r>
        <w:r w:rsidR="001A0EB2">
          <w:rPr>
            <w:webHidden/>
          </w:rPr>
          <w:t>5</w:t>
        </w:r>
        <w:r>
          <w:rPr>
            <w:webHidden/>
          </w:rPr>
          <w:fldChar w:fldCharType="end"/>
        </w:r>
      </w:hyperlink>
    </w:p>
    <w:p w14:paraId="647A6652" w14:textId="6B736877" w:rsidR="00CC7518" w:rsidRDefault="004532DA" w:rsidP="00CC7518">
      <w:pPr>
        <w:pStyle w:val="Obsah1"/>
        <w:rPr>
          <w:rFonts w:ascii="Calibri" w:hAnsi="Calibri" w:cs="Times New Roman"/>
          <w:szCs w:val="22"/>
        </w:rPr>
      </w:pPr>
      <w:hyperlink w:anchor="_Toc528338469" w:history="1">
        <w:r w:rsidR="00CC7518" w:rsidRPr="00EC09FC">
          <w:rPr>
            <w:rStyle w:val="Hypertextovodkaz"/>
            <w:rFonts w:ascii="Segoe UI" w:hAnsi="Segoe UI"/>
          </w:rPr>
          <w:t>ČÁST 1: OBECNÁ USTANOVENÍ</w:t>
        </w:r>
        <w:r w:rsidR="00CC7518">
          <w:rPr>
            <w:webHidden/>
          </w:rPr>
          <w:tab/>
        </w:r>
        <w:r w:rsidR="00165DEC">
          <w:rPr>
            <w:webHidden/>
          </w:rPr>
          <w:fldChar w:fldCharType="begin"/>
        </w:r>
        <w:r w:rsidR="00CC7518">
          <w:rPr>
            <w:webHidden/>
          </w:rPr>
          <w:instrText xml:space="preserve"> PAGEREF _Toc528338469 \h </w:instrText>
        </w:r>
        <w:r w:rsidR="00165DEC">
          <w:rPr>
            <w:webHidden/>
          </w:rPr>
        </w:r>
        <w:r w:rsidR="00165DEC">
          <w:rPr>
            <w:webHidden/>
          </w:rPr>
          <w:fldChar w:fldCharType="separate"/>
        </w:r>
        <w:r w:rsidR="001A0EB2">
          <w:rPr>
            <w:webHidden/>
          </w:rPr>
          <w:t>6</w:t>
        </w:r>
        <w:r w:rsidR="00165DEC">
          <w:rPr>
            <w:webHidden/>
          </w:rPr>
          <w:fldChar w:fldCharType="end"/>
        </w:r>
      </w:hyperlink>
    </w:p>
    <w:p w14:paraId="46B4409D" w14:textId="756410DC" w:rsidR="00CC7518" w:rsidRDefault="004532DA" w:rsidP="0080183C">
      <w:pPr>
        <w:pStyle w:val="Obsah2"/>
        <w:rPr>
          <w:rFonts w:ascii="Calibri" w:hAnsi="Calibri" w:cs="Times New Roman"/>
          <w:szCs w:val="22"/>
        </w:rPr>
      </w:pPr>
      <w:hyperlink w:anchor="_Toc528338470" w:history="1">
        <w:r w:rsidR="00CC7518" w:rsidRPr="00EC09FC">
          <w:rPr>
            <w:rStyle w:val="Hypertextovodkaz"/>
            <w:rFonts w:ascii="Segoe UI" w:hAnsi="Segoe UI" w:cs="Segoe UI"/>
          </w:rPr>
          <w:t>1.</w:t>
        </w:r>
        <w:r w:rsidR="00CC7518">
          <w:rPr>
            <w:rFonts w:ascii="Calibri" w:hAnsi="Calibri" w:cs="Times New Roman"/>
            <w:szCs w:val="22"/>
          </w:rPr>
          <w:tab/>
        </w:r>
        <w:r w:rsidR="00CC7518" w:rsidRPr="00EC09FC">
          <w:rPr>
            <w:rStyle w:val="Hypertextovodkaz"/>
            <w:rFonts w:ascii="Segoe UI" w:hAnsi="Segoe UI" w:cs="Segoe UI"/>
          </w:rPr>
          <w:t>VÝKLAD SMLOUVY</w:t>
        </w:r>
        <w:r w:rsidR="00CC7518">
          <w:rPr>
            <w:webHidden/>
          </w:rPr>
          <w:tab/>
        </w:r>
        <w:r w:rsidR="00165DEC">
          <w:rPr>
            <w:webHidden/>
          </w:rPr>
          <w:fldChar w:fldCharType="begin"/>
        </w:r>
        <w:r w:rsidR="00CC7518">
          <w:rPr>
            <w:webHidden/>
          </w:rPr>
          <w:instrText xml:space="preserve"> PAGEREF _Toc528338470 \h </w:instrText>
        </w:r>
        <w:r w:rsidR="00165DEC">
          <w:rPr>
            <w:webHidden/>
          </w:rPr>
        </w:r>
        <w:r w:rsidR="00165DEC">
          <w:rPr>
            <w:webHidden/>
          </w:rPr>
          <w:fldChar w:fldCharType="separate"/>
        </w:r>
        <w:r w:rsidR="001A0EB2">
          <w:rPr>
            <w:webHidden/>
          </w:rPr>
          <w:t>6</w:t>
        </w:r>
        <w:r w:rsidR="00165DEC">
          <w:rPr>
            <w:webHidden/>
          </w:rPr>
          <w:fldChar w:fldCharType="end"/>
        </w:r>
      </w:hyperlink>
    </w:p>
    <w:p w14:paraId="0C1FA54C" w14:textId="7EBE81AD" w:rsidR="00CC7518" w:rsidRDefault="004532DA" w:rsidP="0080183C">
      <w:pPr>
        <w:pStyle w:val="Obsah2"/>
        <w:rPr>
          <w:rFonts w:ascii="Calibri" w:hAnsi="Calibri" w:cs="Times New Roman"/>
          <w:szCs w:val="22"/>
        </w:rPr>
      </w:pPr>
      <w:hyperlink w:anchor="_Toc528338471" w:history="1">
        <w:r w:rsidR="00CC7518" w:rsidRPr="00EC09FC">
          <w:rPr>
            <w:rStyle w:val="Hypertextovodkaz"/>
            <w:rFonts w:ascii="Segoe UI" w:hAnsi="Segoe UI" w:cs="Segoe UI"/>
          </w:rPr>
          <w:t>2.</w:t>
        </w:r>
        <w:r w:rsidR="00CC7518">
          <w:rPr>
            <w:rFonts w:ascii="Calibri" w:hAnsi="Calibri" w:cs="Times New Roman"/>
            <w:szCs w:val="22"/>
          </w:rPr>
          <w:tab/>
        </w:r>
        <w:r w:rsidR="00CC7518" w:rsidRPr="00EC09FC">
          <w:rPr>
            <w:rStyle w:val="Hypertextovodkaz"/>
            <w:rFonts w:ascii="Segoe UI" w:hAnsi="Segoe UI" w:cs="Segoe UI"/>
          </w:rPr>
          <w:t>předmět smlouvy</w:t>
        </w:r>
        <w:r w:rsidR="00CC7518">
          <w:rPr>
            <w:webHidden/>
          </w:rPr>
          <w:tab/>
        </w:r>
        <w:r w:rsidR="00165DEC">
          <w:rPr>
            <w:webHidden/>
          </w:rPr>
          <w:fldChar w:fldCharType="begin"/>
        </w:r>
        <w:r w:rsidR="00CC7518">
          <w:rPr>
            <w:webHidden/>
          </w:rPr>
          <w:instrText xml:space="preserve"> PAGEREF _Toc528338471 \h </w:instrText>
        </w:r>
        <w:r w:rsidR="00165DEC">
          <w:rPr>
            <w:webHidden/>
          </w:rPr>
        </w:r>
        <w:r w:rsidR="00165DEC">
          <w:rPr>
            <w:webHidden/>
          </w:rPr>
          <w:fldChar w:fldCharType="separate"/>
        </w:r>
        <w:r w:rsidR="001A0EB2">
          <w:rPr>
            <w:webHidden/>
          </w:rPr>
          <w:t>7</w:t>
        </w:r>
        <w:r w:rsidR="00165DEC">
          <w:rPr>
            <w:webHidden/>
          </w:rPr>
          <w:fldChar w:fldCharType="end"/>
        </w:r>
      </w:hyperlink>
    </w:p>
    <w:p w14:paraId="35151B6B" w14:textId="1E27380D" w:rsidR="00CC7518" w:rsidRDefault="004532DA" w:rsidP="0080183C">
      <w:pPr>
        <w:pStyle w:val="Obsah2"/>
        <w:rPr>
          <w:rFonts w:ascii="Calibri" w:hAnsi="Calibri" w:cs="Times New Roman"/>
          <w:szCs w:val="22"/>
        </w:rPr>
      </w:pPr>
      <w:hyperlink w:anchor="_Toc528338472" w:history="1">
        <w:r w:rsidR="00CC7518" w:rsidRPr="00EC09FC">
          <w:rPr>
            <w:rStyle w:val="Hypertextovodkaz"/>
            <w:rFonts w:ascii="Segoe UI" w:hAnsi="Segoe UI" w:cs="Segoe UI"/>
          </w:rPr>
          <w:t>3.</w:t>
        </w:r>
        <w:r w:rsidR="00CC7518">
          <w:rPr>
            <w:rFonts w:ascii="Calibri" w:hAnsi="Calibri" w:cs="Times New Roman"/>
            <w:szCs w:val="22"/>
          </w:rPr>
          <w:tab/>
        </w:r>
        <w:r w:rsidR="00CC7518" w:rsidRPr="00EC09FC">
          <w:rPr>
            <w:rStyle w:val="Hypertextovodkaz"/>
            <w:rFonts w:ascii="Segoe UI" w:hAnsi="Segoe UI" w:cs="Segoe UI"/>
          </w:rPr>
          <w:t>trvání smlouvy</w:t>
        </w:r>
        <w:r w:rsidR="00CC7518">
          <w:rPr>
            <w:webHidden/>
          </w:rPr>
          <w:tab/>
        </w:r>
        <w:r w:rsidR="00165DEC">
          <w:rPr>
            <w:webHidden/>
          </w:rPr>
          <w:fldChar w:fldCharType="begin"/>
        </w:r>
        <w:r w:rsidR="00CC7518">
          <w:rPr>
            <w:webHidden/>
          </w:rPr>
          <w:instrText xml:space="preserve"> PAGEREF _Toc528338472 \h </w:instrText>
        </w:r>
        <w:r w:rsidR="00165DEC">
          <w:rPr>
            <w:webHidden/>
          </w:rPr>
        </w:r>
        <w:r w:rsidR="00165DEC">
          <w:rPr>
            <w:webHidden/>
          </w:rPr>
          <w:fldChar w:fldCharType="separate"/>
        </w:r>
        <w:r w:rsidR="001A0EB2">
          <w:rPr>
            <w:webHidden/>
          </w:rPr>
          <w:t>8</w:t>
        </w:r>
        <w:r w:rsidR="00165DEC">
          <w:rPr>
            <w:webHidden/>
          </w:rPr>
          <w:fldChar w:fldCharType="end"/>
        </w:r>
      </w:hyperlink>
    </w:p>
    <w:p w14:paraId="05C9A44D" w14:textId="6B9682E0" w:rsidR="00CC7518" w:rsidRDefault="004532DA" w:rsidP="0080183C">
      <w:pPr>
        <w:pStyle w:val="Obsah2"/>
        <w:rPr>
          <w:rFonts w:ascii="Calibri" w:hAnsi="Calibri" w:cs="Times New Roman"/>
          <w:szCs w:val="22"/>
        </w:rPr>
      </w:pPr>
      <w:hyperlink w:anchor="_Toc528338473" w:history="1">
        <w:r w:rsidR="00CC7518" w:rsidRPr="00EC09FC">
          <w:rPr>
            <w:rStyle w:val="Hypertextovodkaz"/>
            <w:rFonts w:ascii="Segoe UI" w:hAnsi="Segoe UI" w:cs="Segoe UI"/>
          </w:rPr>
          <w:t>4.</w:t>
        </w:r>
        <w:r w:rsidR="00CC7518">
          <w:rPr>
            <w:rFonts w:ascii="Calibri" w:hAnsi="Calibri" w:cs="Times New Roman"/>
            <w:szCs w:val="22"/>
          </w:rPr>
          <w:tab/>
        </w:r>
        <w:r w:rsidR="00CC7518" w:rsidRPr="00EC09FC">
          <w:rPr>
            <w:rStyle w:val="Hypertextovodkaz"/>
            <w:rFonts w:ascii="Segoe UI" w:hAnsi="Segoe UI" w:cs="Segoe UI"/>
          </w:rPr>
          <w:t>provozní dokumenty, smlouvy s odběrateli A SOUČINNOST</w:t>
        </w:r>
        <w:r w:rsidR="00CC7518">
          <w:rPr>
            <w:webHidden/>
          </w:rPr>
          <w:tab/>
        </w:r>
        <w:r w:rsidR="00165DEC">
          <w:rPr>
            <w:webHidden/>
          </w:rPr>
          <w:fldChar w:fldCharType="begin"/>
        </w:r>
        <w:r w:rsidR="00CC7518">
          <w:rPr>
            <w:webHidden/>
          </w:rPr>
          <w:instrText xml:space="preserve"> PAGEREF _Toc528338473 \h </w:instrText>
        </w:r>
        <w:r w:rsidR="00165DEC">
          <w:rPr>
            <w:webHidden/>
          </w:rPr>
        </w:r>
        <w:r w:rsidR="00165DEC">
          <w:rPr>
            <w:webHidden/>
          </w:rPr>
          <w:fldChar w:fldCharType="separate"/>
        </w:r>
        <w:r w:rsidR="001A0EB2">
          <w:rPr>
            <w:webHidden/>
          </w:rPr>
          <w:t>8</w:t>
        </w:r>
        <w:r w:rsidR="00165DEC">
          <w:rPr>
            <w:webHidden/>
          </w:rPr>
          <w:fldChar w:fldCharType="end"/>
        </w:r>
      </w:hyperlink>
    </w:p>
    <w:p w14:paraId="23B0DBF1" w14:textId="407477AA" w:rsidR="00CC7518" w:rsidRDefault="004532DA" w:rsidP="0080183C">
      <w:pPr>
        <w:pStyle w:val="Obsah2"/>
        <w:rPr>
          <w:rFonts w:ascii="Calibri" w:hAnsi="Calibri" w:cs="Times New Roman"/>
          <w:szCs w:val="22"/>
        </w:rPr>
      </w:pPr>
      <w:hyperlink w:anchor="_Toc528338474" w:history="1">
        <w:r w:rsidR="00CC7518" w:rsidRPr="00EC09FC">
          <w:rPr>
            <w:rStyle w:val="Hypertextovodkaz"/>
            <w:rFonts w:ascii="Segoe UI" w:hAnsi="Segoe UI" w:cs="Segoe UI"/>
          </w:rPr>
          <w:t>5.</w:t>
        </w:r>
        <w:r w:rsidR="00CC7518">
          <w:rPr>
            <w:rFonts w:ascii="Calibri" w:hAnsi="Calibri" w:cs="Times New Roman"/>
            <w:szCs w:val="22"/>
          </w:rPr>
          <w:tab/>
        </w:r>
        <w:r w:rsidR="00CC7518" w:rsidRPr="00EC09FC">
          <w:rPr>
            <w:rStyle w:val="Hypertextovodkaz"/>
            <w:rFonts w:ascii="Segoe UI" w:hAnsi="Segoe UI" w:cs="Segoe UI"/>
          </w:rPr>
          <w:t>UJIŠTĚNÍ PROVOZOVATELE A ZÁVAZKY PROVOZOVATELE</w:t>
        </w:r>
        <w:r w:rsidR="00CC7518">
          <w:rPr>
            <w:webHidden/>
          </w:rPr>
          <w:tab/>
        </w:r>
        <w:r w:rsidR="00165DEC">
          <w:rPr>
            <w:webHidden/>
          </w:rPr>
          <w:fldChar w:fldCharType="begin"/>
        </w:r>
        <w:r w:rsidR="00CC7518">
          <w:rPr>
            <w:webHidden/>
          </w:rPr>
          <w:instrText xml:space="preserve"> PAGEREF _Toc528338474 \h </w:instrText>
        </w:r>
        <w:r w:rsidR="00165DEC">
          <w:rPr>
            <w:webHidden/>
          </w:rPr>
        </w:r>
        <w:r w:rsidR="00165DEC">
          <w:rPr>
            <w:webHidden/>
          </w:rPr>
          <w:fldChar w:fldCharType="separate"/>
        </w:r>
        <w:r w:rsidR="001A0EB2">
          <w:rPr>
            <w:webHidden/>
          </w:rPr>
          <w:t>10</w:t>
        </w:r>
        <w:r w:rsidR="00165DEC">
          <w:rPr>
            <w:webHidden/>
          </w:rPr>
          <w:fldChar w:fldCharType="end"/>
        </w:r>
      </w:hyperlink>
    </w:p>
    <w:p w14:paraId="52F26858" w14:textId="7F581191" w:rsidR="00CC7518" w:rsidRDefault="004532DA" w:rsidP="0080183C">
      <w:pPr>
        <w:pStyle w:val="Obsah2"/>
        <w:rPr>
          <w:rFonts w:ascii="Calibri" w:hAnsi="Calibri" w:cs="Times New Roman"/>
          <w:szCs w:val="22"/>
        </w:rPr>
      </w:pPr>
      <w:hyperlink w:anchor="_Toc528338475" w:history="1">
        <w:r w:rsidR="00CC7518" w:rsidRPr="00EC09FC">
          <w:rPr>
            <w:rStyle w:val="Hypertextovodkaz"/>
            <w:rFonts w:ascii="Segoe UI" w:hAnsi="Segoe UI" w:cs="Segoe UI"/>
          </w:rPr>
          <w:t>6.</w:t>
        </w:r>
        <w:r w:rsidR="00CC7518">
          <w:rPr>
            <w:rFonts w:ascii="Calibri" w:hAnsi="Calibri" w:cs="Times New Roman"/>
            <w:szCs w:val="22"/>
          </w:rPr>
          <w:tab/>
        </w:r>
        <w:r w:rsidR="00CC7518" w:rsidRPr="00EC09FC">
          <w:rPr>
            <w:rStyle w:val="Hypertextovodkaz"/>
            <w:rFonts w:ascii="Segoe UI" w:hAnsi="Segoe UI" w:cs="Segoe UI"/>
          </w:rPr>
          <w:t>základní rozdělení rizik</w:t>
        </w:r>
        <w:r w:rsidR="00CC7518">
          <w:rPr>
            <w:webHidden/>
          </w:rPr>
          <w:tab/>
        </w:r>
        <w:r w:rsidR="00165DEC">
          <w:rPr>
            <w:webHidden/>
          </w:rPr>
          <w:fldChar w:fldCharType="begin"/>
        </w:r>
        <w:r w:rsidR="00CC7518">
          <w:rPr>
            <w:webHidden/>
          </w:rPr>
          <w:instrText xml:space="preserve"> PAGEREF _Toc528338475 \h </w:instrText>
        </w:r>
        <w:r w:rsidR="00165DEC">
          <w:rPr>
            <w:webHidden/>
          </w:rPr>
        </w:r>
        <w:r w:rsidR="00165DEC">
          <w:rPr>
            <w:webHidden/>
          </w:rPr>
          <w:fldChar w:fldCharType="separate"/>
        </w:r>
        <w:r w:rsidR="001A0EB2">
          <w:rPr>
            <w:webHidden/>
          </w:rPr>
          <w:t>12</w:t>
        </w:r>
        <w:r w:rsidR="00165DEC">
          <w:rPr>
            <w:webHidden/>
          </w:rPr>
          <w:fldChar w:fldCharType="end"/>
        </w:r>
      </w:hyperlink>
    </w:p>
    <w:p w14:paraId="3899CFDC" w14:textId="6403D45F" w:rsidR="00CC7518" w:rsidRDefault="004532DA" w:rsidP="0080183C">
      <w:pPr>
        <w:pStyle w:val="Obsah2"/>
        <w:rPr>
          <w:rFonts w:ascii="Calibri" w:hAnsi="Calibri" w:cs="Times New Roman"/>
          <w:szCs w:val="22"/>
        </w:rPr>
      </w:pPr>
      <w:hyperlink w:anchor="_Toc528338476" w:history="1">
        <w:r w:rsidR="00CC7518" w:rsidRPr="00EC09FC">
          <w:rPr>
            <w:rStyle w:val="Hypertextovodkaz"/>
            <w:rFonts w:ascii="Segoe UI" w:hAnsi="Segoe UI" w:cs="Segoe UI"/>
          </w:rPr>
          <w:t>7.</w:t>
        </w:r>
        <w:r w:rsidR="00CC7518">
          <w:rPr>
            <w:rFonts w:ascii="Calibri" w:hAnsi="Calibri" w:cs="Times New Roman"/>
            <w:szCs w:val="22"/>
          </w:rPr>
          <w:tab/>
        </w:r>
        <w:r w:rsidR="00CC7518" w:rsidRPr="00EC09FC">
          <w:rPr>
            <w:rStyle w:val="Hypertextovodkaz"/>
            <w:rFonts w:ascii="Segoe UI" w:hAnsi="Segoe UI" w:cs="Segoe UI"/>
          </w:rPr>
          <w:t>ÚSCHOVA A ÚPRAVY MODELU a nástroje</w:t>
        </w:r>
        <w:r w:rsidR="00CC7518">
          <w:rPr>
            <w:webHidden/>
          </w:rPr>
          <w:tab/>
        </w:r>
        <w:r w:rsidR="00165DEC">
          <w:rPr>
            <w:webHidden/>
          </w:rPr>
          <w:fldChar w:fldCharType="begin"/>
        </w:r>
        <w:r w:rsidR="00CC7518">
          <w:rPr>
            <w:webHidden/>
          </w:rPr>
          <w:instrText xml:space="preserve"> PAGEREF _Toc528338476 \h </w:instrText>
        </w:r>
        <w:r w:rsidR="00165DEC">
          <w:rPr>
            <w:webHidden/>
          </w:rPr>
        </w:r>
        <w:r w:rsidR="00165DEC">
          <w:rPr>
            <w:webHidden/>
          </w:rPr>
          <w:fldChar w:fldCharType="separate"/>
        </w:r>
        <w:r w:rsidR="001A0EB2">
          <w:rPr>
            <w:webHidden/>
          </w:rPr>
          <w:t>13</w:t>
        </w:r>
        <w:r w:rsidR="00165DEC">
          <w:rPr>
            <w:webHidden/>
          </w:rPr>
          <w:fldChar w:fldCharType="end"/>
        </w:r>
      </w:hyperlink>
    </w:p>
    <w:p w14:paraId="7FC8073B" w14:textId="7E985829" w:rsidR="00CC7518" w:rsidRDefault="004532DA" w:rsidP="0080183C">
      <w:pPr>
        <w:pStyle w:val="Obsah2"/>
        <w:rPr>
          <w:rFonts w:ascii="Calibri" w:hAnsi="Calibri" w:cs="Times New Roman"/>
          <w:szCs w:val="22"/>
        </w:rPr>
      </w:pPr>
      <w:hyperlink w:anchor="_Toc528338477" w:history="1">
        <w:r w:rsidR="00CC7518" w:rsidRPr="00EC09FC">
          <w:rPr>
            <w:rStyle w:val="Hypertextovodkaz"/>
            <w:rFonts w:ascii="Segoe UI" w:hAnsi="Segoe UI" w:cs="Segoe UI"/>
          </w:rPr>
          <w:t>8.</w:t>
        </w:r>
        <w:r w:rsidR="00CC7518">
          <w:rPr>
            <w:rFonts w:ascii="Calibri" w:hAnsi="Calibri" w:cs="Times New Roman"/>
            <w:szCs w:val="22"/>
          </w:rPr>
          <w:tab/>
        </w:r>
        <w:r w:rsidR="00CC7518" w:rsidRPr="00EC09FC">
          <w:rPr>
            <w:rStyle w:val="Hypertextovodkaz"/>
            <w:rFonts w:ascii="Segoe UI" w:hAnsi="Segoe UI" w:cs="Segoe UI"/>
          </w:rPr>
          <w:t>UJIŠTĚNÍ VLASTNÍKEM A INFORMACE POSKYTNUTÉ VLASTNÍKEM</w:t>
        </w:r>
        <w:r w:rsidR="00CC7518">
          <w:rPr>
            <w:webHidden/>
          </w:rPr>
          <w:tab/>
        </w:r>
        <w:r w:rsidR="00165DEC">
          <w:rPr>
            <w:webHidden/>
          </w:rPr>
          <w:fldChar w:fldCharType="begin"/>
        </w:r>
        <w:r w:rsidR="00CC7518">
          <w:rPr>
            <w:webHidden/>
          </w:rPr>
          <w:instrText xml:space="preserve"> PAGEREF _Toc528338477 \h </w:instrText>
        </w:r>
        <w:r w:rsidR="00165DEC">
          <w:rPr>
            <w:webHidden/>
          </w:rPr>
        </w:r>
        <w:r w:rsidR="00165DEC">
          <w:rPr>
            <w:webHidden/>
          </w:rPr>
          <w:fldChar w:fldCharType="separate"/>
        </w:r>
        <w:r w:rsidR="001A0EB2">
          <w:rPr>
            <w:webHidden/>
          </w:rPr>
          <w:t>13</w:t>
        </w:r>
        <w:r w:rsidR="00165DEC">
          <w:rPr>
            <w:webHidden/>
          </w:rPr>
          <w:fldChar w:fldCharType="end"/>
        </w:r>
      </w:hyperlink>
    </w:p>
    <w:p w14:paraId="37CA5A3F" w14:textId="7818C37B" w:rsidR="00CC7518" w:rsidRDefault="004532DA" w:rsidP="0080183C">
      <w:pPr>
        <w:pStyle w:val="Obsah2"/>
        <w:rPr>
          <w:rFonts w:ascii="Calibri" w:hAnsi="Calibri" w:cs="Times New Roman"/>
          <w:szCs w:val="22"/>
        </w:rPr>
      </w:pPr>
      <w:hyperlink w:anchor="_Toc528338478" w:history="1">
        <w:r w:rsidR="00CC7518" w:rsidRPr="00EC09FC">
          <w:rPr>
            <w:rStyle w:val="Hypertextovodkaz"/>
            <w:rFonts w:ascii="Segoe UI" w:hAnsi="Segoe UI" w:cs="Segoe UI"/>
          </w:rPr>
          <w:t>9.</w:t>
        </w:r>
        <w:r w:rsidR="00CC7518">
          <w:rPr>
            <w:rFonts w:ascii="Calibri" w:hAnsi="Calibri" w:cs="Times New Roman"/>
            <w:szCs w:val="22"/>
          </w:rPr>
          <w:tab/>
        </w:r>
        <w:r w:rsidR="00CC7518" w:rsidRPr="00EC09FC">
          <w:rPr>
            <w:rStyle w:val="Hypertextovodkaz"/>
            <w:rFonts w:ascii="Segoe UI" w:hAnsi="Segoe UI" w:cs="Segoe UI"/>
          </w:rPr>
          <w:t>ZÁSTUPCI SMLUVNÍCH STRAN</w:t>
        </w:r>
        <w:r w:rsidR="00CC7518">
          <w:rPr>
            <w:webHidden/>
          </w:rPr>
          <w:tab/>
        </w:r>
        <w:r w:rsidR="00165DEC">
          <w:rPr>
            <w:webHidden/>
          </w:rPr>
          <w:fldChar w:fldCharType="begin"/>
        </w:r>
        <w:r w:rsidR="00CC7518">
          <w:rPr>
            <w:webHidden/>
          </w:rPr>
          <w:instrText xml:space="preserve"> PAGEREF _Toc528338478 \h </w:instrText>
        </w:r>
        <w:r w:rsidR="00165DEC">
          <w:rPr>
            <w:webHidden/>
          </w:rPr>
        </w:r>
        <w:r w:rsidR="00165DEC">
          <w:rPr>
            <w:webHidden/>
          </w:rPr>
          <w:fldChar w:fldCharType="separate"/>
        </w:r>
        <w:r w:rsidR="001A0EB2">
          <w:rPr>
            <w:webHidden/>
          </w:rPr>
          <w:t>13</w:t>
        </w:r>
        <w:r w:rsidR="00165DEC">
          <w:rPr>
            <w:webHidden/>
          </w:rPr>
          <w:fldChar w:fldCharType="end"/>
        </w:r>
      </w:hyperlink>
    </w:p>
    <w:p w14:paraId="68F4E772" w14:textId="4AEE7EE2" w:rsidR="00CC7518" w:rsidRDefault="004532DA" w:rsidP="00CC7518">
      <w:pPr>
        <w:pStyle w:val="Obsah1"/>
        <w:rPr>
          <w:rFonts w:ascii="Calibri" w:hAnsi="Calibri" w:cs="Times New Roman"/>
          <w:szCs w:val="22"/>
        </w:rPr>
      </w:pPr>
      <w:hyperlink w:anchor="_Toc528338479" w:history="1">
        <w:r w:rsidR="00CC7518" w:rsidRPr="00EC09FC">
          <w:rPr>
            <w:rStyle w:val="Hypertextovodkaz"/>
            <w:rFonts w:ascii="Segoe UI" w:hAnsi="Segoe UI"/>
          </w:rPr>
          <w:t>ČÁST 2:</w:t>
        </w:r>
        <w:r w:rsidR="00CC7518">
          <w:rPr>
            <w:rFonts w:ascii="Calibri" w:hAnsi="Calibri" w:cs="Times New Roman"/>
            <w:szCs w:val="22"/>
          </w:rPr>
          <w:tab/>
        </w:r>
        <w:r w:rsidR="00CC7518" w:rsidRPr="00EC09FC">
          <w:rPr>
            <w:rStyle w:val="Hypertextovodkaz"/>
            <w:rFonts w:ascii="Segoe UI" w:hAnsi="Segoe UI"/>
          </w:rPr>
          <w:t>VLASTNICKÁ PRÁVA, Rozsah Vodovodu a Kanalizace A DALŠÍ USTANOVENÍ</w:t>
        </w:r>
        <w:r w:rsidR="00CC7518">
          <w:rPr>
            <w:webHidden/>
          </w:rPr>
          <w:tab/>
        </w:r>
        <w:r w:rsidR="00165DEC">
          <w:rPr>
            <w:webHidden/>
          </w:rPr>
          <w:fldChar w:fldCharType="begin"/>
        </w:r>
        <w:r w:rsidR="00CC7518">
          <w:rPr>
            <w:webHidden/>
          </w:rPr>
          <w:instrText xml:space="preserve"> PAGEREF _Toc528338479 \h </w:instrText>
        </w:r>
        <w:r w:rsidR="00165DEC">
          <w:rPr>
            <w:webHidden/>
          </w:rPr>
        </w:r>
        <w:r w:rsidR="00165DEC">
          <w:rPr>
            <w:webHidden/>
          </w:rPr>
          <w:fldChar w:fldCharType="separate"/>
        </w:r>
        <w:r w:rsidR="001A0EB2">
          <w:rPr>
            <w:webHidden/>
          </w:rPr>
          <w:t>15</w:t>
        </w:r>
        <w:r w:rsidR="00165DEC">
          <w:rPr>
            <w:webHidden/>
          </w:rPr>
          <w:fldChar w:fldCharType="end"/>
        </w:r>
      </w:hyperlink>
    </w:p>
    <w:p w14:paraId="165FE1F9" w14:textId="2C398A9B" w:rsidR="00CC7518" w:rsidRDefault="004532DA" w:rsidP="0080183C">
      <w:pPr>
        <w:pStyle w:val="Obsah2"/>
        <w:rPr>
          <w:rFonts w:ascii="Calibri" w:hAnsi="Calibri" w:cs="Times New Roman"/>
          <w:szCs w:val="22"/>
        </w:rPr>
      </w:pPr>
      <w:hyperlink w:anchor="_Toc528338480" w:history="1">
        <w:r w:rsidR="00CC7518" w:rsidRPr="00EC09FC">
          <w:rPr>
            <w:rStyle w:val="Hypertextovodkaz"/>
            <w:rFonts w:ascii="Segoe UI" w:hAnsi="Segoe UI" w:cs="Segoe UI"/>
          </w:rPr>
          <w:t>10.</w:t>
        </w:r>
        <w:r w:rsidR="00CC7518">
          <w:rPr>
            <w:rFonts w:ascii="Calibri" w:hAnsi="Calibri" w:cs="Times New Roman"/>
            <w:szCs w:val="22"/>
          </w:rPr>
          <w:tab/>
        </w:r>
        <w:r w:rsidR="00CC7518" w:rsidRPr="00EC09FC">
          <w:rPr>
            <w:rStyle w:val="Hypertextovodkaz"/>
            <w:rFonts w:ascii="Segoe UI" w:hAnsi="Segoe UI" w:cs="Segoe UI"/>
          </w:rPr>
          <w:t>VLASTNICTVÍ VODOVODU A KANALIZACE A JINÝCH VĚCÍ</w:t>
        </w:r>
        <w:r w:rsidR="00CC7518">
          <w:rPr>
            <w:webHidden/>
          </w:rPr>
          <w:tab/>
        </w:r>
        <w:r w:rsidR="00165DEC">
          <w:rPr>
            <w:webHidden/>
          </w:rPr>
          <w:fldChar w:fldCharType="begin"/>
        </w:r>
        <w:r w:rsidR="00CC7518">
          <w:rPr>
            <w:webHidden/>
          </w:rPr>
          <w:instrText xml:space="preserve"> PAGEREF _Toc528338480 \h </w:instrText>
        </w:r>
        <w:r w:rsidR="00165DEC">
          <w:rPr>
            <w:webHidden/>
          </w:rPr>
        </w:r>
        <w:r w:rsidR="00165DEC">
          <w:rPr>
            <w:webHidden/>
          </w:rPr>
          <w:fldChar w:fldCharType="separate"/>
        </w:r>
        <w:r w:rsidR="001A0EB2">
          <w:rPr>
            <w:webHidden/>
          </w:rPr>
          <w:t>15</w:t>
        </w:r>
        <w:r w:rsidR="00165DEC">
          <w:rPr>
            <w:webHidden/>
          </w:rPr>
          <w:fldChar w:fldCharType="end"/>
        </w:r>
      </w:hyperlink>
    </w:p>
    <w:p w14:paraId="776CD3F6" w14:textId="5B135A26" w:rsidR="00CC7518" w:rsidRDefault="004532DA" w:rsidP="0080183C">
      <w:pPr>
        <w:pStyle w:val="Obsah2"/>
        <w:rPr>
          <w:rFonts w:ascii="Calibri" w:hAnsi="Calibri" w:cs="Times New Roman"/>
          <w:szCs w:val="22"/>
        </w:rPr>
      </w:pPr>
      <w:hyperlink w:anchor="_Toc528338481" w:history="1">
        <w:r w:rsidR="00CC7518" w:rsidRPr="00EC09FC">
          <w:rPr>
            <w:rStyle w:val="Hypertextovodkaz"/>
            <w:rFonts w:ascii="Segoe UI" w:hAnsi="Segoe UI" w:cs="Segoe UI"/>
          </w:rPr>
          <w:t>11.</w:t>
        </w:r>
        <w:r w:rsidR="00CC7518">
          <w:rPr>
            <w:rFonts w:ascii="Calibri" w:hAnsi="Calibri" w:cs="Times New Roman"/>
            <w:szCs w:val="22"/>
          </w:rPr>
          <w:tab/>
        </w:r>
        <w:r w:rsidR="00CC7518" w:rsidRPr="00EC09FC">
          <w:rPr>
            <w:rStyle w:val="Hypertextovodkaz"/>
            <w:rFonts w:ascii="Segoe UI" w:hAnsi="Segoe UI" w:cs="Segoe UI"/>
          </w:rPr>
          <w:t>rozšíření či přeložení Vodovodu a Kanalizace</w:t>
        </w:r>
        <w:r w:rsidR="00CC7518">
          <w:rPr>
            <w:webHidden/>
          </w:rPr>
          <w:tab/>
        </w:r>
        <w:r w:rsidR="00165DEC">
          <w:rPr>
            <w:webHidden/>
          </w:rPr>
          <w:fldChar w:fldCharType="begin"/>
        </w:r>
        <w:r w:rsidR="00CC7518">
          <w:rPr>
            <w:webHidden/>
          </w:rPr>
          <w:instrText xml:space="preserve"> PAGEREF _Toc528338481 \h </w:instrText>
        </w:r>
        <w:r w:rsidR="00165DEC">
          <w:rPr>
            <w:webHidden/>
          </w:rPr>
        </w:r>
        <w:r w:rsidR="00165DEC">
          <w:rPr>
            <w:webHidden/>
          </w:rPr>
          <w:fldChar w:fldCharType="separate"/>
        </w:r>
        <w:r w:rsidR="001A0EB2">
          <w:rPr>
            <w:webHidden/>
          </w:rPr>
          <w:t>16</w:t>
        </w:r>
        <w:r w:rsidR="00165DEC">
          <w:rPr>
            <w:webHidden/>
          </w:rPr>
          <w:fldChar w:fldCharType="end"/>
        </w:r>
      </w:hyperlink>
    </w:p>
    <w:p w14:paraId="250C81A6" w14:textId="4548C46D" w:rsidR="00CC7518" w:rsidRDefault="004532DA" w:rsidP="0080183C">
      <w:pPr>
        <w:pStyle w:val="Obsah2"/>
        <w:rPr>
          <w:rFonts w:ascii="Calibri" w:hAnsi="Calibri" w:cs="Times New Roman"/>
          <w:szCs w:val="22"/>
        </w:rPr>
      </w:pPr>
      <w:hyperlink w:anchor="_Toc528338482" w:history="1">
        <w:r w:rsidR="00CC7518" w:rsidRPr="00EC09FC">
          <w:rPr>
            <w:rStyle w:val="Hypertextovodkaz"/>
            <w:rFonts w:ascii="Segoe UI" w:hAnsi="Segoe UI" w:cs="Segoe UI"/>
          </w:rPr>
          <w:t>12.</w:t>
        </w:r>
        <w:r w:rsidR="00CC7518">
          <w:rPr>
            <w:rFonts w:ascii="Calibri" w:hAnsi="Calibri" w:cs="Times New Roman"/>
            <w:szCs w:val="22"/>
          </w:rPr>
          <w:tab/>
        </w:r>
        <w:r w:rsidR="00CC7518" w:rsidRPr="00EC09FC">
          <w:rPr>
            <w:rStyle w:val="Hypertextovodkaz"/>
            <w:rFonts w:ascii="Segoe UI" w:hAnsi="Segoe UI" w:cs="Segoe UI"/>
          </w:rPr>
          <w:t>Přístup k Vodovodu a/nebo Kanalizaci a jejich užívání</w:t>
        </w:r>
        <w:r w:rsidR="00CC7518">
          <w:rPr>
            <w:webHidden/>
          </w:rPr>
          <w:tab/>
        </w:r>
        <w:r w:rsidR="00165DEC">
          <w:rPr>
            <w:webHidden/>
          </w:rPr>
          <w:fldChar w:fldCharType="begin"/>
        </w:r>
        <w:r w:rsidR="00CC7518">
          <w:rPr>
            <w:webHidden/>
          </w:rPr>
          <w:instrText xml:space="preserve"> PAGEREF _Toc528338482 \h </w:instrText>
        </w:r>
        <w:r w:rsidR="00165DEC">
          <w:rPr>
            <w:webHidden/>
          </w:rPr>
        </w:r>
        <w:r w:rsidR="00165DEC">
          <w:rPr>
            <w:webHidden/>
          </w:rPr>
          <w:fldChar w:fldCharType="separate"/>
        </w:r>
        <w:r w:rsidR="001A0EB2">
          <w:rPr>
            <w:webHidden/>
          </w:rPr>
          <w:t>17</w:t>
        </w:r>
        <w:r w:rsidR="00165DEC">
          <w:rPr>
            <w:webHidden/>
          </w:rPr>
          <w:fldChar w:fldCharType="end"/>
        </w:r>
      </w:hyperlink>
    </w:p>
    <w:p w14:paraId="6BD68BC1" w14:textId="3B3E32C2" w:rsidR="00CC7518" w:rsidRDefault="004532DA" w:rsidP="00CC7518">
      <w:pPr>
        <w:pStyle w:val="Obsah1"/>
        <w:rPr>
          <w:rFonts w:ascii="Calibri" w:hAnsi="Calibri" w:cs="Times New Roman"/>
          <w:szCs w:val="22"/>
        </w:rPr>
      </w:pPr>
      <w:hyperlink w:anchor="_Toc528338483" w:history="1">
        <w:r w:rsidR="00CC7518" w:rsidRPr="00EC09FC">
          <w:rPr>
            <w:rStyle w:val="Hypertextovodkaz"/>
            <w:rFonts w:ascii="Segoe UI" w:hAnsi="Segoe UI"/>
          </w:rPr>
          <w:t>ČÁST 3:</w:t>
        </w:r>
        <w:r w:rsidR="00CC7518">
          <w:rPr>
            <w:rFonts w:ascii="Calibri" w:hAnsi="Calibri" w:cs="Times New Roman"/>
            <w:szCs w:val="22"/>
          </w:rPr>
          <w:tab/>
        </w:r>
        <w:r w:rsidR="00CC7518" w:rsidRPr="00EC09FC">
          <w:rPr>
            <w:rStyle w:val="Hypertextovodkaz"/>
            <w:rFonts w:ascii="Segoe UI" w:hAnsi="Segoe UI"/>
          </w:rPr>
          <w:t>Provozování vodovodů a kanalizací</w:t>
        </w:r>
        <w:r w:rsidR="00CC7518">
          <w:rPr>
            <w:webHidden/>
          </w:rPr>
          <w:tab/>
        </w:r>
        <w:r w:rsidR="00165DEC">
          <w:rPr>
            <w:webHidden/>
          </w:rPr>
          <w:fldChar w:fldCharType="begin"/>
        </w:r>
        <w:r w:rsidR="00CC7518">
          <w:rPr>
            <w:webHidden/>
          </w:rPr>
          <w:instrText xml:space="preserve"> PAGEREF _Toc528338483 \h </w:instrText>
        </w:r>
        <w:r w:rsidR="00165DEC">
          <w:rPr>
            <w:webHidden/>
          </w:rPr>
        </w:r>
        <w:r w:rsidR="00165DEC">
          <w:rPr>
            <w:webHidden/>
          </w:rPr>
          <w:fldChar w:fldCharType="separate"/>
        </w:r>
        <w:r w:rsidR="001A0EB2">
          <w:rPr>
            <w:webHidden/>
          </w:rPr>
          <w:t>17</w:t>
        </w:r>
        <w:r w:rsidR="00165DEC">
          <w:rPr>
            <w:webHidden/>
          </w:rPr>
          <w:fldChar w:fldCharType="end"/>
        </w:r>
      </w:hyperlink>
    </w:p>
    <w:p w14:paraId="20BC4BC6" w14:textId="75C7C131" w:rsidR="00CC7518" w:rsidRDefault="004532DA" w:rsidP="0080183C">
      <w:pPr>
        <w:pStyle w:val="Obsah2"/>
        <w:rPr>
          <w:rFonts w:ascii="Calibri" w:hAnsi="Calibri" w:cs="Times New Roman"/>
          <w:szCs w:val="22"/>
        </w:rPr>
      </w:pPr>
      <w:hyperlink w:anchor="_Toc528338484" w:history="1">
        <w:r w:rsidR="00CC7518" w:rsidRPr="00EC09FC">
          <w:rPr>
            <w:rStyle w:val="Hypertextovodkaz"/>
            <w:rFonts w:ascii="Segoe UI" w:hAnsi="Segoe UI" w:cs="Segoe UI"/>
          </w:rPr>
          <w:t>13.</w:t>
        </w:r>
        <w:r w:rsidR="00CC7518">
          <w:rPr>
            <w:rFonts w:ascii="Calibri" w:hAnsi="Calibri" w:cs="Times New Roman"/>
            <w:szCs w:val="22"/>
          </w:rPr>
          <w:tab/>
        </w:r>
        <w:r w:rsidR="00CC7518" w:rsidRPr="00EC09FC">
          <w:rPr>
            <w:rStyle w:val="Hypertextovodkaz"/>
            <w:rFonts w:ascii="Segoe UI" w:hAnsi="Segoe UI" w:cs="Segoe UI"/>
          </w:rPr>
          <w:t>OBECNÉ VYMEZENÍ KVALITY PROVOZOVÁNÍ</w:t>
        </w:r>
        <w:r w:rsidR="00CC7518">
          <w:rPr>
            <w:webHidden/>
          </w:rPr>
          <w:tab/>
        </w:r>
        <w:r w:rsidR="00165DEC">
          <w:rPr>
            <w:webHidden/>
          </w:rPr>
          <w:fldChar w:fldCharType="begin"/>
        </w:r>
        <w:r w:rsidR="00CC7518">
          <w:rPr>
            <w:webHidden/>
          </w:rPr>
          <w:instrText xml:space="preserve"> PAGEREF _Toc528338484 \h </w:instrText>
        </w:r>
        <w:r w:rsidR="00165DEC">
          <w:rPr>
            <w:webHidden/>
          </w:rPr>
        </w:r>
        <w:r w:rsidR="00165DEC">
          <w:rPr>
            <w:webHidden/>
          </w:rPr>
          <w:fldChar w:fldCharType="separate"/>
        </w:r>
        <w:r w:rsidR="001A0EB2">
          <w:rPr>
            <w:webHidden/>
          </w:rPr>
          <w:t>17</w:t>
        </w:r>
        <w:r w:rsidR="00165DEC">
          <w:rPr>
            <w:webHidden/>
          </w:rPr>
          <w:fldChar w:fldCharType="end"/>
        </w:r>
      </w:hyperlink>
    </w:p>
    <w:p w14:paraId="72B3AAB1" w14:textId="4C4DF4F6" w:rsidR="00CC7518" w:rsidRDefault="004532DA" w:rsidP="0080183C">
      <w:pPr>
        <w:pStyle w:val="Obsah2"/>
        <w:rPr>
          <w:rFonts w:ascii="Calibri" w:hAnsi="Calibri" w:cs="Times New Roman"/>
          <w:szCs w:val="22"/>
        </w:rPr>
      </w:pPr>
      <w:hyperlink w:anchor="_Toc528338485" w:history="1">
        <w:r w:rsidR="00CC7518" w:rsidRPr="00EC09FC">
          <w:rPr>
            <w:rStyle w:val="Hypertextovodkaz"/>
            <w:rFonts w:ascii="Segoe UI" w:hAnsi="Segoe UI" w:cs="Segoe UI"/>
          </w:rPr>
          <w:t>14.</w:t>
        </w:r>
        <w:r w:rsidR="00CC7518">
          <w:rPr>
            <w:rFonts w:ascii="Calibri" w:hAnsi="Calibri" w:cs="Times New Roman"/>
            <w:szCs w:val="22"/>
          </w:rPr>
          <w:tab/>
        </w:r>
        <w:r w:rsidR="00CC7518" w:rsidRPr="00EC09FC">
          <w:rPr>
            <w:rStyle w:val="Hypertextovodkaz"/>
            <w:rFonts w:ascii="Segoe UI" w:hAnsi="Segoe UI" w:cs="Segoe UI"/>
          </w:rPr>
          <w:t>SLUŽBA DODÁVKY PITNÉ VODY</w:t>
        </w:r>
        <w:r w:rsidR="00CC7518">
          <w:rPr>
            <w:webHidden/>
          </w:rPr>
          <w:tab/>
        </w:r>
        <w:r w:rsidR="00165DEC">
          <w:rPr>
            <w:webHidden/>
          </w:rPr>
          <w:fldChar w:fldCharType="begin"/>
        </w:r>
        <w:r w:rsidR="00CC7518">
          <w:rPr>
            <w:webHidden/>
          </w:rPr>
          <w:instrText xml:space="preserve"> PAGEREF _Toc528338485 \h </w:instrText>
        </w:r>
        <w:r w:rsidR="00165DEC">
          <w:rPr>
            <w:webHidden/>
          </w:rPr>
        </w:r>
        <w:r w:rsidR="00165DEC">
          <w:rPr>
            <w:webHidden/>
          </w:rPr>
          <w:fldChar w:fldCharType="separate"/>
        </w:r>
        <w:r w:rsidR="001A0EB2">
          <w:rPr>
            <w:webHidden/>
          </w:rPr>
          <w:t>18</w:t>
        </w:r>
        <w:r w:rsidR="00165DEC">
          <w:rPr>
            <w:webHidden/>
          </w:rPr>
          <w:fldChar w:fldCharType="end"/>
        </w:r>
      </w:hyperlink>
    </w:p>
    <w:p w14:paraId="71A8383E" w14:textId="1C27A0A4" w:rsidR="00CC7518" w:rsidRDefault="004532DA" w:rsidP="0080183C">
      <w:pPr>
        <w:pStyle w:val="Obsah2"/>
        <w:rPr>
          <w:rFonts w:ascii="Calibri" w:hAnsi="Calibri" w:cs="Times New Roman"/>
          <w:szCs w:val="22"/>
        </w:rPr>
      </w:pPr>
      <w:hyperlink w:anchor="_Toc528338486" w:history="1">
        <w:r w:rsidR="00CC7518" w:rsidRPr="00EC09FC">
          <w:rPr>
            <w:rStyle w:val="Hypertextovodkaz"/>
            <w:rFonts w:ascii="Segoe UI" w:hAnsi="Segoe UI" w:cs="Segoe UI"/>
          </w:rPr>
          <w:t>15.</w:t>
        </w:r>
        <w:r w:rsidR="00CC7518">
          <w:rPr>
            <w:rFonts w:ascii="Calibri" w:hAnsi="Calibri" w:cs="Times New Roman"/>
            <w:szCs w:val="22"/>
          </w:rPr>
          <w:tab/>
        </w:r>
        <w:r w:rsidR="00CC7518" w:rsidRPr="00EC09FC">
          <w:rPr>
            <w:rStyle w:val="Hypertextovodkaz"/>
            <w:rFonts w:ascii="Segoe UI" w:hAnsi="Segoe UI" w:cs="Segoe UI"/>
          </w:rPr>
          <w:t>SLUŽBA ODVÁDĚNÍ A ČISTĚNÍ ODPADNÍCH VOD</w:t>
        </w:r>
        <w:r w:rsidR="00CC7518">
          <w:rPr>
            <w:webHidden/>
          </w:rPr>
          <w:tab/>
        </w:r>
        <w:r w:rsidR="00165DEC">
          <w:rPr>
            <w:webHidden/>
          </w:rPr>
          <w:fldChar w:fldCharType="begin"/>
        </w:r>
        <w:r w:rsidR="00CC7518">
          <w:rPr>
            <w:webHidden/>
          </w:rPr>
          <w:instrText xml:space="preserve"> PAGEREF _Toc528338486 \h </w:instrText>
        </w:r>
        <w:r w:rsidR="00165DEC">
          <w:rPr>
            <w:webHidden/>
          </w:rPr>
        </w:r>
        <w:r w:rsidR="00165DEC">
          <w:rPr>
            <w:webHidden/>
          </w:rPr>
          <w:fldChar w:fldCharType="separate"/>
        </w:r>
        <w:r w:rsidR="001A0EB2">
          <w:rPr>
            <w:webHidden/>
          </w:rPr>
          <w:t>19</w:t>
        </w:r>
        <w:r w:rsidR="00165DEC">
          <w:rPr>
            <w:webHidden/>
          </w:rPr>
          <w:fldChar w:fldCharType="end"/>
        </w:r>
      </w:hyperlink>
    </w:p>
    <w:p w14:paraId="5D828ABF" w14:textId="2380EE9B" w:rsidR="00CC7518" w:rsidRDefault="004532DA" w:rsidP="0080183C">
      <w:pPr>
        <w:pStyle w:val="Obsah2"/>
        <w:rPr>
          <w:rFonts w:ascii="Calibri" w:hAnsi="Calibri" w:cs="Times New Roman"/>
          <w:szCs w:val="22"/>
        </w:rPr>
      </w:pPr>
      <w:hyperlink w:anchor="_Toc528338487" w:history="1">
        <w:r w:rsidR="00CC7518" w:rsidRPr="00EC09FC">
          <w:rPr>
            <w:rStyle w:val="Hypertextovodkaz"/>
            <w:rFonts w:ascii="Segoe UI" w:hAnsi="Segoe UI" w:cs="Segoe UI"/>
          </w:rPr>
          <w:t>16.</w:t>
        </w:r>
        <w:r w:rsidR="00CC7518">
          <w:rPr>
            <w:rFonts w:ascii="Calibri" w:hAnsi="Calibri" w:cs="Times New Roman"/>
            <w:szCs w:val="22"/>
          </w:rPr>
          <w:tab/>
        </w:r>
        <w:r w:rsidR="00CC7518" w:rsidRPr="00EC09FC">
          <w:rPr>
            <w:rStyle w:val="Hypertextovodkaz"/>
            <w:rFonts w:ascii="Segoe UI" w:hAnsi="Segoe UI" w:cs="Segoe UI"/>
          </w:rPr>
          <w:t>SLUŽBA NAKLÁDÁNÍ S BĚŽNÝMI ODPADY</w:t>
        </w:r>
        <w:r w:rsidR="00CC7518">
          <w:rPr>
            <w:webHidden/>
          </w:rPr>
          <w:tab/>
        </w:r>
        <w:r w:rsidR="00165DEC">
          <w:rPr>
            <w:webHidden/>
          </w:rPr>
          <w:fldChar w:fldCharType="begin"/>
        </w:r>
        <w:r w:rsidR="00CC7518">
          <w:rPr>
            <w:webHidden/>
          </w:rPr>
          <w:instrText xml:space="preserve"> PAGEREF _Toc528338487 \h </w:instrText>
        </w:r>
        <w:r w:rsidR="00165DEC">
          <w:rPr>
            <w:webHidden/>
          </w:rPr>
        </w:r>
        <w:r w:rsidR="00165DEC">
          <w:rPr>
            <w:webHidden/>
          </w:rPr>
          <w:fldChar w:fldCharType="separate"/>
        </w:r>
        <w:r w:rsidR="001A0EB2">
          <w:rPr>
            <w:webHidden/>
          </w:rPr>
          <w:t>20</w:t>
        </w:r>
        <w:r w:rsidR="00165DEC">
          <w:rPr>
            <w:webHidden/>
          </w:rPr>
          <w:fldChar w:fldCharType="end"/>
        </w:r>
      </w:hyperlink>
    </w:p>
    <w:p w14:paraId="7411B4B3" w14:textId="5203D651" w:rsidR="00CC7518" w:rsidRDefault="004532DA" w:rsidP="0080183C">
      <w:pPr>
        <w:pStyle w:val="Obsah2"/>
        <w:rPr>
          <w:rFonts w:ascii="Calibri" w:hAnsi="Calibri" w:cs="Times New Roman"/>
          <w:szCs w:val="22"/>
        </w:rPr>
      </w:pPr>
      <w:hyperlink w:anchor="_Toc528338488" w:history="1">
        <w:r w:rsidR="00CC7518" w:rsidRPr="00EC09FC">
          <w:rPr>
            <w:rStyle w:val="Hypertextovodkaz"/>
            <w:rFonts w:ascii="Segoe UI" w:hAnsi="Segoe UI" w:cs="Segoe UI"/>
          </w:rPr>
          <w:t>17.</w:t>
        </w:r>
        <w:r w:rsidR="00CC7518">
          <w:rPr>
            <w:rFonts w:ascii="Calibri" w:hAnsi="Calibri" w:cs="Times New Roman"/>
            <w:szCs w:val="22"/>
          </w:rPr>
          <w:tab/>
        </w:r>
        <w:r w:rsidR="00CC7518" w:rsidRPr="00EC09FC">
          <w:rPr>
            <w:rStyle w:val="Hypertextovodkaz"/>
            <w:rFonts w:ascii="Segoe UI" w:hAnsi="Segoe UI" w:cs="Segoe UI"/>
          </w:rPr>
          <w:t>SLUŽBA ÚDRŽBY a oprav</w:t>
        </w:r>
        <w:r w:rsidR="00CC7518">
          <w:rPr>
            <w:webHidden/>
          </w:rPr>
          <w:tab/>
        </w:r>
        <w:r w:rsidR="00165DEC">
          <w:rPr>
            <w:webHidden/>
          </w:rPr>
          <w:fldChar w:fldCharType="begin"/>
        </w:r>
        <w:r w:rsidR="00CC7518">
          <w:rPr>
            <w:webHidden/>
          </w:rPr>
          <w:instrText xml:space="preserve"> PAGEREF _Toc528338488 \h </w:instrText>
        </w:r>
        <w:r w:rsidR="00165DEC">
          <w:rPr>
            <w:webHidden/>
          </w:rPr>
        </w:r>
        <w:r w:rsidR="00165DEC">
          <w:rPr>
            <w:webHidden/>
          </w:rPr>
          <w:fldChar w:fldCharType="separate"/>
        </w:r>
        <w:r w:rsidR="001A0EB2">
          <w:rPr>
            <w:webHidden/>
          </w:rPr>
          <w:t>20</w:t>
        </w:r>
        <w:r w:rsidR="00165DEC">
          <w:rPr>
            <w:webHidden/>
          </w:rPr>
          <w:fldChar w:fldCharType="end"/>
        </w:r>
      </w:hyperlink>
    </w:p>
    <w:p w14:paraId="664E25C5" w14:textId="2514D03D" w:rsidR="00CC7518" w:rsidRDefault="004532DA" w:rsidP="0080183C">
      <w:pPr>
        <w:pStyle w:val="Obsah2"/>
        <w:rPr>
          <w:rFonts w:ascii="Calibri" w:hAnsi="Calibri" w:cs="Times New Roman"/>
          <w:szCs w:val="22"/>
        </w:rPr>
      </w:pPr>
      <w:hyperlink w:anchor="_Toc528338489" w:history="1">
        <w:r w:rsidR="00CC7518" w:rsidRPr="00EC09FC">
          <w:rPr>
            <w:rStyle w:val="Hypertextovodkaz"/>
            <w:rFonts w:ascii="Segoe UI" w:hAnsi="Segoe UI" w:cs="Segoe UI"/>
          </w:rPr>
          <w:t>18.</w:t>
        </w:r>
        <w:r w:rsidR="00CC7518">
          <w:rPr>
            <w:rFonts w:ascii="Calibri" w:hAnsi="Calibri" w:cs="Times New Roman"/>
            <w:szCs w:val="22"/>
          </w:rPr>
          <w:tab/>
        </w:r>
        <w:r w:rsidR="00CC7518" w:rsidRPr="00EC09FC">
          <w:rPr>
            <w:rStyle w:val="Hypertextovodkaz"/>
            <w:rFonts w:ascii="Segoe UI" w:hAnsi="Segoe UI" w:cs="Segoe UI"/>
          </w:rPr>
          <w:t>SLUŽBA SERVISU ODBĚRATELŮM</w:t>
        </w:r>
        <w:r w:rsidR="00CC7518">
          <w:rPr>
            <w:webHidden/>
          </w:rPr>
          <w:tab/>
        </w:r>
        <w:r w:rsidR="00165DEC">
          <w:rPr>
            <w:webHidden/>
          </w:rPr>
          <w:fldChar w:fldCharType="begin"/>
        </w:r>
        <w:r w:rsidR="00CC7518">
          <w:rPr>
            <w:webHidden/>
          </w:rPr>
          <w:instrText xml:space="preserve"> PAGEREF _Toc528338489 \h </w:instrText>
        </w:r>
        <w:r w:rsidR="00165DEC">
          <w:rPr>
            <w:webHidden/>
          </w:rPr>
        </w:r>
        <w:r w:rsidR="00165DEC">
          <w:rPr>
            <w:webHidden/>
          </w:rPr>
          <w:fldChar w:fldCharType="separate"/>
        </w:r>
        <w:r w:rsidR="001A0EB2">
          <w:rPr>
            <w:webHidden/>
          </w:rPr>
          <w:t>24</w:t>
        </w:r>
        <w:r w:rsidR="00165DEC">
          <w:rPr>
            <w:webHidden/>
          </w:rPr>
          <w:fldChar w:fldCharType="end"/>
        </w:r>
      </w:hyperlink>
    </w:p>
    <w:p w14:paraId="5F0BE263" w14:textId="065448A8" w:rsidR="00CC7518" w:rsidRDefault="004532DA" w:rsidP="0080183C">
      <w:pPr>
        <w:pStyle w:val="Obsah2"/>
        <w:rPr>
          <w:rFonts w:ascii="Calibri" w:hAnsi="Calibri" w:cs="Times New Roman"/>
          <w:szCs w:val="22"/>
        </w:rPr>
      </w:pPr>
      <w:hyperlink w:anchor="_Toc528338490" w:history="1">
        <w:r w:rsidR="00CC7518" w:rsidRPr="00EC09FC">
          <w:rPr>
            <w:rStyle w:val="Hypertextovodkaz"/>
            <w:rFonts w:ascii="Segoe UI" w:hAnsi="Segoe UI" w:cs="Segoe UI"/>
          </w:rPr>
          <w:t>19.</w:t>
        </w:r>
        <w:r w:rsidR="00CC7518">
          <w:rPr>
            <w:rFonts w:ascii="Calibri" w:hAnsi="Calibri" w:cs="Times New Roman"/>
            <w:szCs w:val="22"/>
          </w:rPr>
          <w:tab/>
        </w:r>
        <w:r w:rsidR="00CC7518" w:rsidRPr="00EC09FC">
          <w:rPr>
            <w:rStyle w:val="Hypertextovodkaz"/>
            <w:rFonts w:ascii="Segoe UI" w:hAnsi="Segoe UI" w:cs="Segoe UI"/>
          </w:rPr>
          <w:t>Služba zneškodňování odpadních vod na individuálním základě</w:t>
        </w:r>
        <w:r w:rsidR="00CC7518">
          <w:rPr>
            <w:webHidden/>
          </w:rPr>
          <w:tab/>
        </w:r>
        <w:r w:rsidR="00165DEC">
          <w:rPr>
            <w:webHidden/>
          </w:rPr>
          <w:fldChar w:fldCharType="begin"/>
        </w:r>
        <w:r w:rsidR="00CC7518">
          <w:rPr>
            <w:webHidden/>
          </w:rPr>
          <w:instrText xml:space="preserve"> PAGEREF _Toc528338490 \h </w:instrText>
        </w:r>
        <w:r w:rsidR="00165DEC">
          <w:rPr>
            <w:webHidden/>
          </w:rPr>
        </w:r>
        <w:r w:rsidR="00165DEC">
          <w:rPr>
            <w:webHidden/>
          </w:rPr>
          <w:fldChar w:fldCharType="separate"/>
        </w:r>
        <w:r w:rsidR="001A0EB2">
          <w:rPr>
            <w:webHidden/>
          </w:rPr>
          <w:t>27</w:t>
        </w:r>
        <w:r w:rsidR="00165DEC">
          <w:rPr>
            <w:webHidden/>
          </w:rPr>
          <w:fldChar w:fldCharType="end"/>
        </w:r>
      </w:hyperlink>
    </w:p>
    <w:p w14:paraId="65F8D86A" w14:textId="3CB834E4" w:rsidR="00CC7518" w:rsidRDefault="004532DA" w:rsidP="0080183C">
      <w:pPr>
        <w:pStyle w:val="Obsah2"/>
        <w:rPr>
          <w:rFonts w:ascii="Calibri" w:hAnsi="Calibri" w:cs="Times New Roman"/>
          <w:szCs w:val="22"/>
        </w:rPr>
      </w:pPr>
      <w:hyperlink w:anchor="_Toc528338491" w:history="1">
        <w:r w:rsidR="00CC7518" w:rsidRPr="00EC09FC">
          <w:rPr>
            <w:rStyle w:val="Hypertextovodkaz"/>
            <w:rFonts w:ascii="Segoe UI" w:hAnsi="Segoe UI" w:cs="Segoe UI"/>
          </w:rPr>
          <w:t>20.</w:t>
        </w:r>
        <w:r w:rsidR="00CC7518">
          <w:rPr>
            <w:rFonts w:ascii="Calibri" w:hAnsi="Calibri" w:cs="Times New Roman"/>
            <w:szCs w:val="22"/>
          </w:rPr>
          <w:tab/>
        </w:r>
        <w:r w:rsidR="00CC7518" w:rsidRPr="00EC09FC">
          <w:rPr>
            <w:rStyle w:val="Hypertextovodkaz"/>
            <w:rFonts w:ascii="Segoe UI" w:hAnsi="Segoe UI" w:cs="Segoe UI"/>
          </w:rPr>
          <w:t>ostatní související služby</w:t>
        </w:r>
        <w:r w:rsidR="00CC7518">
          <w:rPr>
            <w:webHidden/>
          </w:rPr>
          <w:tab/>
        </w:r>
        <w:r w:rsidR="00165DEC">
          <w:rPr>
            <w:webHidden/>
          </w:rPr>
          <w:fldChar w:fldCharType="begin"/>
        </w:r>
        <w:r w:rsidR="00CC7518">
          <w:rPr>
            <w:webHidden/>
          </w:rPr>
          <w:instrText xml:space="preserve"> PAGEREF _Toc528338491 \h </w:instrText>
        </w:r>
        <w:r w:rsidR="00165DEC">
          <w:rPr>
            <w:webHidden/>
          </w:rPr>
        </w:r>
        <w:r w:rsidR="00165DEC">
          <w:rPr>
            <w:webHidden/>
          </w:rPr>
          <w:fldChar w:fldCharType="separate"/>
        </w:r>
        <w:r w:rsidR="001A0EB2">
          <w:rPr>
            <w:webHidden/>
          </w:rPr>
          <w:t>27</w:t>
        </w:r>
        <w:r w:rsidR="00165DEC">
          <w:rPr>
            <w:webHidden/>
          </w:rPr>
          <w:fldChar w:fldCharType="end"/>
        </w:r>
      </w:hyperlink>
    </w:p>
    <w:p w14:paraId="16933C4B" w14:textId="26B74513" w:rsidR="00CC7518" w:rsidRDefault="004532DA" w:rsidP="0080183C">
      <w:pPr>
        <w:pStyle w:val="Obsah2"/>
        <w:rPr>
          <w:rFonts w:ascii="Calibri" w:hAnsi="Calibri" w:cs="Times New Roman"/>
          <w:szCs w:val="22"/>
        </w:rPr>
      </w:pPr>
      <w:hyperlink w:anchor="_Toc528338492" w:history="1">
        <w:r w:rsidR="00CC7518" w:rsidRPr="00EC09FC">
          <w:rPr>
            <w:rStyle w:val="Hypertextovodkaz"/>
            <w:rFonts w:ascii="Segoe UI" w:hAnsi="Segoe UI" w:cs="Segoe UI"/>
          </w:rPr>
          <w:t>21.</w:t>
        </w:r>
        <w:r w:rsidR="00CC7518">
          <w:rPr>
            <w:rFonts w:ascii="Calibri" w:hAnsi="Calibri" w:cs="Times New Roman"/>
            <w:szCs w:val="22"/>
          </w:rPr>
          <w:tab/>
        </w:r>
        <w:r w:rsidR="00CC7518" w:rsidRPr="00EC09FC">
          <w:rPr>
            <w:rStyle w:val="Hypertextovodkaz"/>
            <w:rFonts w:ascii="Segoe UI" w:hAnsi="Segoe UI" w:cs="Segoe UI"/>
          </w:rPr>
          <w:t>Výkonové ukazatele provozování a jejich Monitoring</w:t>
        </w:r>
        <w:r w:rsidR="00CC7518">
          <w:rPr>
            <w:webHidden/>
          </w:rPr>
          <w:tab/>
        </w:r>
        <w:r w:rsidR="00165DEC">
          <w:rPr>
            <w:webHidden/>
          </w:rPr>
          <w:fldChar w:fldCharType="begin"/>
        </w:r>
        <w:r w:rsidR="00CC7518">
          <w:rPr>
            <w:webHidden/>
          </w:rPr>
          <w:instrText xml:space="preserve"> PAGEREF _Toc528338492 \h </w:instrText>
        </w:r>
        <w:r w:rsidR="00165DEC">
          <w:rPr>
            <w:webHidden/>
          </w:rPr>
        </w:r>
        <w:r w:rsidR="00165DEC">
          <w:rPr>
            <w:webHidden/>
          </w:rPr>
          <w:fldChar w:fldCharType="separate"/>
        </w:r>
        <w:r w:rsidR="001A0EB2">
          <w:rPr>
            <w:webHidden/>
          </w:rPr>
          <w:t>30</w:t>
        </w:r>
        <w:r w:rsidR="00165DEC">
          <w:rPr>
            <w:webHidden/>
          </w:rPr>
          <w:fldChar w:fldCharType="end"/>
        </w:r>
      </w:hyperlink>
    </w:p>
    <w:p w14:paraId="297CBE4C" w14:textId="1C8C8C6C" w:rsidR="00CC7518" w:rsidRDefault="004532DA" w:rsidP="0080183C">
      <w:pPr>
        <w:pStyle w:val="Obsah2"/>
        <w:rPr>
          <w:rFonts w:ascii="Calibri" w:hAnsi="Calibri" w:cs="Times New Roman"/>
          <w:szCs w:val="22"/>
        </w:rPr>
      </w:pPr>
      <w:hyperlink w:anchor="_Toc528338493" w:history="1">
        <w:r w:rsidR="00CC7518" w:rsidRPr="00EC09FC">
          <w:rPr>
            <w:rStyle w:val="Hypertextovodkaz"/>
            <w:rFonts w:ascii="Segoe UI" w:hAnsi="Segoe UI" w:cs="Segoe UI"/>
          </w:rPr>
          <w:t>22.</w:t>
        </w:r>
        <w:r w:rsidR="00CC7518">
          <w:rPr>
            <w:rFonts w:ascii="Calibri" w:hAnsi="Calibri" w:cs="Times New Roman"/>
            <w:szCs w:val="22"/>
          </w:rPr>
          <w:tab/>
        </w:r>
        <w:r w:rsidR="00CC7518" w:rsidRPr="00EC09FC">
          <w:rPr>
            <w:rStyle w:val="Hypertextovodkaz"/>
            <w:rFonts w:ascii="Segoe UI" w:hAnsi="Segoe UI" w:cs="Segoe UI"/>
          </w:rPr>
          <w:t>ZAJIŠTĚNÍ jakosti</w:t>
        </w:r>
        <w:r w:rsidR="00CC7518">
          <w:rPr>
            <w:webHidden/>
          </w:rPr>
          <w:tab/>
        </w:r>
        <w:r w:rsidR="00165DEC">
          <w:rPr>
            <w:webHidden/>
          </w:rPr>
          <w:fldChar w:fldCharType="begin"/>
        </w:r>
        <w:r w:rsidR="00CC7518">
          <w:rPr>
            <w:webHidden/>
          </w:rPr>
          <w:instrText xml:space="preserve"> PAGEREF _Toc528338493 \h </w:instrText>
        </w:r>
        <w:r w:rsidR="00165DEC">
          <w:rPr>
            <w:webHidden/>
          </w:rPr>
        </w:r>
        <w:r w:rsidR="00165DEC">
          <w:rPr>
            <w:webHidden/>
          </w:rPr>
          <w:fldChar w:fldCharType="separate"/>
        </w:r>
        <w:r w:rsidR="001A0EB2">
          <w:rPr>
            <w:webHidden/>
          </w:rPr>
          <w:t>31</w:t>
        </w:r>
        <w:r w:rsidR="00165DEC">
          <w:rPr>
            <w:webHidden/>
          </w:rPr>
          <w:fldChar w:fldCharType="end"/>
        </w:r>
      </w:hyperlink>
    </w:p>
    <w:p w14:paraId="319D342A" w14:textId="07DB7B81" w:rsidR="00CC7518" w:rsidRDefault="004532DA" w:rsidP="0080183C">
      <w:pPr>
        <w:pStyle w:val="Obsah2"/>
        <w:rPr>
          <w:rFonts w:ascii="Calibri" w:hAnsi="Calibri" w:cs="Times New Roman"/>
          <w:szCs w:val="22"/>
        </w:rPr>
      </w:pPr>
      <w:hyperlink w:anchor="_Toc528338494" w:history="1">
        <w:r w:rsidR="00CC7518" w:rsidRPr="00EC09FC">
          <w:rPr>
            <w:rStyle w:val="Hypertextovodkaz"/>
            <w:rFonts w:ascii="Segoe UI" w:hAnsi="Segoe UI" w:cs="Segoe UI"/>
          </w:rPr>
          <w:t>23.</w:t>
        </w:r>
        <w:r w:rsidR="00CC7518">
          <w:rPr>
            <w:rFonts w:ascii="Calibri" w:hAnsi="Calibri" w:cs="Times New Roman"/>
            <w:szCs w:val="22"/>
          </w:rPr>
          <w:tab/>
        </w:r>
        <w:r w:rsidR="00CC7518" w:rsidRPr="00EC09FC">
          <w:rPr>
            <w:rStyle w:val="Hypertextovodkaz"/>
            <w:rFonts w:ascii="Segoe UI" w:hAnsi="Segoe UI" w:cs="Segoe UI"/>
          </w:rPr>
          <w:t>STAV VODOVODU A KANALIZACE</w:t>
        </w:r>
        <w:r w:rsidR="00CC7518">
          <w:rPr>
            <w:webHidden/>
          </w:rPr>
          <w:tab/>
        </w:r>
        <w:r w:rsidR="00165DEC">
          <w:rPr>
            <w:webHidden/>
          </w:rPr>
          <w:fldChar w:fldCharType="begin"/>
        </w:r>
        <w:r w:rsidR="00CC7518">
          <w:rPr>
            <w:webHidden/>
          </w:rPr>
          <w:instrText xml:space="preserve"> PAGEREF _Toc528338494 \h </w:instrText>
        </w:r>
        <w:r w:rsidR="00165DEC">
          <w:rPr>
            <w:webHidden/>
          </w:rPr>
        </w:r>
        <w:r w:rsidR="00165DEC">
          <w:rPr>
            <w:webHidden/>
          </w:rPr>
          <w:fldChar w:fldCharType="separate"/>
        </w:r>
        <w:r w:rsidR="001A0EB2">
          <w:rPr>
            <w:webHidden/>
          </w:rPr>
          <w:t>32</w:t>
        </w:r>
        <w:r w:rsidR="00165DEC">
          <w:rPr>
            <w:webHidden/>
          </w:rPr>
          <w:fldChar w:fldCharType="end"/>
        </w:r>
      </w:hyperlink>
    </w:p>
    <w:p w14:paraId="76E6FED4" w14:textId="7B7330B9" w:rsidR="00CC7518" w:rsidRDefault="004532DA" w:rsidP="0080183C">
      <w:pPr>
        <w:pStyle w:val="Obsah2"/>
        <w:rPr>
          <w:rFonts w:ascii="Calibri" w:hAnsi="Calibri" w:cs="Times New Roman"/>
          <w:szCs w:val="22"/>
        </w:rPr>
      </w:pPr>
      <w:hyperlink w:anchor="_Toc528338495" w:history="1">
        <w:r w:rsidR="00CC7518" w:rsidRPr="00EC09FC">
          <w:rPr>
            <w:rStyle w:val="Hypertextovodkaz"/>
            <w:rFonts w:ascii="Segoe UI" w:hAnsi="Segoe UI" w:cs="Segoe UI"/>
          </w:rPr>
          <w:t>24.</w:t>
        </w:r>
        <w:r w:rsidR="00CC7518">
          <w:rPr>
            <w:rFonts w:ascii="Calibri" w:hAnsi="Calibri" w:cs="Times New Roman"/>
            <w:szCs w:val="22"/>
          </w:rPr>
          <w:tab/>
        </w:r>
        <w:r w:rsidR="00CC7518" w:rsidRPr="00EC09FC">
          <w:rPr>
            <w:rStyle w:val="Hypertextovodkaz"/>
            <w:rFonts w:ascii="Segoe UI" w:hAnsi="Segoe UI" w:cs="Segoe UI"/>
          </w:rPr>
          <w:t>ČINNOSTI V OCHRANNÉM PÁSMU</w:t>
        </w:r>
        <w:r w:rsidR="00CC7518">
          <w:rPr>
            <w:webHidden/>
          </w:rPr>
          <w:tab/>
        </w:r>
        <w:r w:rsidR="00165DEC">
          <w:rPr>
            <w:webHidden/>
          </w:rPr>
          <w:fldChar w:fldCharType="begin"/>
        </w:r>
        <w:r w:rsidR="00CC7518">
          <w:rPr>
            <w:webHidden/>
          </w:rPr>
          <w:instrText xml:space="preserve"> PAGEREF _Toc528338495 \h </w:instrText>
        </w:r>
        <w:r w:rsidR="00165DEC">
          <w:rPr>
            <w:webHidden/>
          </w:rPr>
        </w:r>
        <w:r w:rsidR="00165DEC">
          <w:rPr>
            <w:webHidden/>
          </w:rPr>
          <w:fldChar w:fldCharType="separate"/>
        </w:r>
        <w:r w:rsidR="001A0EB2">
          <w:rPr>
            <w:webHidden/>
          </w:rPr>
          <w:t>32</w:t>
        </w:r>
        <w:r w:rsidR="00165DEC">
          <w:rPr>
            <w:webHidden/>
          </w:rPr>
          <w:fldChar w:fldCharType="end"/>
        </w:r>
      </w:hyperlink>
    </w:p>
    <w:p w14:paraId="16CB0779" w14:textId="3E176BE0" w:rsidR="00CC7518" w:rsidRDefault="004532DA" w:rsidP="0080183C">
      <w:pPr>
        <w:pStyle w:val="Obsah2"/>
        <w:rPr>
          <w:rFonts w:ascii="Calibri" w:hAnsi="Calibri" w:cs="Times New Roman"/>
          <w:szCs w:val="22"/>
        </w:rPr>
      </w:pPr>
      <w:hyperlink w:anchor="_Toc528338496" w:history="1">
        <w:r w:rsidR="00CC7518" w:rsidRPr="00EC09FC">
          <w:rPr>
            <w:rStyle w:val="Hypertextovodkaz"/>
            <w:rFonts w:ascii="Segoe UI" w:hAnsi="Segoe UI" w:cs="Segoe UI"/>
          </w:rPr>
          <w:t>25.</w:t>
        </w:r>
        <w:r w:rsidR="00CC7518">
          <w:rPr>
            <w:rFonts w:ascii="Calibri" w:hAnsi="Calibri" w:cs="Times New Roman"/>
            <w:szCs w:val="22"/>
          </w:rPr>
          <w:tab/>
        </w:r>
        <w:r w:rsidR="00CC7518" w:rsidRPr="00EC09FC">
          <w:rPr>
            <w:rStyle w:val="Hypertextovodkaz"/>
            <w:rFonts w:ascii="Segoe UI" w:hAnsi="Segoe UI" w:cs="Segoe UI"/>
          </w:rPr>
          <w:t>NEBEZPEČNÉ MATERIÁLY</w:t>
        </w:r>
        <w:r w:rsidR="00CC7518">
          <w:rPr>
            <w:webHidden/>
          </w:rPr>
          <w:tab/>
        </w:r>
        <w:r w:rsidR="00165DEC">
          <w:rPr>
            <w:webHidden/>
          </w:rPr>
          <w:fldChar w:fldCharType="begin"/>
        </w:r>
        <w:r w:rsidR="00CC7518">
          <w:rPr>
            <w:webHidden/>
          </w:rPr>
          <w:instrText xml:space="preserve"> PAGEREF _Toc528338496 \h </w:instrText>
        </w:r>
        <w:r w:rsidR="00165DEC">
          <w:rPr>
            <w:webHidden/>
          </w:rPr>
        </w:r>
        <w:r w:rsidR="00165DEC">
          <w:rPr>
            <w:webHidden/>
          </w:rPr>
          <w:fldChar w:fldCharType="separate"/>
        </w:r>
        <w:r w:rsidR="001A0EB2">
          <w:rPr>
            <w:webHidden/>
          </w:rPr>
          <w:t>32</w:t>
        </w:r>
        <w:r w:rsidR="00165DEC">
          <w:rPr>
            <w:webHidden/>
          </w:rPr>
          <w:fldChar w:fldCharType="end"/>
        </w:r>
      </w:hyperlink>
    </w:p>
    <w:p w14:paraId="05EA7B90" w14:textId="19426176" w:rsidR="00CC7518" w:rsidRDefault="004532DA" w:rsidP="0080183C">
      <w:pPr>
        <w:pStyle w:val="Obsah2"/>
        <w:rPr>
          <w:rFonts w:ascii="Calibri" w:hAnsi="Calibri" w:cs="Times New Roman"/>
          <w:szCs w:val="22"/>
        </w:rPr>
      </w:pPr>
      <w:hyperlink w:anchor="_Toc528338497" w:history="1">
        <w:r w:rsidR="00CC7518" w:rsidRPr="00EC09FC">
          <w:rPr>
            <w:rStyle w:val="Hypertextovodkaz"/>
            <w:rFonts w:ascii="Segoe UI" w:hAnsi="Segoe UI" w:cs="Segoe UI"/>
          </w:rPr>
          <w:t>26.</w:t>
        </w:r>
        <w:r w:rsidR="00CC7518">
          <w:rPr>
            <w:rFonts w:ascii="Calibri" w:hAnsi="Calibri" w:cs="Times New Roman"/>
            <w:szCs w:val="22"/>
          </w:rPr>
          <w:tab/>
        </w:r>
        <w:r w:rsidR="00CC7518" w:rsidRPr="00EC09FC">
          <w:rPr>
            <w:rStyle w:val="Hypertextovodkaz"/>
            <w:rFonts w:ascii="Segoe UI" w:hAnsi="Segoe UI" w:cs="Segoe UI"/>
          </w:rPr>
          <w:t>KRIZOVÉ STAVY A ZÁSAH VLASTNÍKA</w:t>
        </w:r>
        <w:r w:rsidR="00CC7518">
          <w:rPr>
            <w:webHidden/>
          </w:rPr>
          <w:tab/>
        </w:r>
        <w:r w:rsidR="00165DEC">
          <w:rPr>
            <w:webHidden/>
          </w:rPr>
          <w:fldChar w:fldCharType="begin"/>
        </w:r>
        <w:r w:rsidR="00CC7518">
          <w:rPr>
            <w:webHidden/>
          </w:rPr>
          <w:instrText xml:space="preserve"> PAGEREF _Toc528338497 \h </w:instrText>
        </w:r>
        <w:r w:rsidR="00165DEC">
          <w:rPr>
            <w:webHidden/>
          </w:rPr>
        </w:r>
        <w:r w:rsidR="00165DEC">
          <w:rPr>
            <w:webHidden/>
          </w:rPr>
          <w:fldChar w:fldCharType="separate"/>
        </w:r>
        <w:r w:rsidR="001A0EB2">
          <w:rPr>
            <w:webHidden/>
          </w:rPr>
          <w:t>33</w:t>
        </w:r>
        <w:r w:rsidR="00165DEC">
          <w:rPr>
            <w:webHidden/>
          </w:rPr>
          <w:fldChar w:fldCharType="end"/>
        </w:r>
      </w:hyperlink>
    </w:p>
    <w:p w14:paraId="0F92E52F" w14:textId="36C1D9F5" w:rsidR="00CC7518" w:rsidRDefault="004532DA" w:rsidP="0080183C">
      <w:pPr>
        <w:pStyle w:val="Obsah2"/>
        <w:rPr>
          <w:rFonts w:ascii="Calibri" w:hAnsi="Calibri" w:cs="Times New Roman"/>
          <w:szCs w:val="22"/>
        </w:rPr>
      </w:pPr>
      <w:hyperlink w:anchor="_Toc528338498" w:history="1">
        <w:r w:rsidR="00CC7518" w:rsidRPr="00EC09FC">
          <w:rPr>
            <w:rStyle w:val="Hypertextovodkaz"/>
            <w:rFonts w:ascii="Segoe UI" w:hAnsi="Segoe UI" w:cs="Segoe UI"/>
          </w:rPr>
          <w:t>27.</w:t>
        </w:r>
        <w:r w:rsidR="00CC7518">
          <w:rPr>
            <w:rFonts w:ascii="Calibri" w:hAnsi="Calibri" w:cs="Times New Roman"/>
            <w:szCs w:val="22"/>
          </w:rPr>
          <w:tab/>
        </w:r>
        <w:r w:rsidR="00CC7518" w:rsidRPr="00EC09FC">
          <w:rPr>
            <w:rStyle w:val="Hypertextovodkaz"/>
            <w:rFonts w:ascii="Segoe UI" w:hAnsi="Segoe UI" w:cs="Segoe UI"/>
          </w:rPr>
          <w:t>KOMERČNÍ (DVOJÍ) VYUŽITÍ MAJETKU</w:t>
        </w:r>
        <w:r w:rsidR="00CC7518">
          <w:rPr>
            <w:webHidden/>
          </w:rPr>
          <w:tab/>
        </w:r>
        <w:r w:rsidR="00165DEC">
          <w:rPr>
            <w:webHidden/>
          </w:rPr>
          <w:fldChar w:fldCharType="begin"/>
        </w:r>
        <w:r w:rsidR="00CC7518">
          <w:rPr>
            <w:webHidden/>
          </w:rPr>
          <w:instrText xml:space="preserve"> PAGEREF _Toc528338498 \h </w:instrText>
        </w:r>
        <w:r w:rsidR="00165DEC">
          <w:rPr>
            <w:webHidden/>
          </w:rPr>
        </w:r>
        <w:r w:rsidR="00165DEC">
          <w:rPr>
            <w:webHidden/>
          </w:rPr>
          <w:fldChar w:fldCharType="separate"/>
        </w:r>
        <w:r w:rsidR="001A0EB2">
          <w:rPr>
            <w:webHidden/>
          </w:rPr>
          <w:t>36</w:t>
        </w:r>
        <w:r w:rsidR="00165DEC">
          <w:rPr>
            <w:webHidden/>
          </w:rPr>
          <w:fldChar w:fldCharType="end"/>
        </w:r>
      </w:hyperlink>
    </w:p>
    <w:p w14:paraId="116EF373" w14:textId="6B5A3356" w:rsidR="00CC7518" w:rsidRDefault="004532DA" w:rsidP="0080183C">
      <w:pPr>
        <w:pStyle w:val="Obsah2"/>
        <w:rPr>
          <w:rFonts w:ascii="Calibri" w:hAnsi="Calibri" w:cs="Times New Roman"/>
          <w:szCs w:val="22"/>
        </w:rPr>
      </w:pPr>
      <w:hyperlink w:anchor="_Toc528338499" w:history="1">
        <w:r w:rsidR="00CC7518" w:rsidRPr="00EC09FC">
          <w:rPr>
            <w:rStyle w:val="Hypertextovodkaz"/>
            <w:rFonts w:ascii="Segoe UI" w:hAnsi="Segoe UI" w:cs="Segoe UI"/>
          </w:rPr>
          <w:t>28.</w:t>
        </w:r>
        <w:r w:rsidR="00CC7518">
          <w:rPr>
            <w:rFonts w:ascii="Calibri" w:hAnsi="Calibri" w:cs="Times New Roman"/>
            <w:szCs w:val="22"/>
          </w:rPr>
          <w:tab/>
        </w:r>
        <w:r w:rsidR="00CC7518" w:rsidRPr="00EC09FC">
          <w:rPr>
            <w:rStyle w:val="Hypertextovodkaz"/>
            <w:rFonts w:ascii="Segoe UI" w:hAnsi="Segoe UI" w:cs="Segoe UI"/>
          </w:rPr>
          <w:t>PŘÍPRAVA A AKTUALIZACE ŘÁDŮ</w:t>
        </w:r>
        <w:r w:rsidR="00CC7518">
          <w:rPr>
            <w:webHidden/>
          </w:rPr>
          <w:tab/>
        </w:r>
        <w:r w:rsidR="00165DEC">
          <w:rPr>
            <w:webHidden/>
          </w:rPr>
          <w:fldChar w:fldCharType="begin"/>
        </w:r>
        <w:r w:rsidR="00CC7518">
          <w:rPr>
            <w:webHidden/>
          </w:rPr>
          <w:instrText xml:space="preserve"> PAGEREF _Toc528338499 \h </w:instrText>
        </w:r>
        <w:r w:rsidR="00165DEC">
          <w:rPr>
            <w:webHidden/>
          </w:rPr>
        </w:r>
        <w:r w:rsidR="00165DEC">
          <w:rPr>
            <w:webHidden/>
          </w:rPr>
          <w:fldChar w:fldCharType="separate"/>
        </w:r>
        <w:r w:rsidR="001A0EB2">
          <w:rPr>
            <w:webHidden/>
          </w:rPr>
          <w:t>36</w:t>
        </w:r>
        <w:r w:rsidR="00165DEC">
          <w:rPr>
            <w:webHidden/>
          </w:rPr>
          <w:fldChar w:fldCharType="end"/>
        </w:r>
      </w:hyperlink>
    </w:p>
    <w:p w14:paraId="687E3F2B" w14:textId="74E90CC8" w:rsidR="00CC7518" w:rsidRDefault="004532DA" w:rsidP="0080183C">
      <w:pPr>
        <w:pStyle w:val="Obsah2"/>
        <w:rPr>
          <w:rFonts w:ascii="Calibri" w:hAnsi="Calibri" w:cs="Times New Roman"/>
          <w:szCs w:val="22"/>
        </w:rPr>
      </w:pPr>
      <w:hyperlink w:anchor="_Toc528338500" w:history="1">
        <w:r w:rsidR="00CC7518" w:rsidRPr="00EC09FC">
          <w:rPr>
            <w:rStyle w:val="Hypertextovodkaz"/>
            <w:rFonts w:ascii="Segoe UI" w:hAnsi="Segoe UI" w:cs="Segoe UI"/>
          </w:rPr>
          <w:t>29.</w:t>
        </w:r>
        <w:r w:rsidR="00CC7518">
          <w:rPr>
            <w:rFonts w:ascii="Calibri" w:hAnsi="Calibri" w:cs="Times New Roman"/>
            <w:szCs w:val="22"/>
          </w:rPr>
          <w:tab/>
        </w:r>
        <w:r w:rsidR="00CC7518" w:rsidRPr="00EC09FC">
          <w:rPr>
            <w:rStyle w:val="Hypertextovodkaz"/>
            <w:rFonts w:ascii="Segoe UI" w:hAnsi="Segoe UI" w:cs="Segoe UI"/>
          </w:rPr>
          <w:t xml:space="preserve">investiční aktivity vlastníka a </w:t>
        </w:r>
        <w:r w:rsidR="00526367">
          <w:rPr>
            <w:rStyle w:val="Hypertextovodkaz"/>
            <w:rFonts w:ascii="Segoe UI" w:hAnsi="Segoe UI" w:cs="Segoe UI"/>
          </w:rPr>
          <w:t>Třetích stran</w:t>
        </w:r>
        <w:r w:rsidR="00CC7518">
          <w:rPr>
            <w:webHidden/>
          </w:rPr>
          <w:tab/>
        </w:r>
        <w:r w:rsidR="00165DEC">
          <w:rPr>
            <w:webHidden/>
          </w:rPr>
          <w:fldChar w:fldCharType="begin"/>
        </w:r>
        <w:r w:rsidR="00CC7518">
          <w:rPr>
            <w:webHidden/>
          </w:rPr>
          <w:instrText xml:space="preserve"> PAGEREF _Toc528338500 \h </w:instrText>
        </w:r>
        <w:r w:rsidR="00165DEC">
          <w:rPr>
            <w:webHidden/>
          </w:rPr>
        </w:r>
        <w:r w:rsidR="00165DEC">
          <w:rPr>
            <w:webHidden/>
          </w:rPr>
          <w:fldChar w:fldCharType="separate"/>
        </w:r>
        <w:r w:rsidR="001A0EB2">
          <w:rPr>
            <w:webHidden/>
          </w:rPr>
          <w:t>37</w:t>
        </w:r>
        <w:r w:rsidR="00165DEC">
          <w:rPr>
            <w:webHidden/>
          </w:rPr>
          <w:fldChar w:fldCharType="end"/>
        </w:r>
      </w:hyperlink>
    </w:p>
    <w:p w14:paraId="4E4A3DE5" w14:textId="6F357FC4" w:rsidR="00CC7518" w:rsidRDefault="004532DA" w:rsidP="00CC7518">
      <w:pPr>
        <w:pStyle w:val="Obsah1"/>
        <w:rPr>
          <w:rFonts w:ascii="Calibri" w:hAnsi="Calibri" w:cs="Times New Roman"/>
          <w:szCs w:val="22"/>
        </w:rPr>
      </w:pPr>
      <w:hyperlink w:anchor="_Toc528338501" w:history="1">
        <w:r w:rsidR="00CC7518" w:rsidRPr="00EC09FC">
          <w:rPr>
            <w:rStyle w:val="Hypertextovodkaz"/>
            <w:rFonts w:ascii="Segoe UI" w:hAnsi="Segoe UI"/>
          </w:rPr>
          <w:t>Část 4:</w:t>
        </w:r>
        <w:r w:rsidR="00CC7518">
          <w:rPr>
            <w:rFonts w:ascii="Calibri" w:hAnsi="Calibri" w:cs="Times New Roman"/>
            <w:szCs w:val="22"/>
          </w:rPr>
          <w:tab/>
        </w:r>
        <w:r w:rsidR="00CC7518" w:rsidRPr="00EC09FC">
          <w:rPr>
            <w:rStyle w:val="Hypertextovodkaz"/>
            <w:rFonts w:ascii="Segoe UI" w:hAnsi="Segoe UI"/>
          </w:rPr>
          <w:t>finanční ustanovení</w:t>
        </w:r>
        <w:r w:rsidR="00CC7518">
          <w:rPr>
            <w:webHidden/>
          </w:rPr>
          <w:tab/>
        </w:r>
        <w:r w:rsidR="00165DEC">
          <w:rPr>
            <w:webHidden/>
          </w:rPr>
          <w:fldChar w:fldCharType="begin"/>
        </w:r>
        <w:r w:rsidR="00CC7518">
          <w:rPr>
            <w:webHidden/>
          </w:rPr>
          <w:instrText xml:space="preserve"> PAGEREF _Toc528338501 \h </w:instrText>
        </w:r>
        <w:r w:rsidR="00165DEC">
          <w:rPr>
            <w:webHidden/>
          </w:rPr>
        </w:r>
        <w:r w:rsidR="00165DEC">
          <w:rPr>
            <w:webHidden/>
          </w:rPr>
          <w:fldChar w:fldCharType="separate"/>
        </w:r>
        <w:r w:rsidR="001A0EB2">
          <w:rPr>
            <w:webHidden/>
          </w:rPr>
          <w:t>38</w:t>
        </w:r>
        <w:r w:rsidR="00165DEC">
          <w:rPr>
            <w:webHidden/>
          </w:rPr>
          <w:fldChar w:fldCharType="end"/>
        </w:r>
      </w:hyperlink>
    </w:p>
    <w:p w14:paraId="11355BE7" w14:textId="5B728390" w:rsidR="00CC7518" w:rsidRDefault="004532DA" w:rsidP="0080183C">
      <w:pPr>
        <w:pStyle w:val="Obsah2"/>
        <w:rPr>
          <w:rFonts w:ascii="Calibri" w:hAnsi="Calibri" w:cs="Times New Roman"/>
          <w:szCs w:val="22"/>
        </w:rPr>
      </w:pPr>
      <w:hyperlink w:anchor="_Toc528338502" w:history="1">
        <w:r w:rsidR="00CC7518" w:rsidRPr="00EC09FC">
          <w:rPr>
            <w:rStyle w:val="Hypertextovodkaz"/>
            <w:rFonts w:ascii="Segoe UI" w:hAnsi="Segoe UI" w:cs="Segoe UI"/>
          </w:rPr>
          <w:t>30.</w:t>
        </w:r>
        <w:r w:rsidR="00CC7518">
          <w:rPr>
            <w:rFonts w:ascii="Calibri" w:hAnsi="Calibri" w:cs="Times New Roman"/>
            <w:szCs w:val="22"/>
          </w:rPr>
          <w:tab/>
        </w:r>
        <w:r w:rsidR="00CC7518" w:rsidRPr="00EC09FC">
          <w:rPr>
            <w:rStyle w:val="Hypertextovodkaz"/>
            <w:rFonts w:ascii="Segoe UI" w:hAnsi="Segoe UI" w:cs="Segoe UI"/>
          </w:rPr>
          <w:t>platební mechanism us</w:t>
        </w:r>
        <w:r w:rsidR="00CC7518">
          <w:rPr>
            <w:webHidden/>
          </w:rPr>
          <w:tab/>
        </w:r>
        <w:r w:rsidR="00165DEC">
          <w:rPr>
            <w:webHidden/>
          </w:rPr>
          <w:fldChar w:fldCharType="begin"/>
        </w:r>
        <w:r w:rsidR="00CC7518">
          <w:rPr>
            <w:webHidden/>
          </w:rPr>
          <w:instrText xml:space="preserve"> PAGEREF _Toc528338502 \h </w:instrText>
        </w:r>
        <w:r w:rsidR="00165DEC">
          <w:rPr>
            <w:webHidden/>
          </w:rPr>
        </w:r>
        <w:r w:rsidR="00165DEC">
          <w:rPr>
            <w:webHidden/>
          </w:rPr>
          <w:fldChar w:fldCharType="separate"/>
        </w:r>
        <w:r w:rsidR="001A0EB2">
          <w:rPr>
            <w:webHidden/>
          </w:rPr>
          <w:t>38</w:t>
        </w:r>
        <w:r w:rsidR="00165DEC">
          <w:rPr>
            <w:webHidden/>
          </w:rPr>
          <w:fldChar w:fldCharType="end"/>
        </w:r>
      </w:hyperlink>
    </w:p>
    <w:p w14:paraId="47135B00" w14:textId="338D25C5" w:rsidR="00CC7518" w:rsidRDefault="004532DA" w:rsidP="0080183C">
      <w:pPr>
        <w:pStyle w:val="Obsah2"/>
        <w:rPr>
          <w:rFonts w:ascii="Calibri" w:hAnsi="Calibri" w:cs="Times New Roman"/>
          <w:szCs w:val="22"/>
        </w:rPr>
      </w:pPr>
      <w:hyperlink w:anchor="_Toc528338503" w:history="1">
        <w:r w:rsidR="00CC7518" w:rsidRPr="00EC09FC">
          <w:rPr>
            <w:rStyle w:val="Hypertextovodkaz"/>
            <w:rFonts w:ascii="Segoe UI" w:hAnsi="Segoe UI" w:cs="Segoe UI"/>
          </w:rPr>
          <w:t>31.</w:t>
        </w:r>
        <w:r w:rsidR="00CC7518">
          <w:rPr>
            <w:rFonts w:ascii="Calibri" w:hAnsi="Calibri" w:cs="Times New Roman"/>
            <w:szCs w:val="22"/>
          </w:rPr>
          <w:tab/>
        </w:r>
        <w:r w:rsidR="00CC7518" w:rsidRPr="00EC09FC">
          <w:rPr>
            <w:rStyle w:val="Hypertextovodkaz"/>
            <w:rFonts w:ascii="Segoe UI" w:hAnsi="Segoe UI" w:cs="Segoe UI"/>
          </w:rPr>
          <w:t>MĚŘENÍ MNOŽSTVÍ DODANÉ PITNÉ VODY</w:t>
        </w:r>
        <w:r w:rsidR="00CC7518">
          <w:rPr>
            <w:webHidden/>
          </w:rPr>
          <w:tab/>
        </w:r>
        <w:r w:rsidR="00165DEC">
          <w:rPr>
            <w:webHidden/>
          </w:rPr>
          <w:fldChar w:fldCharType="begin"/>
        </w:r>
        <w:r w:rsidR="00CC7518">
          <w:rPr>
            <w:webHidden/>
          </w:rPr>
          <w:instrText xml:space="preserve"> PAGEREF _Toc528338503 \h </w:instrText>
        </w:r>
        <w:r w:rsidR="00165DEC">
          <w:rPr>
            <w:webHidden/>
          </w:rPr>
        </w:r>
        <w:r w:rsidR="00165DEC">
          <w:rPr>
            <w:webHidden/>
          </w:rPr>
          <w:fldChar w:fldCharType="separate"/>
        </w:r>
        <w:r w:rsidR="001A0EB2">
          <w:rPr>
            <w:webHidden/>
          </w:rPr>
          <w:t>38</w:t>
        </w:r>
        <w:r w:rsidR="00165DEC">
          <w:rPr>
            <w:webHidden/>
          </w:rPr>
          <w:fldChar w:fldCharType="end"/>
        </w:r>
      </w:hyperlink>
    </w:p>
    <w:p w14:paraId="4C96DDAD" w14:textId="70F014CE" w:rsidR="00CC7518" w:rsidRDefault="004532DA" w:rsidP="0080183C">
      <w:pPr>
        <w:pStyle w:val="Obsah2"/>
        <w:rPr>
          <w:rFonts w:ascii="Calibri" w:hAnsi="Calibri" w:cs="Times New Roman"/>
          <w:szCs w:val="22"/>
        </w:rPr>
      </w:pPr>
      <w:hyperlink w:anchor="_Toc528338504" w:history="1">
        <w:r w:rsidR="00CC7518" w:rsidRPr="00EC09FC">
          <w:rPr>
            <w:rStyle w:val="Hypertextovodkaz"/>
            <w:rFonts w:ascii="Segoe UI" w:hAnsi="Segoe UI" w:cs="Segoe UI"/>
          </w:rPr>
          <w:t>32.</w:t>
        </w:r>
        <w:r w:rsidR="00CC7518">
          <w:rPr>
            <w:rFonts w:ascii="Calibri" w:hAnsi="Calibri" w:cs="Times New Roman"/>
            <w:szCs w:val="22"/>
          </w:rPr>
          <w:tab/>
        </w:r>
        <w:r w:rsidR="00CC7518" w:rsidRPr="00EC09FC">
          <w:rPr>
            <w:rStyle w:val="Hypertextovodkaz"/>
            <w:rFonts w:ascii="Segoe UI" w:hAnsi="Segoe UI" w:cs="Segoe UI"/>
          </w:rPr>
          <w:t>VODNÉ A STOČNÉ</w:t>
        </w:r>
        <w:r w:rsidR="00CC7518">
          <w:rPr>
            <w:webHidden/>
          </w:rPr>
          <w:tab/>
        </w:r>
        <w:r w:rsidR="00165DEC">
          <w:rPr>
            <w:webHidden/>
          </w:rPr>
          <w:fldChar w:fldCharType="begin"/>
        </w:r>
        <w:r w:rsidR="00CC7518">
          <w:rPr>
            <w:webHidden/>
          </w:rPr>
          <w:instrText xml:space="preserve"> PAGEREF _Toc528338504 \h </w:instrText>
        </w:r>
        <w:r w:rsidR="00165DEC">
          <w:rPr>
            <w:webHidden/>
          </w:rPr>
        </w:r>
        <w:r w:rsidR="00165DEC">
          <w:rPr>
            <w:webHidden/>
          </w:rPr>
          <w:fldChar w:fldCharType="separate"/>
        </w:r>
        <w:r w:rsidR="001A0EB2">
          <w:rPr>
            <w:webHidden/>
          </w:rPr>
          <w:t>39</w:t>
        </w:r>
        <w:r w:rsidR="00165DEC">
          <w:rPr>
            <w:webHidden/>
          </w:rPr>
          <w:fldChar w:fldCharType="end"/>
        </w:r>
      </w:hyperlink>
    </w:p>
    <w:p w14:paraId="52C3050C" w14:textId="3CA873D3" w:rsidR="00CC7518" w:rsidRDefault="004532DA" w:rsidP="0080183C">
      <w:pPr>
        <w:pStyle w:val="Obsah2"/>
        <w:rPr>
          <w:rFonts w:ascii="Calibri" w:hAnsi="Calibri" w:cs="Times New Roman"/>
          <w:szCs w:val="22"/>
        </w:rPr>
      </w:pPr>
      <w:hyperlink w:anchor="_Toc528338505" w:history="1">
        <w:r w:rsidR="00CC7518" w:rsidRPr="00EC09FC">
          <w:rPr>
            <w:rStyle w:val="Hypertextovodkaz"/>
            <w:rFonts w:ascii="Segoe UI" w:hAnsi="Segoe UI" w:cs="Segoe UI"/>
          </w:rPr>
          <w:t>33.</w:t>
        </w:r>
        <w:r w:rsidR="00CC7518">
          <w:rPr>
            <w:rFonts w:ascii="Calibri" w:hAnsi="Calibri" w:cs="Times New Roman"/>
            <w:szCs w:val="22"/>
          </w:rPr>
          <w:tab/>
        </w:r>
        <w:r w:rsidR="00CC7518" w:rsidRPr="00EC09FC">
          <w:rPr>
            <w:rStyle w:val="Hypertextovodkaz"/>
            <w:rFonts w:ascii="Segoe UI" w:hAnsi="Segoe UI" w:cs="Segoe UI"/>
          </w:rPr>
          <w:t>DPH</w:t>
        </w:r>
        <w:r w:rsidR="00CC7518">
          <w:rPr>
            <w:webHidden/>
          </w:rPr>
          <w:tab/>
        </w:r>
        <w:r w:rsidR="00165DEC">
          <w:rPr>
            <w:webHidden/>
          </w:rPr>
          <w:fldChar w:fldCharType="begin"/>
        </w:r>
        <w:r w:rsidR="00CC7518">
          <w:rPr>
            <w:webHidden/>
          </w:rPr>
          <w:instrText xml:space="preserve"> PAGEREF _Toc528338505 \h </w:instrText>
        </w:r>
        <w:r w:rsidR="00165DEC">
          <w:rPr>
            <w:webHidden/>
          </w:rPr>
        </w:r>
        <w:r w:rsidR="00165DEC">
          <w:rPr>
            <w:webHidden/>
          </w:rPr>
          <w:fldChar w:fldCharType="separate"/>
        </w:r>
        <w:r w:rsidR="001A0EB2">
          <w:rPr>
            <w:webHidden/>
          </w:rPr>
          <w:t>42</w:t>
        </w:r>
        <w:r w:rsidR="00165DEC">
          <w:rPr>
            <w:webHidden/>
          </w:rPr>
          <w:fldChar w:fldCharType="end"/>
        </w:r>
      </w:hyperlink>
    </w:p>
    <w:p w14:paraId="1EA576FA" w14:textId="7360E392" w:rsidR="00CC7518" w:rsidRDefault="004532DA" w:rsidP="0080183C">
      <w:pPr>
        <w:pStyle w:val="Obsah2"/>
        <w:rPr>
          <w:rFonts w:ascii="Calibri" w:hAnsi="Calibri" w:cs="Times New Roman"/>
          <w:szCs w:val="22"/>
        </w:rPr>
      </w:pPr>
      <w:hyperlink w:anchor="_Toc528338506" w:history="1">
        <w:r w:rsidR="00CC7518" w:rsidRPr="00EC09FC">
          <w:rPr>
            <w:rStyle w:val="Hypertextovodkaz"/>
            <w:rFonts w:ascii="Segoe UI" w:hAnsi="Segoe UI" w:cs="Segoe UI"/>
          </w:rPr>
          <w:t>34.</w:t>
        </w:r>
        <w:r w:rsidR="00CC7518">
          <w:rPr>
            <w:rFonts w:ascii="Calibri" w:hAnsi="Calibri" w:cs="Times New Roman"/>
            <w:szCs w:val="22"/>
          </w:rPr>
          <w:tab/>
        </w:r>
        <w:r w:rsidR="00CC7518" w:rsidRPr="00EC09FC">
          <w:rPr>
            <w:rStyle w:val="Hypertextovodkaz"/>
            <w:rFonts w:ascii="Segoe UI" w:hAnsi="Segoe UI" w:cs="Segoe UI"/>
          </w:rPr>
          <w:t>Nájemné</w:t>
        </w:r>
        <w:r w:rsidR="00CC7518">
          <w:rPr>
            <w:webHidden/>
          </w:rPr>
          <w:tab/>
        </w:r>
        <w:r w:rsidR="00165DEC">
          <w:rPr>
            <w:webHidden/>
          </w:rPr>
          <w:fldChar w:fldCharType="begin"/>
        </w:r>
        <w:r w:rsidR="00CC7518">
          <w:rPr>
            <w:webHidden/>
          </w:rPr>
          <w:instrText xml:space="preserve"> PAGEREF _Toc528338506 \h </w:instrText>
        </w:r>
        <w:r w:rsidR="00165DEC">
          <w:rPr>
            <w:webHidden/>
          </w:rPr>
        </w:r>
        <w:r w:rsidR="00165DEC">
          <w:rPr>
            <w:webHidden/>
          </w:rPr>
          <w:fldChar w:fldCharType="separate"/>
        </w:r>
        <w:r w:rsidR="001A0EB2">
          <w:rPr>
            <w:webHidden/>
          </w:rPr>
          <w:t>43</w:t>
        </w:r>
        <w:r w:rsidR="00165DEC">
          <w:rPr>
            <w:webHidden/>
          </w:rPr>
          <w:fldChar w:fldCharType="end"/>
        </w:r>
      </w:hyperlink>
    </w:p>
    <w:p w14:paraId="4CD21196" w14:textId="2B89E826" w:rsidR="00CC7518" w:rsidRDefault="004532DA" w:rsidP="0080183C">
      <w:pPr>
        <w:pStyle w:val="Obsah2"/>
        <w:rPr>
          <w:rFonts w:ascii="Calibri" w:hAnsi="Calibri" w:cs="Times New Roman"/>
          <w:szCs w:val="22"/>
        </w:rPr>
      </w:pPr>
      <w:hyperlink w:anchor="_Toc528338507" w:history="1">
        <w:r w:rsidR="00CC7518" w:rsidRPr="00EC09FC">
          <w:rPr>
            <w:rStyle w:val="Hypertextovodkaz"/>
            <w:rFonts w:ascii="Segoe UI" w:hAnsi="Segoe UI" w:cs="Segoe UI"/>
          </w:rPr>
          <w:t>35.</w:t>
        </w:r>
        <w:r w:rsidR="00CC7518">
          <w:rPr>
            <w:rFonts w:ascii="Calibri" w:hAnsi="Calibri" w:cs="Times New Roman"/>
            <w:szCs w:val="22"/>
          </w:rPr>
          <w:tab/>
        </w:r>
        <w:r w:rsidR="00CC7518" w:rsidRPr="00EC09FC">
          <w:rPr>
            <w:rStyle w:val="Hypertextovodkaz"/>
            <w:rFonts w:ascii="Segoe UI" w:hAnsi="Segoe UI" w:cs="Segoe UI"/>
          </w:rPr>
          <w:t>zrušení povolení provozování vodovodů a kanalizací</w:t>
        </w:r>
        <w:r w:rsidR="00CC7518">
          <w:rPr>
            <w:webHidden/>
          </w:rPr>
          <w:tab/>
        </w:r>
        <w:r w:rsidR="00165DEC">
          <w:rPr>
            <w:webHidden/>
          </w:rPr>
          <w:fldChar w:fldCharType="begin"/>
        </w:r>
        <w:r w:rsidR="00CC7518">
          <w:rPr>
            <w:webHidden/>
          </w:rPr>
          <w:instrText xml:space="preserve"> PAGEREF _Toc528338507 \h </w:instrText>
        </w:r>
        <w:r w:rsidR="00165DEC">
          <w:rPr>
            <w:webHidden/>
          </w:rPr>
        </w:r>
        <w:r w:rsidR="00165DEC">
          <w:rPr>
            <w:webHidden/>
          </w:rPr>
          <w:fldChar w:fldCharType="separate"/>
        </w:r>
        <w:r w:rsidR="001A0EB2">
          <w:rPr>
            <w:webHidden/>
          </w:rPr>
          <w:t>43</w:t>
        </w:r>
        <w:r w:rsidR="00165DEC">
          <w:rPr>
            <w:webHidden/>
          </w:rPr>
          <w:fldChar w:fldCharType="end"/>
        </w:r>
      </w:hyperlink>
    </w:p>
    <w:p w14:paraId="31F98D3F" w14:textId="4DDF3DB2" w:rsidR="00CC7518" w:rsidRDefault="004532DA" w:rsidP="00CC7518">
      <w:pPr>
        <w:pStyle w:val="Obsah1"/>
        <w:rPr>
          <w:rFonts w:ascii="Calibri" w:hAnsi="Calibri" w:cs="Times New Roman"/>
          <w:szCs w:val="22"/>
        </w:rPr>
      </w:pPr>
      <w:hyperlink w:anchor="_Toc528338508" w:history="1">
        <w:r w:rsidR="00CC7518" w:rsidRPr="00EC09FC">
          <w:rPr>
            <w:rStyle w:val="Hypertextovodkaz"/>
            <w:rFonts w:ascii="Segoe UI" w:hAnsi="Segoe UI"/>
          </w:rPr>
          <w:t>ČÁST 5:</w:t>
        </w:r>
        <w:r w:rsidR="00CC7518">
          <w:rPr>
            <w:rFonts w:ascii="Calibri" w:hAnsi="Calibri" w:cs="Times New Roman"/>
            <w:szCs w:val="22"/>
          </w:rPr>
          <w:tab/>
        </w:r>
        <w:r w:rsidR="00CC7518" w:rsidRPr="00EC09FC">
          <w:rPr>
            <w:rStyle w:val="Hypertextovodkaz"/>
            <w:rFonts w:ascii="Segoe UI" w:hAnsi="Segoe UI"/>
          </w:rPr>
          <w:t>VNĚJŠÍ UDÁLOSTI</w:t>
        </w:r>
        <w:r w:rsidR="00CC7518">
          <w:rPr>
            <w:webHidden/>
          </w:rPr>
          <w:tab/>
        </w:r>
        <w:r w:rsidR="00165DEC">
          <w:rPr>
            <w:webHidden/>
          </w:rPr>
          <w:fldChar w:fldCharType="begin"/>
        </w:r>
        <w:r w:rsidR="00CC7518">
          <w:rPr>
            <w:webHidden/>
          </w:rPr>
          <w:instrText xml:space="preserve"> PAGEREF _Toc528338508 \h </w:instrText>
        </w:r>
        <w:r w:rsidR="00165DEC">
          <w:rPr>
            <w:webHidden/>
          </w:rPr>
        </w:r>
        <w:r w:rsidR="00165DEC">
          <w:rPr>
            <w:webHidden/>
          </w:rPr>
          <w:fldChar w:fldCharType="separate"/>
        </w:r>
        <w:r w:rsidR="001A0EB2">
          <w:rPr>
            <w:webHidden/>
          </w:rPr>
          <w:t>44</w:t>
        </w:r>
        <w:r w:rsidR="00165DEC">
          <w:rPr>
            <w:webHidden/>
          </w:rPr>
          <w:fldChar w:fldCharType="end"/>
        </w:r>
      </w:hyperlink>
    </w:p>
    <w:p w14:paraId="4DAC76FD" w14:textId="4DF35184" w:rsidR="00CC7518" w:rsidRDefault="004532DA" w:rsidP="0080183C">
      <w:pPr>
        <w:pStyle w:val="Obsah2"/>
        <w:rPr>
          <w:rFonts w:ascii="Calibri" w:hAnsi="Calibri" w:cs="Times New Roman"/>
          <w:szCs w:val="22"/>
        </w:rPr>
      </w:pPr>
      <w:hyperlink w:anchor="_Toc528338509" w:history="1">
        <w:r w:rsidR="00CC7518" w:rsidRPr="00EC09FC">
          <w:rPr>
            <w:rStyle w:val="Hypertextovodkaz"/>
            <w:rFonts w:ascii="Segoe UI" w:hAnsi="Segoe UI" w:cs="Segoe UI"/>
          </w:rPr>
          <w:t>36.</w:t>
        </w:r>
        <w:r w:rsidR="00CC7518">
          <w:rPr>
            <w:rFonts w:ascii="Calibri" w:hAnsi="Calibri" w:cs="Times New Roman"/>
            <w:szCs w:val="22"/>
          </w:rPr>
          <w:tab/>
        </w:r>
        <w:r w:rsidR="00CC7518" w:rsidRPr="00EC09FC">
          <w:rPr>
            <w:rStyle w:val="Hypertextovodkaz"/>
            <w:rFonts w:ascii="Segoe UI" w:hAnsi="Segoe UI" w:cs="Segoe UI"/>
          </w:rPr>
          <w:t>VNĚJŠÍ UDÁLOSTI</w:t>
        </w:r>
        <w:r w:rsidR="00CC7518">
          <w:rPr>
            <w:webHidden/>
          </w:rPr>
          <w:tab/>
        </w:r>
        <w:r w:rsidR="00165DEC">
          <w:rPr>
            <w:webHidden/>
          </w:rPr>
          <w:fldChar w:fldCharType="begin"/>
        </w:r>
        <w:r w:rsidR="00CC7518">
          <w:rPr>
            <w:webHidden/>
          </w:rPr>
          <w:instrText xml:space="preserve"> PAGEREF _Toc528338509 \h </w:instrText>
        </w:r>
        <w:r w:rsidR="00165DEC">
          <w:rPr>
            <w:webHidden/>
          </w:rPr>
        </w:r>
        <w:r w:rsidR="00165DEC">
          <w:rPr>
            <w:webHidden/>
          </w:rPr>
          <w:fldChar w:fldCharType="separate"/>
        </w:r>
        <w:r w:rsidR="001A0EB2">
          <w:rPr>
            <w:webHidden/>
          </w:rPr>
          <w:t>44</w:t>
        </w:r>
        <w:r w:rsidR="00165DEC">
          <w:rPr>
            <w:webHidden/>
          </w:rPr>
          <w:fldChar w:fldCharType="end"/>
        </w:r>
      </w:hyperlink>
    </w:p>
    <w:p w14:paraId="6C5D9E3A" w14:textId="06325D05" w:rsidR="00CC7518" w:rsidRDefault="004532DA" w:rsidP="0080183C">
      <w:pPr>
        <w:pStyle w:val="Obsah2"/>
        <w:rPr>
          <w:rFonts w:ascii="Calibri" w:hAnsi="Calibri" w:cs="Times New Roman"/>
          <w:szCs w:val="22"/>
        </w:rPr>
      </w:pPr>
      <w:hyperlink w:anchor="_Toc528338511" w:history="1">
        <w:r w:rsidR="00CC7518" w:rsidRPr="00EC09FC">
          <w:rPr>
            <w:rStyle w:val="Hypertextovodkaz"/>
            <w:rFonts w:ascii="Segoe UI" w:hAnsi="Segoe UI" w:cs="Segoe UI"/>
          </w:rPr>
          <w:t>37.</w:t>
        </w:r>
        <w:r w:rsidR="00CC7518">
          <w:rPr>
            <w:rFonts w:ascii="Calibri" w:hAnsi="Calibri" w:cs="Times New Roman"/>
            <w:szCs w:val="22"/>
          </w:rPr>
          <w:tab/>
        </w:r>
        <w:r w:rsidR="00CC7518" w:rsidRPr="00EC09FC">
          <w:rPr>
            <w:rStyle w:val="Hypertextovodkaz"/>
            <w:rFonts w:ascii="Segoe UI" w:hAnsi="Segoe UI" w:cs="Segoe UI"/>
          </w:rPr>
          <w:t>Liberační Události</w:t>
        </w:r>
        <w:r w:rsidR="00CC7518">
          <w:rPr>
            <w:webHidden/>
          </w:rPr>
          <w:tab/>
        </w:r>
        <w:r w:rsidR="00165DEC">
          <w:rPr>
            <w:webHidden/>
          </w:rPr>
          <w:fldChar w:fldCharType="begin"/>
        </w:r>
        <w:r w:rsidR="00CC7518">
          <w:rPr>
            <w:webHidden/>
          </w:rPr>
          <w:instrText xml:space="preserve"> PAGEREF _Toc528338511 \h </w:instrText>
        </w:r>
        <w:r w:rsidR="00165DEC">
          <w:rPr>
            <w:webHidden/>
          </w:rPr>
        </w:r>
        <w:r w:rsidR="00165DEC">
          <w:rPr>
            <w:webHidden/>
          </w:rPr>
          <w:fldChar w:fldCharType="separate"/>
        </w:r>
        <w:r w:rsidR="001A0EB2">
          <w:rPr>
            <w:webHidden/>
          </w:rPr>
          <w:t>44</w:t>
        </w:r>
        <w:r w:rsidR="00165DEC">
          <w:rPr>
            <w:webHidden/>
          </w:rPr>
          <w:fldChar w:fldCharType="end"/>
        </w:r>
      </w:hyperlink>
    </w:p>
    <w:p w14:paraId="5E8BFA80" w14:textId="04AD0077" w:rsidR="00CC7518" w:rsidRDefault="004532DA" w:rsidP="0080183C">
      <w:pPr>
        <w:pStyle w:val="Obsah2"/>
        <w:rPr>
          <w:rFonts w:ascii="Calibri" w:hAnsi="Calibri" w:cs="Times New Roman"/>
          <w:szCs w:val="22"/>
        </w:rPr>
      </w:pPr>
      <w:hyperlink w:anchor="_Toc528338512" w:history="1">
        <w:r w:rsidR="00CC7518" w:rsidRPr="00EC09FC">
          <w:rPr>
            <w:rStyle w:val="Hypertextovodkaz"/>
            <w:rFonts w:ascii="Segoe UI" w:hAnsi="Segoe UI" w:cs="Segoe UI"/>
          </w:rPr>
          <w:t>38.</w:t>
        </w:r>
        <w:r w:rsidR="00CC7518">
          <w:rPr>
            <w:rFonts w:ascii="Calibri" w:hAnsi="Calibri" w:cs="Times New Roman"/>
            <w:szCs w:val="22"/>
          </w:rPr>
          <w:tab/>
        </w:r>
        <w:r w:rsidR="00CC7518" w:rsidRPr="00EC09FC">
          <w:rPr>
            <w:rStyle w:val="Hypertextovodkaz"/>
            <w:rFonts w:ascii="Segoe UI" w:hAnsi="Segoe UI" w:cs="Segoe UI"/>
          </w:rPr>
          <w:t>NÁSLEDKY LIBERAČNÍ UDÁLOSTI</w:t>
        </w:r>
        <w:r w:rsidR="00CC7518">
          <w:rPr>
            <w:webHidden/>
          </w:rPr>
          <w:tab/>
        </w:r>
        <w:r w:rsidR="00165DEC">
          <w:rPr>
            <w:webHidden/>
          </w:rPr>
          <w:fldChar w:fldCharType="begin"/>
        </w:r>
        <w:r w:rsidR="00CC7518">
          <w:rPr>
            <w:webHidden/>
          </w:rPr>
          <w:instrText xml:space="preserve"> PAGEREF _Toc528338512 \h </w:instrText>
        </w:r>
        <w:r w:rsidR="00165DEC">
          <w:rPr>
            <w:webHidden/>
          </w:rPr>
        </w:r>
        <w:r w:rsidR="00165DEC">
          <w:rPr>
            <w:webHidden/>
          </w:rPr>
          <w:fldChar w:fldCharType="separate"/>
        </w:r>
        <w:r w:rsidR="001A0EB2">
          <w:rPr>
            <w:webHidden/>
          </w:rPr>
          <w:t>44</w:t>
        </w:r>
        <w:r w:rsidR="00165DEC">
          <w:rPr>
            <w:webHidden/>
          </w:rPr>
          <w:fldChar w:fldCharType="end"/>
        </w:r>
      </w:hyperlink>
    </w:p>
    <w:p w14:paraId="3B15DBD7" w14:textId="4631E373" w:rsidR="00CC7518" w:rsidRDefault="004532DA" w:rsidP="0080183C">
      <w:pPr>
        <w:pStyle w:val="Obsah2"/>
        <w:rPr>
          <w:rFonts w:ascii="Calibri" w:hAnsi="Calibri" w:cs="Times New Roman"/>
          <w:szCs w:val="22"/>
        </w:rPr>
      </w:pPr>
      <w:hyperlink w:anchor="_Toc528338513" w:history="1">
        <w:r w:rsidR="00CC7518" w:rsidRPr="00EC09FC">
          <w:rPr>
            <w:rStyle w:val="Hypertextovodkaz"/>
            <w:rFonts w:ascii="Segoe UI" w:hAnsi="Segoe UI" w:cs="Segoe UI"/>
          </w:rPr>
          <w:t>39.</w:t>
        </w:r>
        <w:r w:rsidR="00CC7518">
          <w:rPr>
            <w:rFonts w:ascii="Calibri" w:hAnsi="Calibri" w:cs="Times New Roman"/>
            <w:szCs w:val="22"/>
          </w:rPr>
          <w:tab/>
        </w:r>
        <w:r w:rsidR="00CC7518" w:rsidRPr="00EC09FC">
          <w:rPr>
            <w:rStyle w:val="Hypertextovodkaz"/>
            <w:rFonts w:ascii="Segoe UI" w:hAnsi="Segoe UI" w:cs="Segoe UI"/>
          </w:rPr>
          <w:t>ZMĚNY ZÁVAZNÝCH PŘEDPISŮ</w:t>
        </w:r>
        <w:r w:rsidR="00CC7518">
          <w:rPr>
            <w:webHidden/>
          </w:rPr>
          <w:tab/>
        </w:r>
        <w:r w:rsidR="00165DEC">
          <w:rPr>
            <w:webHidden/>
          </w:rPr>
          <w:fldChar w:fldCharType="begin"/>
        </w:r>
        <w:r w:rsidR="00CC7518">
          <w:rPr>
            <w:webHidden/>
          </w:rPr>
          <w:instrText xml:space="preserve"> PAGEREF _Toc528338513 \h </w:instrText>
        </w:r>
        <w:r w:rsidR="00165DEC">
          <w:rPr>
            <w:webHidden/>
          </w:rPr>
        </w:r>
        <w:r w:rsidR="00165DEC">
          <w:rPr>
            <w:webHidden/>
          </w:rPr>
          <w:fldChar w:fldCharType="separate"/>
        </w:r>
        <w:r w:rsidR="001A0EB2">
          <w:rPr>
            <w:webHidden/>
          </w:rPr>
          <w:t>44</w:t>
        </w:r>
        <w:r w:rsidR="00165DEC">
          <w:rPr>
            <w:webHidden/>
          </w:rPr>
          <w:fldChar w:fldCharType="end"/>
        </w:r>
      </w:hyperlink>
    </w:p>
    <w:p w14:paraId="509F8AB1" w14:textId="72D5EB39" w:rsidR="00CC7518" w:rsidRDefault="004532DA" w:rsidP="00CC7518">
      <w:pPr>
        <w:pStyle w:val="Obsah1"/>
        <w:rPr>
          <w:rFonts w:ascii="Calibri" w:hAnsi="Calibri" w:cs="Times New Roman"/>
          <w:szCs w:val="22"/>
        </w:rPr>
      </w:pPr>
      <w:hyperlink w:anchor="_Toc528338514" w:history="1">
        <w:r w:rsidR="00CC7518" w:rsidRPr="00EC09FC">
          <w:rPr>
            <w:rStyle w:val="Hypertextovodkaz"/>
            <w:rFonts w:ascii="Segoe UI" w:hAnsi="Segoe UI"/>
          </w:rPr>
          <w:t>ČÁST 6:</w:t>
        </w:r>
        <w:r w:rsidR="00CC7518">
          <w:rPr>
            <w:rFonts w:ascii="Calibri" w:hAnsi="Calibri" w:cs="Times New Roman"/>
            <w:szCs w:val="22"/>
          </w:rPr>
          <w:tab/>
        </w:r>
        <w:r w:rsidR="00CC7518" w:rsidRPr="00EC09FC">
          <w:rPr>
            <w:rStyle w:val="Hypertextovodkaz"/>
            <w:rFonts w:ascii="Segoe UI" w:hAnsi="Segoe UI"/>
          </w:rPr>
          <w:t>ODPOVĚDNOST, ODŠKODNĚNÍ A POJIŠTĚNÍ</w:t>
        </w:r>
        <w:r w:rsidR="00CC7518">
          <w:rPr>
            <w:webHidden/>
          </w:rPr>
          <w:tab/>
        </w:r>
        <w:r w:rsidR="00165DEC">
          <w:rPr>
            <w:webHidden/>
          </w:rPr>
          <w:fldChar w:fldCharType="begin"/>
        </w:r>
        <w:r w:rsidR="00CC7518">
          <w:rPr>
            <w:webHidden/>
          </w:rPr>
          <w:instrText xml:space="preserve"> PAGEREF _Toc528338514 \h </w:instrText>
        </w:r>
        <w:r w:rsidR="00165DEC">
          <w:rPr>
            <w:webHidden/>
          </w:rPr>
        </w:r>
        <w:r w:rsidR="00165DEC">
          <w:rPr>
            <w:webHidden/>
          </w:rPr>
          <w:fldChar w:fldCharType="separate"/>
        </w:r>
        <w:r w:rsidR="001A0EB2">
          <w:rPr>
            <w:webHidden/>
          </w:rPr>
          <w:t>45</w:t>
        </w:r>
        <w:r w:rsidR="00165DEC">
          <w:rPr>
            <w:webHidden/>
          </w:rPr>
          <w:fldChar w:fldCharType="end"/>
        </w:r>
      </w:hyperlink>
    </w:p>
    <w:p w14:paraId="13987C00" w14:textId="7FDC6A6A" w:rsidR="00CC7518" w:rsidRDefault="004532DA" w:rsidP="0080183C">
      <w:pPr>
        <w:pStyle w:val="Obsah2"/>
        <w:rPr>
          <w:rFonts w:ascii="Calibri" w:hAnsi="Calibri" w:cs="Times New Roman"/>
          <w:szCs w:val="22"/>
        </w:rPr>
      </w:pPr>
      <w:hyperlink w:anchor="_Toc528338515" w:history="1">
        <w:r w:rsidR="00CC7518" w:rsidRPr="00EC09FC">
          <w:rPr>
            <w:rStyle w:val="Hypertextovodkaz"/>
            <w:rFonts w:ascii="Segoe UI" w:hAnsi="Segoe UI" w:cs="Segoe UI"/>
          </w:rPr>
          <w:t>40.</w:t>
        </w:r>
        <w:r w:rsidR="00CC7518">
          <w:rPr>
            <w:rFonts w:ascii="Calibri" w:hAnsi="Calibri" w:cs="Times New Roman"/>
            <w:szCs w:val="22"/>
          </w:rPr>
          <w:tab/>
        </w:r>
        <w:r w:rsidR="00CC7518" w:rsidRPr="00EC09FC">
          <w:rPr>
            <w:rStyle w:val="Hypertextovodkaz"/>
            <w:rFonts w:ascii="Segoe UI" w:hAnsi="Segoe UI" w:cs="Segoe UI"/>
          </w:rPr>
          <w:t>ODPOVĚDNOST A SLIBY ODŠKODNĚNÍ</w:t>
        </w:r>
        <w:r w:rsidR="00CC7518">
          <w:rPr>
            <w:webHidden/>
          </w:rPr>
          <w:tab/>
        </w:r>
        <w:r w:rsidR="00165DEC">
          <w:rPr>
            <w:webHidden/>
          </w:rPr>
          <w:fldChar w:fldCharType="begin"/>
        </w:r>
        <w:r w:rsidR="00CC7518">
          <w:rPr>
            <w:webHidden/>
          </w:rPr>
          <w:instrText xml:space="preserve"> PAGEREF _Toc528338515 \h </w:instrText>
        </w:r>
        <w:r w:rsidR="00165DEC">
          <w:rPr>
            <w:webHidden/>
          </w:rPr>
        </w:r>
        <w:r w:rsidR="00165DEC">
          <w:rPr>
            <w:webHidden/>
          </w:rPr>
          <w:fldChar w:fldCharType="separate"/>
        </w:r>
        <w:r w:rsidR="001A0EB2">
          <w:rPr>
            <w:webHidden/>
          </w:rPr>
          <w:t>45</w:t>
        </w:r>
        <w:r w:rsidR="00165DEC">
          <w:rPr>
            <w:webHidden/>
          </w:rPr>
          <w:fldChar w:fldCharType="end"/>
        </w:r>
      </w:hyperlink>
    </w:p>
    <w:p w14:paraId="5BD9BB5A" w14:textId="4A8D74EC" w:rsidR="00CC7518" w:rsidRDefault="004532DA" w:rsidP="0080183C">
      <w:pPr>
        <w:pStyle w:val="Obsah2"/>
        <w:rPr>
          <w:rFonts w:ascii="Calibri" w:hAnsi="Calibri" w:cs="Times New Roman"/>
          <w:szCs w:val="22"/>
        </w:rPr>
      </w:pPr>
      <w:hyperlink w:anchor="_Toc528338516" w:history="1">
        <w:r w:rsidR="00CC7518" w:rsidRPr="00EC09FC">
          <w:rPr>
            <w:rStyle w:val="Hypertextovodkaz"/>
            <w:rFonts w:ascii="Segoe UI" w:hAnsi="Segoe UI" w:cs="Segoe UI"/>
          </w:rPr>
          <w:t>41.</w:t>
        </w:r>
        <w:r w:rsidR="00CC7518">
          <w:rPr>
            <w:rFonts w:ascii="Calibri" w:hAnsi="Calibri" w:cs="Times New Roman"/>
            <w:szCs w:val="22"/>
          </w:rPr>
          <w:tab/>
        </w:r>
        <w:r w:rsidR="00CC7518" w:rsidRPr="00EC09FC">
          <w:rPr>
            <w:rStyle w:val="Hypertextovodkaz"/>
            <w:rFonts w:ascii="Segoe UI" w:hAnsi="Segoe UI" w:cs="Segoe UI"/>
          </w:rPr>
          <w:t>POJIŠTĚNÍ</w:t>
        </w:r>
        <w:r w:rsidR="00CC7518">
          <w:rPr>
            <w:webHidden/>
          </w:rPr>
          <w:tab/>
        </w:r>
        <w:r w:rsidR="00165DEC">
          <w:rPr>
            <w:webHidden/>
          </w:rPr>
          <w:fldChar w:fldCharType="begin"/>
        </w:r>
        <w:r w:rsidR="00CC7518">
          <w:rPr>
            <w:webHidden/>
          </w:rPr>
          <w:instrText xml:space="preserve"> PAGEREF _Toc528338516 \h </w:instrText>
        </w:r>
        <w:r w:rsidR="00165DEC">
          <w:rPr>
            <w:webHidden/>
          </w:rPr>
        </w:r>
        <w:r w:rsidR="00165DEC">
          <w:rPr>
            <w:webHidden/>
          </w:rPr>
          <w:fldChar w:fldCharType="separate"/>
        </w:r>
        <w:r w:rsidR="001A0EB2">
          <w:rPr>
            <w:webHidden/>
          </w:rPr>
          <w:t>46</w:t>
        </w:r>
        <w:r w:rsidR="00165DEC">
          <w:rPr>
            <w:webHidden/>
          </w:rPr>
          <w:fldChar w:fldCharType="end"/>
        </w:r>
      </w:hyperlink>
    </w:p>
    <w:p w14:paraId="4AF5641B" w14:textId="2A96D9AD" w:rsidR="00CC7518" w:rsidRDefault="004532DA" w:rsidP="00CC7518">
      <w:pPr>
        <w:pStyle w:val="Obsah1"/>
        <w:rPr>
          <w:rFonts w:ascii="Calibri" w:hAnsi="Calibri" w:cs="Times New Roman"/>
          <w:szCs w:val="22"/>
        </w:rPr>
      </w:pPr>
      <w:hyperlink w:anchor="_Toc528338517" w:history="1">
        <w:r w:rsidR="00CC7518" w:rsidRPr="00EC09FC">
          <w:rPr>
            <w:rStyle w:val="Hypertextovodkaz"/>
            <w:rFonts w:ascii="Segoe UI" w:hAnsi="Segoe UI"/>
          </w:rPr>
          <w:t>ČÁST 7:</w:t>
        </w:r>
        <w:r w:rsidR="00CC7518">
          <w:rPr>
            <w:rFonts w:ascii="Calibri" w:hAnsi="Calibri" w:cs="Times New Roman"/>
            <w:szCs w:val="22"/>
          </w:rPr>
          <w:tab/>
        </w:r>
        <w:r w:rsidR="00CC7518" w:rsidRPr="00EC09FC">
          <w:rPr>
            <w:rStyle w:val="Hypertextovodkaz"/>
            <w:rFonts w:ascii="Segoe UI" w:hAnsi="Segoe UI"/>
          </w:rPr>
          <w:t>PERSONÁLNÍ OTÁZKY</w:t>
        </w:r>
        <w:r w:rsidR="00CC7518">
          <w:rPr>
            <w:webHidden/>
          </w:rPr>
          <w:tab/>
        </w:r>
        <w:r w:rsidR="00165DEC">
          <w:rPr>
            <w:webHidden/>
          </w:rPr>
          <w:fldChar w:fldCharType="begin"/>
        </w:r>
        <w:r w:rsidR="00CC7518">
          <w:rPr>
            <w:webHidden/>
          </w:rPr>
          <w:instrText xml:space="preserve"> PAGEREF _Toc528338517 \h </w:instrText>
        </w:r>
        <w:r w:rsidR="00165DEC">
          <w:rPr>
            <w:webHidden/>
          </w:rPr>
        </w:r>
        <w:r w:rsidR="00165DEC">
          <w:rPr>
            <w:webHidden/>
          </w:rPr>
          <w:fldChar w:fldCharType="separate"/>
        </w:r>
        <w:r w:rsidR="001A0EB2">
          <w:rPr>
            <w:webHidden/>
          </w:rPr>
          <w:t>46</w:t>
        </w:r>
        <w:r w:rsidR="00165DEC">
          <w:rPr>
            <w:webHidden/>
          </w:rPr>
          <w:fldChar w:fldCharType="end"/>
        </w:r>
      </w:hyperlink>
    </w:p>
    <w:p w14:paraId="430E35AD" w14:textId="018169F4" w:rsidR="00CC7518" w:rsidRDefault="004532DA" w:rsidP="0080183C">
      <w:pPr>
        <w:pStyle w:val="Obsah2"/>
        <w:rPr>
          <w:rFonts w:ascii="Calibri" w:hAnsi="Calibri" w:cs="Times New Roman"/>
          <w:szCs w:val="22"/>
        </w:rPr>
      </w:pPr>
      <w:hyperlink w:anchor="_Toc528338518" w:history="1">
        <w:r w:rsidR="00CC7518" w:rsidRPr="00EC09FC">
          <w:rPr>
            <w:rStyle w:val="Hypertextovodkaz"/>
            <w:rFonts w:ascii="Segoe UI" w:hAnsi="Segoe UI" w:cs="Segoe UI"/>
          </w:rPr>
          <w:t>42.</w:t>
        </w:r>
        <w:r w:rsidR="00CC7518">
          <w:rPr>
            <w:rFonts w:ascii="Calibri" w:hAnsi="Calibri" w:cs="Times New Roman"/>
            <w:szCs w:val="22"/>
          </w:rPr>
          <w:tab/>
        </w:r>
        <w:r w:rsidR="00CC7518" w:rsidRPr="00EC09FC">
          <w:rPr>
            <w:rStyle w:val="Hypertextovodkaz"/>
            <w:rFonts w:ascii="Segoe UI" w:hAnsi="Segoe UI" w:cs="Segoe UI"/>
          </w:rPr>
          <w:t>ZAMĚSTNANCI – OBECNĚ</w:t>
        </w:r>
        <w:r w:rsidR="00CC7518">
          <w:rPr>
            <w:webHidden/>
          </w:rPr>
          <w:tab/>
        </w:r>
        <w:r w:rsidR="00165DEC">
          <w:rPr>
            <w:webHidden/>
          </w:rPr>
          <w:fldChar w:fldCharType="begin"/>
        </w:r>
        <w:r w:rsidR="00CC7518">
          <w:rPr>
            <w:webHidden/>
          </w:rPr>
          <w:instrText xml:space="preserve"> PAGEREF _Toc528338518 \h </w:instrText>
        </w:r>
        <w:r w:rsidR="00165DEC">
          <w:rPr>
            <w:webHidden/>
          </w:rPr>
        </w:r>
        <w:r w:rsidR="00165DEC">
          <w:rPr>
            <w:webHidden/>
          </w:rPr>
          <w:fldChar w:fldCharType="separate"/>
        </w:r>
        <w:r w:rsidR="001A0EB2">
          <w:rPr>
            <w:webHidden/>
          </w:rPr>
          <w:t>46</w:t>
        </w:r>
        <w:r w:rsidR="00165DEC">
          <w:rPr>
            <w:webHidden/>
          </w:rPr>
          <w:fldChar w:fldCharType="end"/>
        </w:r>
      </w:hyperlink>
    </w:p>
    <w:p w14:paraId="132E0DD5" w14:textId="2FC330D0" w:rsidR="00CC7518" w:rsidRDefault="004532DA" w:rsidP="0080183C">
      <w:pPr>
        <w:pStyle w:val="Obsah2"/>
        <w:rPr>
          <w:rFonts w:ascii="Calibri" w:hAnsi="Calibri" w:cs="Times New Roman"/>
          <w:szCs w:val="22"/>
        </w:rPr>
      </w:pPr>
      <w:hyperlink w:anchor="_Toc528338519" w:history="1">
        <w:r w:rsidR="00CC7518" w:rsidRPr="00EC09FC">
          <w:rPr>
            <w:rStyle w:val="Hypertextovodkaz"/>
            <w:rFonts w:ascii="Segoe UI" w:hAnsi="Segoe UI" w:cs="Segoe UI"/>
          </w:rPr>
          <w:t>43.</w:t>
        </w:r>
        <w:r w:rsidR="00CC7518">
          <w:rPr>
            <w:rFonts w:ascii="Calibri" w:hAnsi="Calibri" w:cs="Times New Roman"/>
            <w:szCs w:val="22"/>
          </w:rPr>
          <w:tab/>
        </w:r>
        <w:r w:rsidR="00CC7518" w:rsidRPr="00EC09FC">
          <w:rPr>
            <w:rStyle w:val="Hypertextovodkaz"/>
            <w:rFonts w:ascii="Segoe UI" w:hAnsi="Segoe UI" w:cs="Segoe UI"/>
          </w:rPr>
          <w:t>PŘECHOD ZAMĚSTNANCŮ NA NOVÉHO PROVOZOVATELE</w:t>
        </w:r>
        <w:r w:rsidR="00CC7518">
          <w:rPr>
            <w:webHidden/>
          </w:rPr>
          <w:tab/>
        </w:r>
        <w:r w:rsidR="00165DEC">
          <w:rPr>
            <w:webHidden/>
          </w:rPr>
          <w:fldChar w:fldCharType="begin"/>
        </w:r>
        <w:r w:rsidR="00CC7518">
          <w:rPr>
            <w:webHidden/>
          </w:rPr>
          <w:instrText xml:space="preserve"> PAGEREF _Toc528338519 \h </w:instrText>
        </w:r>
        <w:r w:rsidR="00165DEC">
          <w:rPr>
            <w:webHidden/>
          </w:rPr>
        </w:r>
        <w:r w:rsidR="00165DEC">
          <w:rPr>
            <w:webHidden/>
          </w:rPr>
          <w:fldChar w:fldCharType="separate"/>
        </w:r>
        <w:r w:rsidR="001A0EB2">
          <w:rPr>
            <w:webHidden/>
          </w:rPr>
          <w:t>49</w:t>
        </w:r>
        <w:r w:rsidR="00165DEC">
          <w:rPr>
            <w:webHidden/>
          </w:rPr>
          <w:fldChar w:fldCharType="end"/>
        </w:r>
      </w:hyperlink>
    </w:p>
    <w:p w14:paraId="68D57201" w14:textId="1F66C014" w:rsidR="00CC7518" w:rsidRDefault="004532DA" w:rsidP="00CC7518">
      <w:pPr>
        <w:pStyle w:val="Obsah1"/>
        <w:rPr>
          <w:rFonts w:ascii="Calibri" w:hAnsi="Calibri" w:cs="Times New Roman"/>
          <w:szCs w:val="22"/>
        </w:rPr>
      </w:pPr>
      <w:hyperlink w:anchor="_Toc528338520" w:history="1">
        <w:r w:rsidR="00CC7518" w:rsidRPr="00EC09FC">
          <w:rPr>
            <w:rStyle w:val="Hypertextovodkaz"/>
            <w:rFonts w:ascii="Segoe UI" w:hAnsi="Segoe UI"/>
          </w:rPr>
          <w:t>ČÁST 8:</w:t>
        </w:r>
        <w:r w:rsidR="00CC7518">
          <w:rPr>
            <w:rFonts w:ascii="Calibri" w:hAnsi="Calibri" w:cs="Times New Roman"/>
            <w:szCs w:val="22"/>
          </w:rPr>
          <w:tab/>
        </w:r>
        <w:r w:rsidR="00CC7518" w:rsidRPr="00EC09FC">
          <w:rPr>
            <w:rStyle w:val="Hypertextovodkaz"/>
            <w:rFonts w:ascii="Segoe UI" w:hAnsi="Segoe UI"/>
          </w:rPr>
          <w:t>SKONČENÍ SMLOUVY A PŘEDÁNÍ vodovodů a kanalizací ZPĚT</w:t>
        </w:r>
        <w:r w:rsidR="00CC7518">
          <w:rPr>
            <w:webHidden/>
          </w:rPr>
          <w:tab/>
        </w:r>
        <w:r w:rsidR="00165DEC">
          <w:rPr>
            <w:webHidden/>
          </w:rPr>
          <w:fldChar w:fldCharType="begin"/>
        </w:r>
        <w:r w:rsidR="00CC7518">
          <w:rPr>
            <w:webHidden/>
          </w:rPr>
          <w:instrText xml:space="preserve"> PAGEREF _Toc528338520 \h </w:instrText>
        </w:r>
        <w:r w:rsidR="00165DEC">
          <w:rPr>
            <w:webHidden/>
          </w:rPr>
        </w:r>
        <w:r w:rsidR="00165DEC">
          <w:rPr>
            <w:webHidden/>
          </w:rPr>
          <w:fldChar w:fldCharType="separate"/>
        </w:r>
        <w:r w:rsidR="001A0EB2">
          <w:rPr>
            <w:webHidden/>
          </w:rPr>
          <w:t>49</w:t>
        </w:r>
        <w:r w:rsidR="00165DEC">
          <w:rPr>
            <w:webHidden/>
          </w:rPr>
          <w:fldChar w:fldCharType="end"/>
        </w:r>
      </w:hyperlink>
    </w:p>
    <w:p w14:paraId="5F837118" w14:textId="729B8029" w:rsidR="00CC7518" w:rsidRDefault="004532DA" w:rsidP="0080183C">
      <w:pPr>
        <w:pStyle w:val="Obsah2"/>
        <w:rPr>
          <w:rFonts w:ascii="Calibri" w:hAnsi="Calibri" w:cs="Times New Roman"/>
          <w:szCs w:val="22"/>
        </w:rPr>
      </w:pPr>
      <w:hyperlink w:anchor="_Toc528338521" w:history="1">
        <w:r w:rsidR="00CC7518" w:rsidRPr="00EC09FC">
          <w:rPr>
            <w:rStyle w:val="Hypertextovodkaz"/>
            <w:rFonts w:ascii="Segoe UI" w:hAnsi="Segoe UI" w:cs="Segoe UI"/>
          </w:rPr>
          <w:t>44.</w:t>
        </w:r>
        <w:r w:rsidR="00CC7518">
          <w:rPr>
            <w:rFonts w:ascii="Calibri" w:hAnsi="Calibri" w:cs="Times New Roman"/>
            <w:szCs w:val="22"/>
          </w:rPr>
          <w:tab/>
        </w:r>
        <w:r w:rsidR="00CC7518" w:rsidRPr="00EC09FC">
          <w:rPr>
            <w:rStyle w:val="Hypertextovodkaz"/>
            <w:rFonts w:ascii="Segoe UI" w:hAnsi="Segoe UI" w:cs="Segoe UI"/>
          </w:rPr>
          <w:t>PŘEDÁNÍ Vodovodů a Kanalizací ZPĚT</w:t>
        </w:r>
        <w:r w:rsidR="00CC7518">
          <w:rPr>
            <w:webHidden/>
          </w:rPr>
          <w:tab/>
        </w:r>
        <w:r w:rsidR="00165DEC">
          <w:rPr>
            <w:webHidden/>
          </w:rPr>
          <w:fldChar w:fldCharType="begin"/>
        </w:r>
        <w:r w:rsidR="00CC7518">
          <w:rPr>
            <w:webHidden/>
          </w:rPr>
          <w:instrText xml:space="preserve"> PAGEREF _Toc528338521 \h </w:instrText>
        </w:r>
        <w:r w:rsidR="00165DEC">
          <w:rPr>
            <w:webHidden/>
          </w:rPr>
        </w:r>
        <w:r w:rsidR="00165DEC">
          <w:rPr>
            <w:webHidden/>
          </w:rPr>
          <w:fldChar w:fldCharType="separate"/>
        </w:r>
        <w:r w:rsidR="001A0EB2">
          <w:rPr>
            <w:webHidden/>
          </w:rPr>
          <w:t>49</w:t>
        </w:r>
        <w:r w:rsidR="00165DEC">
          <w:rPr>
            <w:webHidden/>
          </w:rPr>
          <w:fldChar w:fldCharType="end"/>
        </w:r>
      </w:hyperlink>
    </w:p>
    <w:p w14:paraId="509692AA" w14:textId="31F153DE" w:rsidR="00CC7518" w:rsidRDefault="004532DA" w:rsidP="0080183C">
      <w:pPr>
        <w:pStyle w:val="Obsah2"/>
        <w:rPr>
          <w:rFonts w:ascii="Calibri" w:hAnsi="Calibri" w:cs="Times New Roman"/>
          <w:szCs w:val="22"/>
        </w:rPr>
      </w:pPr>
      <w:hyperlink w:anchor="_Toc528338522" w:history="1">
        <w:r w:rsidR="00CC7518" w:rsidRPr="00EC09FC">
          <w:rPr>
            <w:rStyle w:val="Hypertextovodkaz"/>
            <w:rFonts w:ascii="Segoe UI" w:hAnsi="Segoe UI" w:cs="Segoe UI"/>
          </w:rPr>
          <w:t>45.</w:t>
        </w:r>
        <w:r w:rsidR="00CC7518">
          <w:rPr>
            <w:rFonts w:ascii="Calibri" w:hAnsi="Calibri" w:cs="Times New Roman"/>
            <w:szCs w:val="22"/>
          </w:rPr>
          <w:tab/>
        </w:r>
        <w:r w:rsidR="00CC7518" w:rsidRPr="00EC09FC">
          <w:rPr>
            <w:rStyle w:val="Hypertextovodkaz"/>
            <w:rFonts w:ascii="Segoe UI" w:hAnsi="Segoe UI" w:cs="Segoe UI"/>
          </w:rPr>
          <w:t>PŘEDÁNÍ JINÉHO MAJETKU ZPĚT</w:t>
        </w:r>
        <w:r w:rsidR="00CC7518">
          <w:rPr>
            <w:webHidden/>
          </w:rPr>
          <w:tab/>
        </w:r>
        <w:r w:rsidR="00165DEC">
          <w:rPr>
            <w:webHidden/>
          </w:rPr>
          <w:fldChar w:fldCharType="begin"/>
        </w:r>
        <w:r w:rsidR="00CC7518">
          <w:rPr>
            <w:webHidden/>
          </w:rPr>
          <w:instrText xml:space="preserve"> PAGEREF _Toc528338522 \h </w:instrText>
        </w:r>
        <w:r w:rsidR="00165DEC">
          <w:rPr>
            <w:webHidden/>
          </w:rPr>
        </w:r>
        <w:r w:rsidR="00165DEC">
          <w:rPr>
            <w:webHidden/>
          </w:rPr>
          <w:fldChar w:fldCharType="separate"/>
        </w:r>
        <w:r w:rsidR="001A0EB2">
          <w:rPr>
            <w:webHidden/>
          </w:rPr>
          <w:t>52</w:t>
        </w:r>
        <w:r w:rsidR="00165DEC">
          <w:rPr>
            <w:webHidden/>
          </w:rPr>
          <w:fldChar w:fldCharType="end"/>
        </w:r>
      </w:hyperlink>
    </w:p>
    <w:p w14:paraId="3B8561A5" w14:textId="5D382F7C" w:rsidR="00CC7518" w:rsidRDefault="004532DA" w:rsidP="00CC7518">
      <w:pPr>
        <w:pStyle w:val="Obsah1"/>
        <w:rPr>
          <w:rFonts w:ascii="Calibri" w:hAnsi="Calibri" w:cs="Times New Roman"/>
          <w:szCs w:val="22"/>
        </w:rPr>
      </w:pPr>
      <w:hyperlink w:anchor="_Toc528338523" w:history="1">
        <w:r w:rsidR="00CC7518" w:rsidRPr="00EC09FC">
          <w:rPr>
            <w:rStyle w:val="Hypertextovodkaz"/>
            <w:rFonts w:ascii="Segoe UI" w:hAnsi="Segoe UI"/>
          </w:rPr>
          <w:t>ČÁST 9:</w:t>
        </w:r>
        <w:r w:rsidR="00CC7518">
          <w:rPr>
            <w:rFonts w:ascii="Calibri" w:hAnsi="Calibri" w:cs="Times New Roman"/>
            <w:szCs w:val="22"/>
          </w:rPr>
          <w:tab/>
        </w:r>
        <w:r w:rsidR="00CC7518" w:rsidRPr="00EC09FC">
          <w:rPr>
            <w:rStyle w:val="Hypertextovodkaz"/>
            <w:rFonts w:ascii="Segoe UI" w:hAnsi="Segoe UI"/>
          </w:rPr>
          <w:t>zAJIŠŤOVACÍ INSTRUMENTY</w:t>
        </w:r>
        <w:r w:rsidR="00CC7518">
          <w:rPr>
            <w:webHidden/>
          </w:rPr>
          <w:tab/>
        </w:r>
        <w:r w:rsidR="00165DEC">
          <w:rPr>
            <w:webHidden/>
          </w:rPr>
          <w:fldChar w:fldCharType="begin"/>
        </w:r>
        <w:r w:rsidR="00CC7518">
          <w:rPr>
            <w:webHidden/>
          </w:rPr>
          <w:instrText xml:space="preserve"> PAGEREF _Toc528338523 \h </w:instrText>
        </w:r>
        <w:r w:rsidR="00165DEC">
          <w:rPr>
            <w:webHidden/>
          </w:rPr>
        </w:r>
        <w:r w:rsidR="00165DEC">
          <w:rPr>
            <w:webHidden/>
          </w:rPr>
          <w:fldChar w:fldCharType="separate"/>
        </w:r>
        <w:r w:rsidR="001A0EB2">
          <w:rPr>
            <w:webHidden/>
          </w:rPr>
          <w:t>52</w:t>
        </w:r>
        <w:r w:rsidR="00165DEC">
          <w:rPr>
            <w:webHidden/>
          </w:rPr>
          <w:fldChar w:fldCharType="end"/>
        </w:r>
      </w:hyperlink>
    </w:p>
    <w:p w14:paraId="06FFC146" w14:textId="6400BE6A" w:rsidR="00CC7518" w:rsidRDefault="004532DA" w:rsidP="0080183C">
      <w:pPr>
        <w:pStyle w:val="Obsah2"/>
        <w:rPr>
          <w:rFonts w:ascii="Calibri" w:hAnsi="Calibri" w:cs="Times New Roman"/>
          <w:szCs w:val="22"/>
        </w:rPr>
      </w:pPr>
      <w:hyperlink w:anchor="_Toc528338524" w:history="1">
        <w:r w:rsidR="00CC7518" w:rsidRPr="00EC09FC">
          <w:rPr>
            <w:rStyle w:val="Hypertextovodkaz"/>
            <w:rFonts w:ascii="Segoe UI" w:hAnsi="Segoe UI" w:cs="Segoe UI"/>
          </w:rPr>
          <w:t>46.</w:t>
        </w:r>
        <w:r w:rsidR="00CC7518">
          <w:rPr>
            <w:rFonts w:ascii="Calibri" w:hAnsi="Calibri" w:cs="Times New Roman"/>
            <w:szCs w:val="22"/>
          </w:rPr>
          <w:tab/>
        </w:r>
        <w:r w:rsidR="00CC7518" w:rsidRPr="00EC09FC">
          <w:rPr>
            <w:rStyle w:val="Hypertextovodkaz"/>
            <w:rFonts w:ascii="Segoe UI" w:hAnsi="Segoe UI" w:cs="Segoe UI"/>
          </w:rPr>
          <w:t>JISTOTA</w:t>
        </w:r>
        <w:r w:rsidR="00CC7518">
          <w:rPr>
            <w:webHidden/>
          </w:rPr>
          <w:tab/>
        </w:r>
        <w:r w:rsidR="00165DEC">
          <w:rPr>
            <w:webHidden/>
          </w:rPr>
          <w:fldChar w:fldCharType="begin"/>
        </w:r>
        <w:r w:rsidR="00CC7518">
          <w:rPr>
            <w:webHidden/>
          </w:rPr>
          <w:instrText xml:space="preserve"> PAGEREF _Toc528338524 \h </w:instrText>
        </w:r>
        <w:r w:rsidR="00165DEC">
          <w:rPr>
            <w:webHidden/>
          </w:rPr>
        </w:r>
        <w:r w:rsidR="00165DEC">
          <w:rPr>
            <w:webHidden/>
          </w:rPr>
          <w:fldChar w:fldCharType="separate"/>
        </w:r>
        <w:r w:rsidR="001A0EB2">
          <w:rPr>
            <w:webHidden/>
          </w:rPr>
          <w:t>52</w:t>
        </w:r>
        <w:r w:rsidR="00165DEC">
          <w:rPr>
            <w:webHidden/>
          </w:rPr>
          <w:fldChar w:fldCharType="end"/>
        </w:r>
      </w:hyperlink>
    </w:p>
    <w:p w14:paraId="1CA6551A" w14:textId="7E6C8134" w:rsidR="00CC7518" w:rsidRPr="00CC7518" w:rsidRDefault="004532DA" w:rsidP="00CC7518">
      <w:pPr>
        <w:pStyle w:val="Obsah1"/>
        <w:rPr>
          <w:rStyle w:val="Hypertextovodkaz"/>
          <w:rFonts w:ascii="Segoe UI" w:hAnsi="Segoe UI"/>
        </w:rPr>
      </w:pPr>
      <w:hyperlink w:anchor="_Toc528338525" w:history="1">
        <w:r w:rsidR="00CC7518" w:rsidRPr="00CC7518">
          <w:rPr>
            <w:rStyle w:val="Hypertextovodkaz"/>
            <w:rFonts w:ascii="Segoe UI" w:hAnsi="Segoe UI"/>
          </w:rPr>
          <w:t>ČÁST 10:</w:t>
        </w:r>
        <w:r w:rsidR="00CC7518" w:rsidRPr="00CC7518">
          <w:rPr>
            <w:rStyle w:val="Hypertextovodkaz"/>
            <w:rFonts w:ascii="Segoe UI" w:hAnsi="Segoe UI"/>
          </w:rPr>
          <w:tab/>
          <w:t>PŘEDČASNÉ UKONČENÍ</w:t>
        </w:r>
        <w:r w:rsidR="00CC7518" w:rsidRPr="00CC7518">
          <w:rPr>
            <w:rStyle w:val="Hypertextovodkaz"/>
            <w:rFonts w:ascii="Segoe UI" w:hAnsi="Segoe UI"/>
            <w:webHidden/>
          </w:rPr>
          <w:tab/>
        </w:r>
        <w:r w:rsidR="00165DEC" w:rsidRPr="00CC7518">
          <w:rPr>
            <w:rStyle w:val="Hypertextovodkaz"/>
            <w:rFonts w:ascii="Segoe UI" w:hAnsi="Segoe UI"/>
            <w:webHidden/>
          </w:rPr>
          <w:fldChar w:fldCharType="begin"/>
        </w:r>
        <w:r w:rsidR="00CC7518" w:rsidRPr="00CC7518">
          <w:rPr>
            <w:rStyle w:val="Hypertextovodkaz"/>
            <w:rFonts w:ascii="Segoe UI" w:hAnsi="Segoe UI"/>
            <w:webHidden/>
          </w:rPr>
          <w:instrText xml:space="preserve"> PAGEREF _Toc528338525 \h </w:instrText>
        </w:r>
        <w:r w:rsidR="00165DEC" w:rsidRPr="00CC7518">
          <w:rPr>
            <w:rStyle w:val="Hypertextovodkaz"/>
            <w:rFonts w:ascii="Segoe UI" w:hAnsi="Segoe UI"/>
            <w:webHidden/>
          </w:rPr>
        </w:r>
        <w:r w:rsidR="00165DEC" w:rsidRPr="00CC7518">
          <w:rPr>
            <w:rStyle w:val="Hypertextovodkaz"/>
            <w:rFonts w:ascii="Segoe UI" w:hAnsi="Segoe UI"/>
            <w:webHidden/>
          </w:rPr>
          <w:fldChar w:fldCharType="separate"/>
        </w:r>
        <w:r w:rsidR="001A0EB2">
          <w:rPr>
            <w:rStyle w:val="Hypertextovodkaz"/>
            <w:rFonts w:ascii="Segoe UI" w:hAnsi="Segoe UI"/>
            <w:webHidden/>
          </w:rPr>
          <w:t>53</w:t>
        </w:r>
        <w:r w:rsidR="00165DEC" w:rsidRPr="00CC7518">
          <w:rPr>
            <w:rStyle w:val="Hypertextovodkaz"/>
            <w:rFonts w:ascii="Segoe UI" w:hAnsi="Segoe UI"/>
            <w:webHidden/>
          </w:rPr>
          <w:fldChar w:fldCharType="end"/>
        </w:r>
      </w:hyperlink>
    </w:p>
    <w:p w14:paraId="341B828A" w14:textId="549447DC" w:rsidR="00CC7518" w:rsidRDefault="004532DA" w:rsidP="0080183C">
      <w:pPr>
        <w:pStyle w:val="Obsah2"/>
        <w:rPr>
          <w:rFonts w:ascii="Calibri" w:hAnsi="Calibri" w:cs="Times New Roman"/>
          <w:szCs w:val="22"/>
        </w:rPr>
      </w:pPr>
      <w:hyperlink w:anchor="_Toc528338526" w:history="1">
        <w:r w:rsidR="00CC7518" w:rsidRPr="00EC09FC">
          <w:rPr>
            <w:rStyle w:val="Hypertextovodkaz"/>
            <w:rFonts w:ascii="Segoe UI" w:hAnsi="Segoe UI" w:cs="Segoe UI"/>
          </w:rPr>
          <w:t>47.</w:t>
        </w:r>
        <w:r w:rsidR="00CC7518">
          <w:rPr>
            <w:rFonts w:ascii="Calibri" w:hAnsi="Calibri" w:cs="Times New Roman"/>
            <w:szCs w:val="22"/>
          </w:rPr>
          <w:tab/>
        </w:r>
        <w:r w:rsidR="00CC7518" w:rsidRPr="00EC09FC">
          <w:rPr>
            <w:rStyle w:val="Hypertextovodkaz"/>
            <w:rFonts w:ascii="Segoe UI" w:hAnsi="Segoe UI" w:cs="Segoe UI"/>
          </w:rPr>
          <w:t>PŘEDČASNÉ UKONČENÍ</w:t>
        </w:r>
        <w:r w:rsidR="00CC7518">
          <w:rPr>
            <w:webHidden/>
          </w:rPr>
          <w:tab/>
        </w:r>
        <w:r w:rsidR="00165DEC">
          <w:rPr>
            <w:webHidden/>
          </w:rPr>
          <w:fldChar w:fldCharType="begin"/>
        </w:r>
        <w:r w:rsidR="00CC7518">
          <w:rPr>
            <w:webHidden/>
          </w:rPr>
          <w:instrText xml:space="preserve"> PAGEREF _Toc528338526 \h </w:instrText>
        </w:r>
        <w:r w:rsidR="00165DEC">
          <w:rPr>
            <w:webHidden/>
          </w:rPr>
        </w:r>
        <w:r w:rsidR="00165DEC">
          <w:rPr>
            <w:webHidden/>
          </w:rPr>
          <w:fldChar w:fldCharType="separate"/>
        </w:r>
        <w:r w:rsidR="001A0EB2">
          <w:rPr>
            <w:webHidden/>
          </w:rPr>
          <w:t>53</w:t>
        </w:r>
        <w:r w:rsidR="00165DEC">
          <w:rPr>
            <w:webHidden/>
          </w:rPr>
          <w:fldChar w:fldCharType="end"/>
        </w:r>
      </w:hyperlink>
    </w:p>
    <w:p w14:paraId="1E6BB589" w14:textId="2C44A4A2" w:rsidR="00CC7518" w:rsidRDefault="004532DA" w:rsidP="0080183C">
      <w:pPr>
        <w:pStyle w:val="Obsah2"/>
        <w:rPr>
          <w:rFonts w:ascii="Calibri" w:hAnsi="Calibri" w:cs="Times New Roman"/>
          <w:szCs w:val="22"/>
        </w:rPr>
      </w:pPr>
      <w:hyperlink w:anchor="_Toc528338527" w:history="1">
        <w:r w:rsidR="00CC7518" w:rsidRPr="00EC09FC">
          <w:rPr>
            <w:rStyle w:val="Hypertextovodkaz"/>
            <w:rFonts w:ascii="Segoe UI" w:hAnsi="Segoe UI" w:cs="Segoe UI"/>
          </w:rPr>
          <w:t>48.</w:t>
        </w:r>
        <w:r w:rsidR="00CC7518">
          <w:rPr>
            <w:rFonts w:ascii="Calibri" w:hAnsi="Calibri" w:cs="Times New Roman"/>
            <w:szCs w:val="22"/>
          </w:rPr>
          <w:tab/>
        </w:r>
        <w:r w:rsidR="00CC7518" w:rsidRPr="00EC09FC">
          <w:rPr>
            <w:rStyle w:val="Hypertextovodkaz"/>
            <w:rFonts w:ascii="Segoe UI" w:hAnsi="Segoe UI" w:cs="Segoe UI"/>
          </w:rPr>
          <w:t>Odpovědnost za škodu PŘI PŘEDČASNÉM UKONČENÍ</w:t>
        </w:r>
        <w:r w:rsidR="00CC7518">
          <w:rPr>
            <w:webHidden/>
          </w:rPr>
          <w:tab/>
        </w:r>
        <w:r w:rsidR="00165DEC">
          <w:rPr>
            <w:webHidden/>
          </w:rPr>
          <w:fldChar w:fldCharType="begin"/>
        </w:r>
        <w:r w:rsidR="00CC7518">
          <w:rPr>
            <w:webHidden/>
          </w:rPr>
          <w:instrText xml:space="preserve"> PAGEREF _Toc528338527 \h </w:instrText>
        </w:r>
        <w:r w:rsidR="00165DEC">
          <w:rPr>
            <w:webHidden/>
          </w:rPr>
        </w:r>
        <w:r w:rsidR="00165DEC">
          <w:rPr>
            <w:webHidden/>
          </w:rPr>
          <w:fldChar w:fldCharType="separate"/>
        </w:r>
        <w:r w:rsidR="001A0EB2">
          <w:rPr>
            <w:webHidden/>
          </w:rPr>
          <w:t>56</w:t>
        </w:r>
        <w:r w:rsidR="00165DEC">
          <w:rPr>
            <w:webHidden/>
          </w:rPr>
          <w:fldChar w:fldCharType="end"/>
        </w:r>
      </w:hyperlink>
    </w:p>
    <w:p w14:paraId="25201499" w14:textId="1590FE16" w:rsidR="00CC7518" w:rsidRDefault="004532DA" w:rsidP="00CC7518">
      <w:pPr>
        <w:pStyle w:val="Obsah1"/>
        <w:rPr>
          <w:rFonts w:ascii="Calibri" w:hAnsi="Calibri" w:cs="Times New Roman"/>
          <w:szCs w:val="22"/>
        </w:rPr>
      </w:pPr>
      <w:hyperlink w:anchor="_Toc528338528" w:history="1">
        <w:r w:rsidR="00CC7518" w:rsidRPr="00EC09FC">
          <w:rPr>
            <w:rStyle w:val="Hypertextovodkaz"/>
            <w:rFonts w:ascii="Segoe UI" w:hAnsi="Segoe UI"/>
          </w:rPr>
          <w:t>ČÁST 11:</w:t>
        </w:r>
        <w:r w:rsidR="00CC7518">
          <w:rPr>
            <w:rFonts w:ascii="Calibri" w:hAnsi="Calibri" w:cs="Times New Roman"/>
            <w:szCs w:val="22"/>
          </w:rPr>
          <w:tab/>
        </w:r>
        <w:r w:rsidR="00CC7518" w:rsidRPr="00EC09FC">
          <w:rPr>
            <w:rStyle w:val="Hypertextovodkaz"/>
            <w:rFonts w:ascii="Segoe UI" w:hAnsi="Segoe UI"/>
          </w:rPr>
          <w:t>ZÁVĚREČNÁ USTANOVENÍ</w:t>
        </w:r>
        <w:r w:rsidR="00CC7518">
          <w:rPr>
            <w:webHidden/>
          </w:rPr>
          <w:tab/>
        </w:r>
        <w:r w:rsidR="00165DEC">
          <w:rPr>
            <w:webHidden/>
          </w:rPr>
          <w:fldChar w:fldCharType="begin"/>
        </w:r>
        <w:r w:rsidR="00CC7518">
          <w:rPr>
            <w:webHidden/>
          </w:rPr>
          <w:instrText xml:space="preserve"> PAGEREF _Toc528338528 \h </w:instrText>
        </w:r>
        <w:r w:rsidR="00165DEC">
          <w:rPr>
            <w:webHidden/>
          </w:rPr>
        </w:r>
        <w:r w:rsidR="00165DEC">
          <w:rPr>
            <w:webHidden/>
          </w:rPr>
          <w:fldChar w:fldCharType="separate"/>
        </w:r>
        <w:r w:rsidR="001A0EB2">
          <w:rPr>
            <w:webHidden/>
          </w:rPr>
          <w:t>56</w:t>
        </w:r>
        <w:r w:rsidR="00165DEC">
          <w:rPr>
            <w:webHidden/>
          </w:rPr>
          <w:fldChar w:fldCharType="end"/>
        </w:r>
      </w:hyperlink>
    </w:p>
    <w:p w14:paraId="5AC30487" w14:textId="32CB0D5D" w:rsidR="00CC7518" w:rsidRDefault="004532DA" w:rsidP="0080183C">
      <w:pPr>
        <w:pStyle w:val="Obsah2"/>
        <w:rPr>
          <w:rFonts w:ascii="Calibri" w:hAnsi="Calibri" w:cs="Times New Roman"/>
          <w:szCs w:val="22"/>
        </w:rPr>
      </w:pPr>
      <w:hyperlink w:anchor="_Toc528338529" w:history="1">
        <w:r w:rsidR="00CC7518" w:rsidRPr="00EC09FC">
          <w:rPr>
            <w:rStyle w:val="Hypertextovodkaz"/>
            <w:rFonts w:ascii="Segoe UI" w:hAnsi="Segoe UI" w:cs="Segoe UI"/>
          </w:rPr>
          <w:t>49.</w:t>
        </w:r>
        <w:r w:rsidR="00CC7518">
          <w:rPr>
            <w:rFonts w:ascii="Calibri" w:hAnsi="Calibri" w:cs="Times New Roman"/>
            <w:szCs w:val="22"/>
          </w:rPr>
          <w:tab/>
        </w:r>
        <w:r w:rsidR="00CC7518" w:rsidRPr="00EC09FC">
          <w:rPr>
            <w:rStyle w:val="Hypertextovodkaz"/>
            <w:rFonts w:ascii="Segoe UI" w:hAnsi="Segoe UI" w:cs="Segoe UI"/>
          </w:rPr>
          <w:t>PODDODAVATELÉ</w:t>
        </w:r>
        <w:r w:rsidR="00CC7518">
          <w:rPr>
            <w:webHidden/>
          </w:rPr>
          <w:tab/>
        </w:r>
        <w:r w:rsidR="00165DEC">
          <w:rPr>
            <w:webHidden/>
          </w:rPr>
          <w:fldChar w:fldCharType="begin"/>
        </w:r>
        <w:r w:rsidR="00CC7518">
          <w:rPr>
            <w:webHidden/>
          </w:rPr>
          <w:instrText xml:space="preserve"> PAGEREF _Toc528338529 \h </w:instrText>
        </w:r>
        <w:r w:rsidR="00165DEC">
          <w:rPr>
            <w:webHidden/>
          </w:rPr>
        </w:r>
        <w:r w:rsidR="00165DEC">
          <w:rPr>
            <w:webHidden/>
          </w:rPr>
          <w:fldChar w:fldCharType="separate"/>
        </w:r>
        <w:r w:rsidR="001A0EB2">
          <w:rPr>
            <w:webHidden/>
          </w:rPr>
          <w:t>56</w:t>
        </w:r>
        <w:r w:rsidR="00165DEC">
          <w:rPr>
            <w:webHidden/>
          </w:rPr>
          <w:fldChar w:fldCharType="end"/>
        </w:r>
      </w:hyperlink>
    </w:p>
    <w:p w14:paraId="06918BCF" w14:textId="3C89A8BB" w:rsidR="00CC7518" w:rsidRDefault="004532DA" w:rsidP="0080183C">
      <w:pPr>
        <w:pStyle w:val="Obsah2"/>
        <w:rPr>
          <w:rFonts w:ascii="Calibri" w:hAnsi="Calibri" w:cs="Times New Roman"/>
          <w:szCs w:val="22"/>
        </w:rPr>
      </w:pPr>
      <w:hyperlink w:anchor="_Toc528338530" w:history="1">
        <w:r w:rsidR="00CC7518" w:rsidRPr="00EC09FC">
          <w:rPr>
            <w:rStyle w:val="Hypertextovodkaz"/>
            <w:rFonts w:ascii="Segoe UI" w:hAnsi="Segoe UI" w:cs="Segoe UI"/>
          </w:rPr>
          <w:t>50.</w:t>
        </w:r>
        <w:r w:rsidR="00CC7518">
          <w:rPr>
            <w:rFonts w:ascii="Calibri" w:hAnsi="Calibri" w:cs="Times New Roman"/>
            <w:szCs w:val="22"/>
          </w:rPr>
          <w:tab/>
        </w:r>
        <w:r w:rsidR="00CC7518" w:rsidRPr="00EC09FC">
          <w:rPr>
            <w:rStyle w:val="Hypertextovodkaz"/>
            <w:rFonts w:ascii="Segoe UI" w:hAnsi="Segoe UI" w:cs="Segoe UI"/>
          </w:rPr>
          <w:t>ZMĚNA KONTROLY</w:t>
        </w:r>
        <w:r w:rsidR="00CC7518">
          <w:rPr>
            <w:webHidden/>
          </w:rPr>
          <w:tab/>
        </w:r>
        <w:r w:rsidR="00165DEC">
          <w:rPr>
            <w:webHidden/>
          </w:rPr>
          <w:fldChar w:fldCharType="begin"/>
        </w:r>
        <w:r w:rsidR="00CC7518">
          <w:rPr>
            <w:webHidden/>
          </w:rPr>
          <w:instrText xml:space="preserve"> PAGEREF _Toc528338530 \h </w:instrText>
        </w:r>
        <w:r w:rsidR="00165DEC">
          <w:rPr>
            <w:webHidden/>
          </w:rPr>
        </w:r>
        <w:r w:rsidR="00165DEC">
          <w:rPr>
            <w:webHidden/>
          </w:rPr>
          <w:fldChar w:fldCharType="separate"/>
        </w:r>
        <w:r w:rsidR="001A0EB2">
          <w:rPr>
            <w:webHidden/>
          </w:rPr>
          <w:t>57</w:t>
        </w:r>
        <w:r w:rsidR="00165DEC">
          <w:rPr>
            <w:webHidden/>
          </w:rPr>
          <w:fldChar w:fldCharType="end"/>
        </w:r>
      </w:hyperlink>
    </w:p>
    <w:p w14:paraId="18AD32BB" w14:textId="5E997D76" w:rsidR="00CC7518" w:rsidRDefault="004532DA" w:rsidP="0080183C">
      <w:pPr>
        <w:pStyle w:val="Obsah2"/>
        <w:rPr>
          <w:rFonts w:ascii="Calibri" w:hAnsi="Calibri" w:cs="Times New Roman"/>
          <w:szCs w:val="22"/>
        </w:rPr>
      </w:pPr>
      <w:hyperlink w:anchor="_Toc528338531" w:history="1">
        <w:r w:rsidR="00CC7518" w:rsidRPr="00EC09FC">
          <w:rPr>
            <w:rStyle w:val="Hypertextovodkaz"/>
            <w:rFonts w:ascii="Segoe UI" w:hAnsi="Segoe UI" w:cs="Segoe UI"/>
          </w:rPr>
          <w:t>51.</w:t>
        </w:r>
        <w:r w:rsidR="00CC7518">
          <w:rPr>
            <w:rFonts w:ascii="Calibri" w:hAnsi="Calibri" w:cs="Times New Roman"/>
            <w:szCs w:val="22"/>
          </w:rPr>
          <w:tab/>
        </w:r>
        <w:r w:rsidR="00CC7518" w:rsidRPr="00EC09FC">
          <w:rPr>
            <w:rStyle w:val="Hypertextovodkaz"/>
            <w:rFonts w:ascii="Segoe UI" w:hAnsi="Segoe UI" w:cs="Segoe UI"/>
          </w:rPr>
          <w:t>DŮVĚRNOST</w:t>
        </w:r>
        <w:r w:rsidR="00CC7518">
          <w:rPr>
            <w:webHidden/>
          </w:rPr>
          <w:tab/>
        </w:r>
        <w:r w:rsidR="00165DEC">
          <w:rPr>
            <w:webHidden/>
          </w:rPr>
          <w:fldChar w:fldCharType="begin"/>
        </w:r>
        <w:r w:rsidR="00CC7518">
          <w:rPr>
            <w:webHidden/>
          </w:rPr>
          <w:instrText xml:space="preserve"> PAGEREF _Toc528338531 \h </w:instrText>
        </w:r>
        <w:r w:rsidR="00165DEC">
          <w:rPr>
            <w:webHidden/>
          </w:rPr>
        </w:r>
        <w:r w:rsidR="00165DEC">
          <w:rPr>
            <w:webHidden/>
          </w:rPr>
          <w:fldChar w:fldCharType="separate"/>
        </w:r>
        <w:r w:rsidR="001A0EB2">
          <w:rPr>
            <w:webHidden/>
          </w:rPr>
          <w:t>57</w:t>
        </w:r>
        <w:r w:rsidR="00165DEC">
          <w:rPr>
            <w:webHidden/>
          </w:rPr>
          <w:fldChar w:fldCharType="end"/>
        </w:r>
      </w:hyperlink>
    </w:p>
    <w:p w14:paraId="4780020E" w14:textId="4BD0C093" w:rsidR="00CC7518" w:rsidRDefault="004532DA" w:rsidP="0080183C">
      <w:pPr>
        <w:pStyle w:val="Obsah2"/>
        <w:rPr>
          <w:rFonts w:ascii="Calibri" w:hAnsi="Calibri" w:cs="Times New Roman"/>
          <w:szCs w:val="22"/>
        </w:rPr>
      </w:pPr>
      <w:hyperlink w:anchor="_Toc528338532" w:history="1">
        <w:r w:rsidR="00CC7518" w:rsidRPr="00EC09FC">
          <w:rPr>
            <w:rStyle w:val="Hypertextovodkaz"/>
            <w:rFonts w:ascii="Segoe UI" w:hAnsi="Segoe UI" w:cs="Segoe UI"/>
          </w:rPr>
          <w:t>52.</w:t>
        </w:r>
        <w:r w:rsidR="00CC7518">
          <w:rPr>
            <w:rFonts w:ascii="Calibri" w:hAnsi="Calibri" w:cs="Times New Roman"/>
            <w:szCs w:val="22"/>
          </w:rPr>
          <w:tab/>
        </w:r>
        <w:r w:rsidR="00CC7518" w:rsidRPr="00EC09FC">
          <w:rPr>
            <w:rStyle w:val="Hypertextovodkaz"/>
            <w:rFonts w:ascii="Segoe UI" w:hAnsi="Segoe UI" w:cs="Segoe UI"/>
          </w:rPr>
          <w:t>ZÁZNAMY provozovatele</w:t>
        </w:r>
        <w:r w:rsidR="00CC7518">
          <w:rPr>
            <w:webHidden/>
          </w:rPr>
          <w:tab/>
        </w:r>
        <w:r w:rsidR="00165DEC">
          <w:rPr>
            <w:webHidden/>
          </w:rPr>
          <w:fldChar w:fldCharType="begin"/>
        </w:r>
        <w:r w:rsidR="00CC7518">
          <w:rPr>
            <w:webHidden/>
          </w:rPr>
          <w:instrText xml:space="preserve"> PAGEREF _Toc528338532 \h </w:instrText>
        </w:r>
        <w:r w:rsidR="00165DEC">
          <w:rPr>
            <w:webHidden/>
          </w:rPr>
        </w:r>
        <w:r w:rsidR="00165DEC">
          <w:rPr>
            <w:webHidden/>
          </w:rPr>
          <w:fldChar w:fldCharType="separate"/>
        </w:r>
        <w:r w:rsidR="001A0EB2">
          <w:rPr>
            <w:webHidden/>
          </w:rPr>
          <w:t>58</w:t>
        </w:r>
        <w:r w:rsidR="00165DEC">
          <w:rPr>
            <w:webHidden/>
          </w:rPr>
          <w:fldChar w:fldCharType="end"/>
        </w:r>
      </w:hyperlink>
    </w:p>
    <w:p w14:paraId="14DBAFED" w14:textId="227C3965" w:rsidR="00CC7518" w:rsidRDefault="004532DA" w:rsidP="0080183C">
      <w:pPr>
        <w:pStyle w:val="Obsah2"/>
        <w:rPr>
          <w:rFonts w:ascii="Calibri" w:hAnsi="Calibri" w:cs="Times New Roman"/>
          <w:szCs w:val="22"/>
        </w:rPr>
      </w:pPr>
      <w:hyperlink w:anchor="_Toc528338533" w:history="1">
        <w:r w:rsidR="00CC7518" w:rsidRPr="00EC09FC">
          <w:rPr>
            <w:rStyle w:val="Hypertextovodkaz"/>
            <w:rFonts w:ascii="Segoe UI" w:hAnsi="Segoe UI" w:cs="Segoe UI"/>
          </w:rPr>
          <w:t>53.</w:t>
        </w:r>
        <w:r w:rsidR="00CC7518">
          <w:rPr>
            <w:rFonts w:ascii="Calibri" w:hAnsi="Calibri" w:cs="Times New Roman"/>
            <w:szCs w:val="22"/>
          </w:rPr>
          <w:tab/>
        </w:r>
        <w:r w:rsidR="00CC7518" w:rsidRPr="00EC09FC">
          <w:rPr>
            <w:rStyle w:val="Hypertextovodkaz"/>
            <w:rFonts w:ascii="Segoe UI" w:hAnsi="Segoe UI" w:cs="Segoe UI"/>
          </w:rPr>
          <w:t>Nápravná opatření A SMLUVNÍ POKUTY</w:t>
        </w:r>
        <w:r w:rsidR="00CC7518">
          <w:rPr>
            <w:webHidden/>
          </w:rPr>
          <w:tab/>
        </w:r>
        <w:r w:rsidR="00165DEC">
          <w:rPr>
            <w:webHidden/>
          </w:rPr>
          <w:fldChar w:fldCharType="begin"/>
        </w:r>
        <w:r w:rsidR="00CC7518">
          <w:rPr>
            <w:webHidden/>
          </w:rPr>
          <w:instrText xml:space="preserve"> PAGEREF _Toc528338533 \h </w:instrText>
        </w:r>
        <w:r w:rsidR="00165DEC">
          <w:rPr>
            <w:webHidden/>
          </w:rPr>
        </w:r>
        <w:r w:rsidR="00165DEC">
          <w:rPr>
            <w:webHidden/>
          </w:rPr>
          <w:fldChar w:fldCharType="separate"/>
        </w:r>
        <w:r w:rsidR="001A0EB2">
          <w:rPr>
            <w:webHidden/>
          </w:rPr>
          <w:t>59</w:t>
        </w:r>
        <w:r w:rsidR="00165DEC">
          <w:rPr>
            <w:webHidden/>
          </w:rPr>
          <w:fldChar w:fldCharType="end"/>
        </w:r>
      </w:hyperlink>
    </w:p>
    <w:p w14:paraId="4AF8CC99" w14:textId="261283D0" w:rsidR="00CC7518" w:rsidRDefault="004532DA" w:rsidP="0080183C">
      <w:pPr>
        <w:pStyle w:val="Obsah2"/>
        <w:rPr>
          <w:rFonts w:ascii="Calibri" w:hAnsi="Calibri" w:cs="Times New Roman"/>
          <w:szCs w:val="22"/>
        </w:rPr>
      </w:pPr>
      <w:hyperlink w:anchor="_Toc528338534" w:history="1">
        <w:r w:rsidR="00CC7518" w:rsidRPr="00EC09FC">
          <w:rPr>
            <w:rStyle w:val="Hypertextovodkaz"/>
            <w:rFonts w:ascii="Segoe UI" w:hAnsi="Segoe UI" w:cs="Segoe UI"/>
          </w:rPr>
          <w:t>54.</w:t>
        </w:r>
        <w:r w:rsidR="00CC7518">
          <w:rPr>
            <w:rFonts w:ascii="Calibri" w:hAnsi="Calibri" w:cs="Times New Roman"/>
            <w:szCs w:val="22"/>
          </w:rPr>
          <w:tab/>
        </w:r>
        <w:r w:rsidR="00CC7518" w:rsidRPr="00EC09FC">
          <w:rPr>
            <w:rStyle w:val="Hypertextovodkaz"/>
            <w:rFonts w:ascii="Segoe UI" w:hAnsi="Segoe UI" w:cs="Segoe UI"/>
          </w:rPr>
          <w:t>Vyloučení společnosti a zmocnění</w:t>
        </w:r>
        <w:r w:rsidR="00CC7518">
          <w:rPr>
            <w:webHidden/>
          </w:rPr>
          <w:tab/>
        </w:r>
        <w:r w:rsidR="00165DEC">
          <w:rPr>
            <w:webHidden/>
          </w:rPr>
          <w:fldChar w:fldCharType="begin"/>
        </w:r>
        <w:r w:rsidR="00CC7518">
          <w:rPr>
            <w:webHidden/>
          </w:rPr>
          <w:instrText xml:space="preserve"> PAGEREF _Toc528338534 \h </w:instrText>
        </w:r>
        <w:r w:rsidR="00165DEC">
          <w:rPr>
            <w:webHidden/>
          </w:rPr>
        </w:r>
        <w:r w:rsidR="00165DEC">
          <w:rPr>
            <w:webHidden/>
          </w:rPr>
          <w:fldChar w:fldCharType="separate"/>
        </w:r>
        <w:r w:rsidR="001A0EB2">
          <w:rPr>
            <w:webHidden/>
          </w:rPr>
          <w:t>60</w:t>
        </w:r>
        <w:r w:rsidR="00165DEC">
          <w:rPr>
            <w:webHidden/>
          </w:rPr>
          <w:fldChar w:fldCharType="end"/>
        </w:r>
      </w:hyperlink>
    </w:p>
    <w:p w14:paraId="45CDD795" w14:textId="4CA03F8D" w:rsidR="00CC7518" w:rsidRDefault="004532DA" w:rsidP="0080183C">
      <w:pPr>
        <w:pStyle w:val="Obsah2"/>
        <w:rPr>
          <w:rFonts w:ascii="Calibri" w:hAnsi="Calibri" w:cs="Times New Roman"/>
          <w:szCs w:val="22"/>
        </w:rPr>
      </w:pPr>
      <w:hyperlink w:anchor="_Toc528338535" w:history="1">
        <w:r w:rsidR="00CC7518" w:rsidRPr="00EC09FC">
          <w:rPr>
            <w:rStyle w:val="Hypertextovodkaz"/>
            <w:rFonts w:ascii="Segoe UI" w:hAnsi="Segoe UI" w:cs="Segoe UI"/>
          </w:rPr>
          <w:t>55.</w:t>
        </w:r>
        <w:r w:rsidR="00CC7518">
          <w:rPr>
            <w:rFonts w:ascii="Calibri" w:hAnsi="Calibri" w:cs="Times New Roman"/>
            <w:szCs w:val="22"/>
          </w:rPr>
          <w:tab/>
        </w:r>
        <w:r w:rsidR="00CC7518" w:rsidRPr="00EC09FC">
          <w:rPr>
            <w:rStyle w:val="Hypertextovodkaz"/>
            <w:rFonts w:ascii="Segoe UI" w:hAnsi="Segoe UI" w:cs="Segoe UI"/>
          </w:rPr>
          <w:t>Vyloučení možnosti proaktivního angažování pracovníků vlastníka</w:t>
        </w:r>
        <w:r w:rsidR="00CC7518">
          <w:rPr>
            <w:webHidden/>
          </w:rPr>
          <w:tab/>
        </w:r>
        <w:r w:rsidR="00165DEC">
          <w:rPr>
            <w:webHidden/>
          </w:rPr>
          <w:fldChar w:fldCharType="begin"/>
        </w:r>
        <w:r w:rsidR="00CC7518">
          <w:rPr>
            <w:webHidden/>
          </w:rPr>
          <w:instrText xml:space="preserve"> PAGEREF _Toc528338535 \h </w:instrText>
        </w:r>
        <w:r w:rsidR="00165DEC">
          <w:rPr>
            <w:webHidden/>
          </w:rPr>
        </w:r>
        <w:r w:rsidR="00165DEC">
          <w:rPr>
            <w:webHidden/>
          </w:rPr>
          <w:fldChar w:fldCharType="separate"/>
        </w:r>
        <w:r w:rsidR="001A0EB2">
          <w:rPr>
            <w:webHidden/>
          </w:rPr>
          <w:t>60</w:t>
        </w:r>
        <w:r w:rsidR="00165DEC">
          <w:rPr>
            <w:webHidden/>
          </w:rPr>
          <w:fldChar w:fldCharType="end"/>
        </w:r>
      </w:hyperlink>
    </w:p>
    <w:p w14:paraId="04D44C58" w14:textId="58A07073" w:rsidR="00CC7518" w:rsidRDefault="004532DA" w:rsidP="0080183C">
      <w:pPr>
        <w:pStyle w:val="Obsah2"/>
        <w:rPr>
          <w:rFonts w:ascii="Calibri" w:hAnsi="Calibri" w:cs="Times New Roman"/>
          <w:szCs w:val="22"/>
        </w:rPr>
      </w:pPr>
      <w:hyperlink w:anchor="_Toc528338536" w:history="1">
        <w:r w:rsidR="00CC7518" w:rsidRPr="00EC09FC">
          <w:rPr>
            <w:rStyle w:val="Hypertextovodkaz"/>
            <w:rFonts w:ascii="Segoe UI" w:hAnsi="Segoe UI" w:cs="Segoe UI"/>
          </w:rPr>
          <w:t>56.</w:t>
        </w:r>
        <w:r w:rsidR="00CC7518">
          <w:rPr>
            <w:rFonts w:ascii="Calibri" w:hAnsi="Calibri" w:cs="Times New Roman"/>
            <w:szCs w:val="22"/>
          </w:rPr>
          <w:tab/>
        </w:r>
        <w:r w:rsidR="00CC7518" w:rsidRPr="00EC09FC">
          <w:rPr>
            <w:rStyle w:val="Hypertextovodkaz"/>
            <w:rFonts w:ascii="Segoe UI" w:hAnsi="Segoe UI" w:cs="Segoe UI"/>
          </w:rPr>
          <w:t>SOUČINNOST vE VZTAHU K PLNĚNÍ DOTAČNÍCH POVINNOSTÍ VLASTNÍKA</w:t>
        </w:r>
        <w:r w:rsidR="00CC7518">
          <w:rPr>
            <w:webHidden/>
          </w:rPr>
          <w:tab/>
        </w:r>
        <w:r w:rsidR="00165DEC">
          <w:rPr>
            <w:webHidden/>
          </w:rPr>
          <w:fldChar w:fldCharType="begin"/>
        </w:r>
        <w:r w:rsidR="00CC7518">
          <w:rPr>
            <w:webHidden/>
          </w:rPr>
          <w:instrText xml:space="preserve"> PAGEREF _Toc528338536 \h </w:instrText>
        </w:r>
        <w:r w:rsidR="00165DEC">
          <w:rPr>
            <w:webHidden/>
          </w:rPr>
        </w:r>
        <w:r w:rsidR="00165DEC">
          <w:rPr>
            <w:webHidden/>
          </w:rPr>
          <w:fldChar w:fldCharType="separate"/>
        </w:r>
        <w:r w:rsidR="001A0EB2">
          <w:rPr>
            <w:webHidden/>
          </w:rPr>
          <w:t>61</w:t>
        </w:r>
        <w:r w:rsidR="00165DEC">
          <w:rPr>
            <w:webHidden/>
          </w:rPr>
          <w:fldChar w:fldCharType="end"/>
        </w:r>
      </w:hyperlink>
    </w:p>
    <w:p w14:paraId="5F817DF2" w14:textId="770C77C1" w:rsidR="00CC7518" w:rsidRDefault="004532DA" w:rsidP="0080183C">
      <w:pPr>
        <w:pStyle w:val="Obsah2"/>
        <w:rPr>
          <w:rFonts w:ascii="Calibri" w:hAnsi="Calibri" w:cs="Times New Roman"/>
          <w:szCs w:val="22"/>
        </w:rPr>
      </w:pPr>
      <w:hyperlink w:anchor="_Toc528338537" w:history="1">
        <w:r w:rsidR="00CC7518" w:rsidRPr="00EC09FC">
          <w:rPr>
            <w:rStyle w:val="Hypertextovodkaz"/>
            <w:rFonts w:ascii="Segoe UI" w:hAnsi="Segoe UI" w:cs="Segoe UI"/>
          </w:rPr>
          <w:t>57.</w:t>
        </w:r>
        <w:r w:rsidR="00CC7518">
          <w:rPr>
            <w:rFonts w:ascii="Calibri" w:hAnsi="Calibri" w:cs="Times New Roman"/>
            <w:szCs w:val="22"/>
          </w:rPr>
          <w:tab/>
        </w:r>
        <w:r w:rsidR="00CC7518" w:rsidRPr="00EC09FC">
          <w:rPr>
            <w:rStyle w:val="Hypertextovodkaz"/>
            <w:rFonts w:ascii="Segoe UI" w:hAnsi="Segoe UI" w:cs="Segoe UI"/>
          </w:rPr>
          <w:t>PŘEDCHÁZENÍ ŠKODÁM</w:t>
        </w:r>
        <w:r w:rsidR="00CC7518">
          <w:rPr>
            <w:webHidden/>
          </w:rPr>
          <w:tab/>
        </w:r>
        <w:r w:rsidR="00165DEC">
          <w:rPr>
            <w:webHidden/>
          </w:rPr>
          <w:fldChar w:fldCharType="begin"/>
        </w:r>
        <w:r w:rsidR="00CC7518">
          <w:rPr>
            <w:webHidden/>
          </w:rPr>
          <w:instrText xml:space="preserve"> PAGEREF _Toc528338537 \h </w:instrText>
        </w:r>
        <w:r w:rsidR="00165DEC">
          <w:rPr>
            <w:webHidden/>
          </w:rPr>
        </w:r>
        <w:r w:rsidR="00165DEC">
          <w:rPr>
            <w:webHidden/>
          </w:rPr>
          <w:fldChar w:fldCharType="separate"/>
        </w:r>
        <w:r w:rsidR="001A0EB2">
          <w:rPr>
            <w:webHidden/>
          </w:rPr>
          <w:t>61</w:t>
        </w:r>
        <w:r w:rsidR="00165DEC">
          <w:rPr>
            <w:webHidden/>
          </w:rPr>
          <w:fldChar w:fldCharType="end"/>
        </w:r>
      </w:hyperlink>
    </w:p>
    <w:p w14:paraId="05C98CAD" w14:textId="5386867B" w:rsidR="00CC7518" w:rsidRDefault="004532DA" w:rsidP="0080183C">
      <w:pPr>
        <w:pStyle w:val="Obsah2"/>
        <w:rPr>
          <w:rFonts w:ascii="Calibri" w:hAnsi="Calibri" w:cs="Times New Roman"/>
          <w:szCs w:val="22"/>
        </w:rPr>
      </w:pPr>
      <w:hyperlink w:anchor="_Toc528338539" w:history="1">
        <w:r w:rsidR="00CC7518" w:rsidRPr="00EC09FC">
          <w:rPr>
            <w:rStyle w:val="Hypertextovodkaz"/>
            <w:rFonts w:ascii="Segoe UI" w:hAnsi="Segoe UI" w:cs="Segoe UI"/>
          </w:rPr>
          <w:t>58.</w:t>
        </w:r>
        <w:r w:rsidR="00CC7518">
          <w:rPr>
            <w:rFonts w:ascii="Calibri" w:hAnsi="Calibri" w:cs="Times New Roman"/>
            <w:szCs w:val="22"/>
          </w:rPr>
          <w:tab/>
        </w:r>
        <w:r w:rsidR="00CC7518" w:rsidRPr="00EC09FC">
          <w:rPr>
            <w:rStyle w:val="Hypertextovodkaz"/>
            <w:rFonts w:ascii="Segoe UI" w:hAnsi="Segoe UI" w:cs="Segoe UI"/>
          </w:rPr>
          <w:t>PRÁVA DUŠEVNÍHO VLASTNICTVÍ</w:t>
        </w:r>
        <w:r w:rsidR="00CC7518">
          <w:rPr>
            <w:webHidden/>
          </w:rPr>
          <w:tab/>
        </w:r>
        <w:r w:rsidR="00165DEC">
          <w:rPr>
            <w:webHidden/>
          </w:rPr>
          <w:fldChar w:fldCharType="begin"/>
        </w:r>
        <w:r w:rsidR="00CC7518">
          <w:rPr>
            <w:webHidden/>
          </w:rPr>
          <w:instrText xml:space="preserve"> PAGEREF _Toc528338539 \h </w:instrText>
        </w:r>
        <w:r w:rsidR="00165DEC">
          <w:rPr>
            <w:webHidden/>
          </w:rPr>
        </w:r>
        <w:r w:rsidR="00165DEC">
          <w:rPr>
            <w:webHidden/>
          </w:rPr>
          <w:fldChar w:fldCharType="separate"/>
        </w:r>
        <w:r w:rsidR="001A0EB2">
          <w:rPr>
            <w:webHidden/>
          </w:rPr>
          <w:t>61</w:t>
        </w:r>
        <w:r w:rsidR="00165DEC">
          <w:rPr>
            <w:webHidden/>
          </w:rPr>
          <w:fldChar w:fldCharType="end"/>
        </w:r>
      </w:hyperlink>
    </w:p>
    <w:p w14:paraId="20268192" w14:textId="4F93031D" w:rsidR="00CC7518" w:rsidRDefault="004532DA" w:rsidP="0080183C">
      <w:pPr>
        <w:pStyle w:val="Obsah2"/>
        <w:rPr>
          <w:rFonts w:ascii="Calibri" w:hAnsi="Calibri" w:cs="Times New Roman"/>
          <w:szCs w:val="22"/>
        </w:rPr>
      </w:pPr>
      <w:hyperlink w:anchor="_Toc528338540" w:history="1">
        <w:r w:rsidR="00CC7518" w:rsidRPr="00EC09FC">
          <w:rPr>
            <w:rStyle w:val="Hypertextovodkaz"/>
            <w:rFonts w:ascii="Segoe UI" w:hAnsi="Segoe UI" w:cs="Segoe UI"/>
          </w:rPr>
          <w:t>59.</w:t>
        </w:r>
        <w:r w:rsidR="00CC7518">
          <w:rPr>
            <w:rFonts w:ascii="Calibri" w:hAnsi="Calibri" w:cs="Times New Roman"/>
            <w:szCs w:val="22"/>
          </w:rPr>
          <w:tab/>
        </w:r>
        <w:r w:rsidR="00CC7518" w:rsidRPr="00EC09FC">
          <w:rPr>
            <w:rStyle w:val="Hypertextovodkaz"/>
            <w:rFonts w:ascii="Segoe UI" w:hAnsi="Segoe UI" w:cs="Segoe UI"/>
          </w:rPr>
          <w:t>POSTOUPENÍ</w:t>
        </w:r>
        <w:r w:rsidR="00CC7518">
          <w:rPr>
            <w:webHidden/>
          </w:rPr>
          <w:tab/>
        </w:r>
        <w:r w:rsidR="00165DEC">
          <w:rPr>
            <w:webHidden/>
          </w:rPr>
          <w:fldChar w:fldCharType="begin"/>
        </w:r>
        <w:r w:rsidR="00CC7518">
          <w:rPr>
            <w:webHidden/>
          </w:rPr>
          <w:instrText xml:space="preserve"> PAGEREF _Toc528338540 \h </w:instrText>
        </w:r>
        <w:r w:rsidR="00165DEC">
          <w:rPr>
            <w:webHidden/>
          </w:rPr>
        </w:r>
        <w:r w:rsidR="00165DEC">
          <w:rPr>
            <w:webHidden/>
          </w:rPr>
          <w:fldChar w:fldCharType="separate"/>
        </w:r>
        <w:r w:rsidR="001A0EB2">
          <w:rPr>
            <w:webHidden/>
          </w:rPr>
          <w:t>62</w:t>
        </w:r>
        <w:r w:rsidR="00165DEC">
          <w:rPr>
            <w:webHidden/>
          </w:rPr>
          <w:fldChar w:fldCharType="end"/>
        </w:r>
      </w:hyperlink>
    </w:p>
    <w:p w14:paraId="004584C7" w14:textId="4291FB41" w:rsidR="00CC7518" w:rsidRDefault="004532DA" w:rsidP="0080183C">
      <w:pPr>
        <w:pStyle w:val="Obsah2"/>
        <w:rPr>
          <w:rFonts w:ascii="Calibri" w:hAnsi="Calibri" w:cs="Times New Roman"/>
          <w:szCs w:val="22"/>
        </w:rPr>
      </w:pPr>
      <w:hyperlink w:anchor="_Toc528338541" w:history="1">
        <w:r w:rsidR="00CC7518" w:rsidRPr="00EC09FC">
          <w:rPr>
            <w:rStyle w:val="Hypertextovodkaz"/>
            <w:rFonts w:ascii="Segoe UI" w:hAnsi="Segoe UI" w:cs="Segoe UI"/>
          </w:rPr>
          <w:t>60.</w:t>
        </w:r>
        <w:r w:rsidR="00CC7518">
          <w:rPr>
            <w:rFonts w:ascii="Calibri" w:hAnsi="Calibri" w:cs="Times New Roman"/>
            <w:szCs w:val="22"/>
          </w:rPr>
          <w:tab/>
        </w:r>
        <w:r w:rsidR="00CC7518" w:rsidRPr="00EC09FC">
          <w:rPr>
            <w:rStyle w:val="Hypertextovodkaz"/>
            <w:rFonts w:ascii="Segoe UI" w:hAnsi="Segoe UI" w:cs="Segoe UI"/>
          </w:rPr>
          <w:t>JAZYK SMLOUVY</w:t>
        </w:r>
        <w:r w:rsidR="00CC7518">
          <w:rPr>
            <w:webHidden/>
          </w:rPr>
          <w:tab/>
        </w:r>
        <w:r w:rsidR="00165DEC">
          <w:rPr>
            <w:webHidden/>
          </w:rPr>
          <w:fldChar w:fldCharType="begin"/>
        </w:r>
        <w:r w:rsidR="00CC7518">
          <w:rPr>
            <w:webHidden/>
          </w:rPr>
          <w:instrText xml:space="preserve"> PAGEREF _Toc528338541 \h </w:instrText>
        </w:r>
        <w:r w:rsidR="00165DEC">
          <w:rPr>
            <w:webHidden/>
          </w:rPr>
        </w:r>
        <w:r w:rsidR="00165DEC">
          <w:rPr>
            <w:webHidden/>
          </w:rPr>
          <w:fldChar w:fldCharType="separate"/>
        </w:r>
        <w:r w:rsidR="001A0EB2">
          <w:rPr>
            <w:webHidden/>
          </w:rPr>
          <w:t>62</w:t>
        </w:r>
        <w:r w:rsidR="00165DEC">
          <w:rPr>
            <w:webHidden/>
          </w:rPr>
          <w:fldChar w:fldCharType="end"/>
        </w:r>
      </w:hyperlink>
    </w:p>
    <w:p w14:paraId="06036564" w14:textId="2472D6FB" w:rsidR="00CC7518" w:rsidRDefault="004532DA" w:rsidP="0080183C">
      <w:pPr>
        <w:pStyle w:val="Obsah2"/>
        <w:rPr>
          <w:rFonts w:ascii="Calibri" w:hAnsi="Calibri" w:cs="Times New Roman"/>
          <w:szCs w:val="22"/>
        </w:rPr>
      </w:pPr>
      <w:hyperlink w:anchor="_Toc528338542" w:history="1">
        <w:r w:rsidR="00CC7518" w:rsidRPr="00EC09FC">
          <w:rPr>
            <w:rStyle w:val="Hypertextovodkaz"/>
            <w:rFonts w:ascii="Segoe UI" w:hAnsi="Segoe UI" w:cs="Segoe UI"/>
          </w:rPr>
          <w:t>61.</w:t>
        </w:r>
        <w:r w:rsidR="00CC7518">
          <w:rPr>
            <w:rFonts w:ascii="Calibri" w:hAnsi="Calibri" w:cs="Times New Roman"/>
            <w:szCs w:val="22"/>
          </w:rPr>
          <w:tab/>
        </w:r>
        <w:r w:rsidR="00CC7518" w:rsidRPr="00EC09FC">
          <w:rPr>
            <w:rStyle w:val="Hypertextovodkaz"/>
            <w:rFonts w:ascii="Segoe UI" w:hAnsi="Segoe UI" w:cs="Segoe UI"/>
          </w:rPr>
          <w:t>VYHOTOVENÍ</w:t>
        </w:r>
        <w:r w:rsidR="00CC7518">
          <w:rPr>
            <w:webHidden/>
          </w:rPr>
          <w:tab/>
        </w:r>
        <w:r w:rsidR="00165DEC">
          <w:rPr>
            <w:webHidden/>
          </w:rPr>
          <w:fldChar w:fldCharType="begin"/>
        </w:r>
        <w:r w:rsidR="00CC7518">
          <w:rPr>
            <w:webHidden/>
          </w:rPr>
          <w:instrText xml:space="preserve"> PAGEREF _Toc528338542 \h </w:instrText>
        </w:r>
        <w:r w:rsidR="00165DEC">
          <w:rPr>
            <w:webHidden/>
          </w:rPr>
        </w:r>
        <w:r w:rsidR="00165DEC">
          <w:rPr>
            <w:webHidden/>
          </w:rPr>
          <w:fldChar w:fldCharType="separate"/>
        </w:r>
        <w:r w:rsidR="001A0EB2">
          <w:rPr>
            <w:webHidden/>
          </w:rPr>
          <w:t>62</w:t>
        </w:r>
        <w:r w:rsidR="00165DEC">
          <w:rPr>
            <w:webHidden/>
          </w:rPr>
          <w:fldChar w:fldCharType="end"/>
        </w:r>
      </w:hyperlink>
    </w:p>
    <w:p w14:paraId="4B556F6A" w14:textId="510C2020" w:rsidR="00CC7518" w:rsidRDefault="004532DA" w:rsidP="0080183C">
      <w:pPr>
        <w:pStyle w:val="Obsah2"/>
        <w:rPr>
          <w:rFonts w:ascii="Calibri" w:hAnsi="Calibri" w:cs="Times New Roman"/>
          <w:szCs w:val="22"/>
        </w:rPr>
      </w:pPr>
      <w:hyperlink w:anchor="_Toc528338543" w:history="1">
        <w:r w:rsidR="00CC7518" w:rsidRPr="00EC09FC">
          <w:rPr>
            <w:rStyle w:val="Hypertextovodkaz"/>
            <w:rFonts w:ascii="Segoe UI" w:hAnsi="Segoe UI" w:cs="Segoe UI"/>
          </w:rPr>
          <w:t>62.</w:t>
        </w:r>
        <w:r w:rsidR="00CC7518">
          <w:rPr>
            <w:rFonts w:ascii="Calibri" w:hAnsi="Calibri" w:cs="Times New Roman"/>
            <w:szCs w:val="22"/>
          </w:rPr>
          <w:tab/>
        </w:r>
        <w:r w:rsidR="00CC7518" w:rsidRPr="00EC09FC">
          <w:rPr>
            <w:rStyle w:val="Hypertextovodkaz"/>
            <w:rFonts w:ascii="Segoe UI" w:hAnsi="Segoe UI" w:cs="Segoe UI"/>
          </w:rPr>
          <w:t>ÚPLNÁ SMLOUVA</w:t>
        </w:r>
        <w:r w:rsidR="00CC7518">
          <w:rPr>
            <w:webHidden/>
          </w:rPr>
          <w:tab/>
        </w:r>
        <w:r w:rsidR="00165DEC">
          <w:rPr>
            <w:webHidden/>
          </w:rPr>
          <w:fldChar w:fldCharType="begin"/>
        </w:r>
        <w:r w:rsidR="00CC7518">
          <w:rPr>
            <w:webHidden/>
          </w:rPr>
          <w:instrText xml:space="preserve"> PAGEREF _Toc528338543 \h </w:instrText>
        </w:r>
        <w:r w:rsidR="00165DEC">
          <w:rPr>
            <w:webHidden/>
          </w:rPr>
        </w:r>
        <w:r w:rsidR="00165DEC">
          <w:rPr>
            <w:webHidden/>
          </w:rPr>
          <w:fldChar w:fldCharType="separate"/>
        </w:r>
        <w:r w:rsidR="001A0EB2">
          <w:rPr>
            <w:webHidden/>
          </w:rPr>
          <w:t>62</w:t>
        </w:r>
        <w:r w:rsidR="00165DEC">
          <w:rPr>
            <w:webHidden/>
          </w:rPr>
          <w:fldChar w:fldCharType="end"/>
        </w:r>
      </w:hyperlink>
    </w:p>
    <w:p w14:paraId="27A025AA" w14:textId="5AF5F6FD" w:rsidR="00CC7518" w:rsidRDefault="004532DA" w:rsidP="0080183C">
      <w:pPr>
        <w:pStyle w:val="Obsah2"/>
        <w:rPr>
          <w:rFonts w:ascii="Calibri" w:hAnsi="Calibri" w:cs="Times New Roman"/>
          <w:szCs w:val="22"/>
        </w:rPr>
      </w:pPr>
      <w:hyperlink w:anchor="_Toc528338544" w:history="1">
        <w:r w:rsidR="00CC7518" w:rsidRPr="00EC09FC">
          <w:rPr>
            <w:rStyle w:val="Hypertextovodkaz"/>
            <w:rFonts w:ascii="Segoe UI" w:hAnsi="Segoe UI" w:cs="Segoe UI"/>
          </w:rPr>
          <w:t>63.</w:t>
        </w:r>
        <w:r w:rsidR="00CC7518">
          <w:rPr>
            <w:rFonts w:ascii="Calibri" w:hAnsi="Calibri" w:cs="Times New Roman"/>
            <w:szCs w:val="22"/>
          </w:rPr>
          <w:tab/>
        </w:r>
        <w:r w:rsidR="00CC7518" w:rsidRPr="00EC09FC">
          <w:rPr>
            <w:rStyle w:val="Hypertextovodkaz"/>
            <w:rFonts w:ascii="Segoe UI" w:hAnsi="Segoe UI" w:cs="Segoe UI"/>
          </w:rPr>
          <w:t>DORUČOVÁNÍ</w:t>
        </w:r>
        <w:r w:rsidR="00CC7518">
          <w:rPr>
            <w:webHidden/>
          </w:rPr>
          <w:tab/>
        </w:r>
        <w:r w:rsidR="00165DEC">
          <w:rPr>
            <w:webHidden/>
          </w:rPr>
          <w:fldChar w:fldCharType="begin"/>
        </w:r>
        <w:r w:rsidR="00CC7518">
          <w:rPr>
            <w:webHidden/>
          </w:rPr>
          <w:instrText xml:space="preserve"> PAGEREF _Toc528338544 \h </w:instrText>
        </w:r>
        <w:r w:rsidR="00165DEC">
          <w:rPr>
            <w:webHidden/>
          </w:rPr>
        </w:r>
        <w:r w:rsidR="00165DEC">
          <w:rPr>
            <w:webHidden/>
          </w:rPr>
          <w:fldChar w:fldCharType="separate"/>
        </w:r>
        <w:r w:rsidR="001A0EB2">
          <w:rPr>
            <w:webHidden/>
          </w:rPr>
          <w:t>62</w:t>
        </w:r>
        <w:r w:rsidR="00165DEC">
          <w:rPr>
            <w:webHidden/>
          </w:rPr>
          <w:fldChar w:fldCharType="end"/>
        </w:r>
      </w:hyperlink>
    </w:p>
    <w:p w14:paraId="45D1AA86" w14:textId="25F05707" w:rsidR="00CC7518" w:rsidRDefault="004532DA" w:rsidP="0080183C">
      <w:pPr>
        <w:pStyle w:val="Obsah2"/>
        <w:rPr>
          <w:rFonts w:ascii="Calibri" w:hAnsi="Calibri" w:cs="Times New Roman"/>
          <w:szCs w:val="22"/>
        </w:rPr>
      </w:pPr>
      <w:hyperlink w:anchor="_Toc528338545" w:history="1">
        <w:r w:rsidR="00CC7518" w:rsidRPr="00EC09FC">
          <w:rPr>
            <w:rStyle w:val="Hypertextovodkaz"/>
            <w:rFonts w:ascii="Segoe UI" w:hAnsi="Segoe UI" w:cs="Segoe UI"/>
          </w:rPr>
          <w:t>64.</w:t>
        </w:r>
        <w:r w:rsidR="00CC7518">
          <w:rPr>
            <w:rFonts w:ascii="Calibri" w:hAnsi="Calibri" w:cs="Times New Roman"/>
            <w:szCs w:val="22"/>
          </w:rPr>
          <w:tab/>
        </w:r>
        <w:r w:rsidR="00CC7518" w:rsidRPr="00EC09FC">
          <w:rPr>
            <w:rStyle w:val="Hypertextovodkaz"/>
            <w:rFonts w:ascii="Segoe UI" w:hAnsi="Segoe UI" w:cs="Segoe UI"/>
          </w:rPr>
          <w:t>ODDĚLITELNOST</w:t>
        </w:r>
        <w:r w:rsidR="00CC7518">
          <w:rPr>
            <w:webHidden/>
          </w:rPr>
          <w:tab/>
        </w:r>
        <w:r w:rsidR="00165DEC">
          <w:rPr>
            <w:webHidden/>
          </w:rPr>
          <w:fldChar w:fldCharType="begin"/>
        </w:r>
        <w:r w:rsidR="00CC7518">
          <w:rPr>
            <w:webHidden/>
          </w:rPr>
          <w:instrText xml:space="preserve"> PAGEREF _Toc528338545 \h </w:instrText>
        </w:r>
        <w:r w:rsidR="00165DEC">
          <w:rPr>
            <w:webHidden/>
          </w:rPr>
        </w:r>
        <w:r w:rsidR="00165DEC">
          <w:rPr>
            <w:webHidden/>
          </w:rPr>
          <w:fldChar w:fldCharType="separate"/>
        </w:r>
        <w:r w:rsidR="001A0EB2">
          <w:rPr>
            <w:webHidden/>
          </w:rPr>
          <w:t>63</w:t>
        </w:r>
        <w:r w:rsidR="00165DEC">
          <w:rPr>
            <w:webHidden/>
          </w:rPr>
          <w:fldChar w:fldCharType="end"/>
        </w:r>
      </w:hyperlink>
    </w:p>
    <w:p w14:paraId="1787A043" w14:textId="62F2BBB7" w:rsidR="00CC7518" w:rsidRDefault="004532DA" w:rsidP="0080183C">
      <w:pPr>
        <w:pStyle w:val="Obsah2"/>
        <w:rPr>
          <w:rFonts w:ascii="Calibri" w:hAnsi="Calibri" w:cs="Times New Roman"/>
          <w:szCs w:val="22"/>
        </w:rPr>
      </w:pPr>
      <w:hyperlink w:anchor="_Toc528338546" w:history="1">
        <w:r w:rsidR="00CC7518" w:rsidRPr="00EC09FC">
          <w:rPr>
            <w:rStyle w:val="Hypertextovodkaz"/>
            <w:rFonts w:ascii="Segoe UI" w:hAnsi="Segoe UI" w:cs="Segoe UI"/>
          </w:rPr>
          <w:t>65.</w:t>
        </w:r>
        <w:r w:rsidR="00CC7518">
          <w:rPr>
            <w:rFonts w:ascii="Calibri" w:hAnsi="Calibri" w:cs="Times New Roman"/>
            <w:szCs w:val="22"/>
          </w:rPr>
          <w:tab/>
        </w:r>
        <w:r w:rsidR="00CC7518" w:rsidRPr="00EC09FC">
          <w:rPr>
            <w:rStyle w:val="Hypertextovodkaz"/>
            <w:rFonts w:ascii="Segoe UI" w:hAnsi="Segoe UI" w:cs="Segoe UI"/>
          </w:rPr>
          <w:t>OCHRANA OSOBNÍCH ÚDAJŮ</w:t>
        </w:r>
        <w:r w:rsidR="00CC7518">
          <w:rPr>
            <w:webHidden/>
          </w:rPr>
          <w:tab/>
        </w:r>
        <w:r w:rsidR="00165DEC">
          <w:rPr>
            <w:webHidden/>
          </w:rPr>
          <w:fldChar w:fldCharType="begin"/>
        </w:r>
        <w:r w:rsidR="00CC7518">
          <w:rPr>
            <w:webHidden/>
          </w:rPr>
          <w:instrText xml:space="preserve"> PAGEREF _Toc528338546 \h </w:instrText>
        </w:r>
        <w:r w:rsidR="00165DEC">
          <w:rPr>
            <w:webHidden/>
          </w:rPr>
        </w:r>
        <w:r w:rsidR="00165DEC">
          <w:rPr>
            <w:webHidden/>
          </w:rPr>
          <w:fldChar w:fldCharType="separate"/>
        </w:r>
        <w:r w:rsidR="001A0EB2">
          <w:rPr>
            <w:webHidden/>
          </w:rPr>
          <w:t>63</w:t>
        </w:r>
        <w:r w:rsidR="00165DEC">
          <w:rPr>
            <w:webHidden/>
          </w:rPr>
          <w:fldChar w:fldCharType="end"/>
        </w:r>
      </w:hyperlink>
    </w:p>
    <w:p w14:paraId="491BEC0D" w14:textId="32EA69BF" w:rsidR="00CC7518" w:rsidRDefault="004532DA" w:rsidP="0080183C">
      <w:pPr>
        <w:pStyle w:val="Obsah2"/>
        <w:rPr>
          <w:rFonts w:ascii="Calibri" w:hAnsi="Calibri" w:cs="Times New Roman"/>
          <w:szCs w:val="22"/>
        </w:rPr>
      </w:pPr>
      <w:hyperlink w:anchor="_Toc528338547" w:history="1">
        <w:r w:rsidR="00CC7518" w:rsidRPr="00EC09FC">
          <w:rPr>
            <w:rStyle w:val="Hypertextovodkaz"/>
            <w:rFonts w:ascii="Segoe UI" w:hAnsi="Segoe UI" w:cs="Segoe UI"/>
          </w:rPr>
          <w:t>66.</w:t>
        </w:r>
        <w:r w:rsidR="00CC7518">
          <w:rPr>
            <w:rFonts w:ascii="Calibri" w:hAnsi="Calibri" w:cs="Times New Roman"/>
            <w:szCs w:val="22"/>
          </w:rPr>
          <w:tab/>
        </w:r>
        <w:r w:rsidR="00CC7518" w:rsidRPr="00EC09FC">
          <w:rPr>
            <w:rStyle w:val="Hypertextovodkaz"/>
            <w:rFonts w:ascii="Segoe UI" w:hAnsi="Segoe UI" w:cs="Segoe UI"/>
          </w:rPr>
          <w:t>ROZHODNÉ PRÁVO A OBČANSKÝ ZÁKONÍK</w:t>
        </w:r>
        <w:r w:rsidR="00CC7518">
          <w:rPr>
            <w:webHidden/>
          </w:rPr>
          <w:tab/>
        </w:r>
        <w:r w:rsidR="00165DEC">
          <w:rPr>
            <w:webHidden/>
          </w:rPr>
          <w:fldChar w:fldCharType="begin"/>
        </w:r>
        <w:r w:rsidR="00CC7518">
          <w:rPr>
            <w:webHidden/>
          </w:rPr>
          <w:instrText xml:space="preserve"> PAGEREF _Toc528338547 \h </w:instrText>
        </w:r>
        <w:r w:rsidR="00165DEC">
          <w:rPr>
            <w:webHidden/>
          </w:rPr>
        </w:r>
        <w:r w:rsidR="00165DEC">
          <w:rPr>
            <w:webHidden/>
          </w:rPr>
          <w:fldChar w:fldCharType="separate"/>
        </w:r>
        <w:r w:rsidR="001A0EB2">
          <w:rPr>
            <w:webHidden/>
          </w:rPr>
          <w:t>63</w:t>
        </w:r>
        <w:r w:rsidR="00165DEC">
          <w:rPr>
            <w:webHidden/>
          </w:rPr>
          <w:fldChar w:fldCharType="end"/>
        </w:r>
      </w:hyperlink>
    </w:p>
    <w:p w14:paraId="4F3B9406" w14:textId="6FFB00CA" w:rsidR="00CC7518" w:rsidRDefault="004532DA" w:rsidP="0080183C">
      <w:pPr>
        <w:pStyle w:val="Obsah2"/>
        <w:rPr>
          <w:rFonts w:ascii="Calibri" w:hAnsi="Calibri" w:cs="Times New Roman"/>
          <w:szCs w:val="22"/>
        </w:rPr>
      </w:pPr>
      <w:hyperlink w:anchor="_Toc528338549" w:history="1">
        <w:r w:rsidR="00CC7518" w:rsidRPr="00EC09FC">
          <w:rPr>
            <w:rStyle w:val="Hypertextovodkaz"/>
            <w:rFonts w:ascii="Segoe UI" w:hAnsi="Segoe UI" w:cs="Segoe UI"/>
          </w:rPr>
          <w:t>67.</w:t>
        </w:r>
        <w:r w:rsidR="00CC7518">
          <w:rPr>
            <w:rFonts w:ascii="Calibri" w:hAnsi="Calibri" w:cs="Times New Roman"/>
            <w:szCs w:val="22"/>
          </w:rPr>
          <w:tab/>
        </w:r>
        <w:r w:rsidR="00CC7518" w:rsidRPr="00EC09FC">
          <w:rPr>
            <w:rStyle w:val="Hypertextovodkaz"/>
            <w:rFonts w:ascii="Segoe UI" w:hAnsi="Segoe UI" w:cs="Segoe UI"/>
          </w:rPr>
          <w:t>ESKALACE A ŘEŠENÍ SPORŮ</w:t>
        </w:r>
        <w:r w:rsidR="00CC7518">
          <w:rPr>
            <w:webHidden/>
          </w:rPr>
          <w:tab/>
        </w:r>
        <w:r w:rsidR="00165DEC">
          <w:rPr>
            <w:webHidden/>
          </w:rPr>
          <w:fldChar w:fldCharType="begin"/>
        </w:r>
        <w:r w:rsidR="00CC7518">
          <w:rPr>
            <w:webHidden/>
          </w:rPr>
          <w:instrText xml:space="preserve"> PAGEREF _Toc528338549 \h </w:instrText>
        </w:r>
        <w:r w:rsidR="00165DEC">
          <w:rPr>
            <w:webHidden/>
          </w:rPr>
        </w:r>
        <w:r w:rsidR="00165DEC">
          <w:rPr>
            <w:webHidden/>
          </w:rPr>
          <w:fldChar w:fldCharType="separate"/>
        </w:r>
        <w:r w:rsidR="001A0EB2">
          <w:rPr>
            <w:webHidden/>
          </w:rPr>
          <w:t>64</w:t>
        </w:r>
        <w:r w:rsidR="00165DEC">
          <w:rPr>
            <w:webHidden/>
          </w:rPr>
          <w:fldChar w:fldCharType="end"/>
        </w:r>
      </w:hyperlink>
    </w:p>
    <w:p w14:paraId="3BAA9A33" w14:textId="790460A2" w:rsidR="00CC7518" w:rsidRDefault="004532DA" w:rsidP="0080183C">
      <w:pPr>
        <w:pStyle w:val="Obsah2"/>
        <w:rPr>
          <w:rFonts w:ascii="Calibri" w:hAnsi="Calibri" w:cs="Times New Roman"/>
          <w:szCs w:val="22"/>
        </w:rPr>
      </w:pPr>
      <w:hyperlink w:anchor="_Toc528338550" w:history="1">
        <w:r w:rsidR="00CC7518" w:rsidRPr="00EC09FC">
          <w:rPr>
            <w:rStyle w:val="Hypertextovodkaz"/>
            <w:rFonts w:ascii="Segoe UI" w:hAnsi="Segoe UI" w:cs="Segoe UI"/>
          </w:rPr>
          <w:t>68.</w:t>
        </w:r>
        <w:r w:rsidR="00CC7518">
          <w:rPr>
            <w:rFonts w:ascii="Calibri" w:hAnsi="Calibri" w:cs="Times New Roman"/>
            <w:szCs w:val="22"/>
          </w:rPr>
          <w:tab/>
        </w:r>
        <w:r w:rsidR="00CC7518" w:rsidRPr="00EC09FC">
          <w:rPr>
            <w:rStyle w:val="Hypertextovodkaz"/>
            <w:rFonts w:ascii="Segoe UI" w:hAnsi="Segoe UI" w:cs="Segoe UI"/>
          </w:rPr>
          <w:t>ZMĚNY SMLOUVY dodatkem ke smlouvě</w:t>
        </w:r>
        <w:r w:rsidR="00CC7518">
          <w:rPr>
            <w:webHidden/>
          </w:rPr>
          <w:tab/>
        </w:r>
        <w:r w:rsidR="00165DEC">
          <w:rPr>
            <w:webHidden/>
          </w:rPr>
          <w:fldChar w:fldCharType="begin"/>
        </w:r>
        <w:r w:rsidR="00CC7518">
          <w:rPr>
            <w:webHidden/>
          </w:rPr>
          <w:instrText xml:space="preserve"> PAGEREF _Toc528338550 \h </w:instrText>
        </w:r>
        <w:r w:rsidR="00165DEC">
          <w:rPr>
            <w:webHidden/>
          </w:rPr>
        </w:r>
        <w:r w:rsidR="00165DEC">
          <w:rPr>
            <w:webHidden/>
          </w:rPr>
          <w:fldChar w:fldCharType="separate"/>
        </w:r>
        <w:r w:rsidR="001A0EB2">
          <w:rPr>
            <w:webHidden/>
          </w:rPr>
          <w:t>64</w:t>
        </w:r>
        <w:r w:rsidR="00165DEC">
          <w:rPr>
            <w:webHidden/>
          </w:rPr>
          <w:fldChar w:fldCharType="end"/>
        </w:r>
      </w:hyperlink>
    </w:p>
    <w:p w14:paraId="1AEA5F36" w14:textId="53D532A1" w:rsidR="00CC7518" w:rsidRDefault="004532DA" w:rsidP="0080183C">
      <w:pPr>
        <w:pStyle w:val="Obsah2"/>
        <w:rPr>
          <w:rFonts w:ascii="Calibri" w:hAnsi="Calibri" w:cs="Times New Roman"/>
          <w:szCs w:val="22"/>
        </w:rPr>
      </w:pPr>
      <w:hyperlink w:anchor="_Toc528338551" w:history="1">
        <w:r w:rsidR="00CC7518" w:rsidRPr="00EC09FC">
          <w:rPr>
            <w:rStyle w:val="Hypertextovodkaz"/>
            <w:rFonts w:ascii="Segoe UI" w:hAnsi="Segoe UI" w:cs="Segoe UI"/>
          </w:rPr>
          <w:t>69.</w:t>
        </w:r>
        <w:r w:rsidR="00CC7518">
          <w:rPr>
            <w:rFonts w:ascii="Calibri" w:hAnsi="Calibri" w:cs="Times New Roman"/>
            <w:szCs w:val="22"/>
          </w:rPr>
          <w:tab/>
        </w:r>
        <w:r w:rsidR="00CC7518" w:rsidRPr="00EC09FC">
          <w:rPr>
            <w:rStyle w:val="Hypertextovodkaz"/>
            <w:rFonts w:ascii="Segoe UI" w:hAnsi="Segoe UI" w:cs="Segoe UI"/>
          </w:rPr>
          <w:t>ZMĚNY SMLOUVY smluvním protokolem</w:t>
        </w:r>
        <w:r w:rsidR="00CC7518">
          <w:rPr>
            <w:webHidden/>
          </w:rPr>
          <w:tab/>
        </w:r>
        <w:r w:rsidR="00165DEC">
          <w:rPr>
            <w:webHidden/>
          </w:rPr>
          <w:fldChar w:fldCharType="begin"/>
        </w:r>
        <w:r w:rsidR="00CC7518">
          <w:rPr>
            <w:webHidden/>
          </w:rPr>
          <w:instrText xml:space="preserve"> PAGEREF _Toc528338551 \h </w:instrText>
        </w:r>
        <w:r w:rsidR="00165DEC">
          <w:rPr>
            <w:webHidden/>
          </w:rPr>
        </w:r>
        <w:r w:rsidR="00165DEC">
          <w:rPr>
            <w:webHidden/>
          </w:rPr>
          <w:fldChar w:fldCharType="separate"/>
        </w:r>
        <w:r w:rsidR="001A0EB2">
          <w:rPr>
            <w:webHidden/>
          </w:rPr>
          <w:t>64</w:t>
        </w:r>
        <w:r w:rsidR="00165DEC">
          <w:rPr>
            <w:webHidden/>
          </w:rPr>
          <w:fldChar w:fldCharType="end"/>
        </w:r>
      </w:hyperlink>
    </w:p>
    <w:p w14:paraId="2C535570" w14:textId="52CA3756" w:rsidR="00CC7518" w:rsidRDefault="004532DA" w:rsidP="0080183C">
      <w:pPr>
        <w:pStyle w:val="Obsah2"/>
        <w:rPr>
          <w:rFonts w:ascii="Calibri" w:hAnsi="Calibri" w:cs="Times New Roman"/>
          <w:szCs w:val="22"/>
        </w:rPr>
      </w:pPr>
      <w:hyperlink w:anchor="_Toc528338552" w:history="1">
        <w:r w:rsidR="00CC7518" w:rsidRPr="00EC09FC">
          <w:rPr>
            <w:rStyle w:val="Hypertextovodkaz"/>
            <w:rFonts w:ascii="Segoe UI" w:hAnsi="Segoe UI" w:cs="Segoe UI"/>
          </w:rPr>
          <w:t>70.</w:t>
        </w:r>
        <w:r w:rsidR="00CC7518">
          <w:rPr>
            <w:rFonts w:ascii="Calibri" w:hAnsi="Calibri" w:cs="Times New Roman"/>
            <w:szCs w:val="22"/>
          </w:rPr>
          <w:tab/>
        </w:r>
        <w:r w:rsidR="00CC7518" w:rsidRPr="00EC09FC">
          <w:rPr>
            <w:rStyle w:val="Hypertextovodkaz"/>
            <w:rFonts w:ascii="Segoe UI" w:hAnsi="Segoe UI" w:cs="Segoe UI"/>
          </w:rPr>
          <w:t>NÁKLADY A VÝDAJE STRAN</w:t>
        </w:r>
        <w:r w:rsidR="00CC7518">
          <w:rPr>
            <w:webHidden/>
          </w:rPr>
          <w:tab/>
        </w:r>
        <w:r w:rsidR="00165DEC">
          <w:rPr>
            <w:webHidden/>
          </w:rPr>
          <w:fldChar w:fldCharType="begin"/>
        </w:r>
        <w:r w:rsidR="00CC7518">
          <w:rPr>
            <w:webHidden/>
          </w:rPr>
          <w:instrText xml:space="preserve"> PAGEREF _Toc528338552 \h </w:instrText>
        </w:r>
        <w:r w:rsidR="00165DEC">
          <w:rPr>
            <w:webHidden/>
          </w:rPr>
        </w:r>
        <w:r w:rsidR="00165DEC">
          <w:rPr>
            <w:webHidden/>
          </w:rPr>
          <w:fldChar w:fldCharType="separate"/>
        </w:r>
        <w:r w:rsidR="001A0EB2">
          <w:rPr>
            <w:webHidden/>
          </w:rPr>
          <w:t>64</w:t>
        </w:r>
        <w:r w:rsidR="00165DEC">
          <w:rPr>
            <w:webHidden/>
          </w:rPr>
          <w:fldChar w:fldCharType="end"/>
        </w:r>
      </w:hyperlink>
    </w:p>
    <w:p w14:paraId="140173B8" w14:textId="6348F5B7" w:rsidR="00CC7518" w:rsidRDefault="004532DA" w:rsidP="0080183C">
      <w:pPr>
        <w:pStyle w:val="Obsah2"/>
        <w:rPr>
          <w:rFonts w:ascii="Calibri" w:hAnsi="Calibri" w:cs="Times New Roman"/>
          <w:szCs w:val="22"/>
        </w:rPr>
      </w:pPr>
      <w:hyperlink w:anchor="_Toc528338553" w:history="1">
        <w:r w:rsidR="00CC7518" w:rsidRPr="00EC09FC">
          <w:rPr>
            <w:rStyle w:val="Hypertextovodkaz"/>
            <w:rFonts w:ascii="Segoe UI" w:hAnsi="Segoe UI" w:cs="Segoe UI"/>
          </w:rPr>
          <w:t>71.</w:t>
        </w:r>
        <w:r w:rsidR="00CC7518">
          <w:rPr>
            <w:rFonts w:ascii="Calibri" w:hAnsi="Calibri" w:cs="Times New Roman"/>
            <w:szCs w:val="22"/>
          </w:rPr>
          <w:tab/>
        </w:r>
        <w:r w:rsidR="00CC7518" w:rsidRPr="00EC09FC">
          <w:rPr>
            <w:rStyle w:val="Hypertextovodkaz"/>
            <w:rFonts w:ascii="Segoe UI" w:hAnsi="Segoe UI" w:cs="Segoe UI"/>
          </w:rPr>
          <w:t>KONFLIKT V PŘÍPADĚ EXISTENCE VÍCE SMLUV</w:t>
        </w:r>
        <w:r w:rsidR="00CC7518">
          <w:rPr>
            <w:webHidden/>
          </w:rPr>
          <w:tab/>
        </w:r>
        <w:r w:rsidR="00165DEC">
          <w:rPr>
            <w:webHidden/>
          </w:rPr>
          <w:fldChar w:fldCharType="begin"/>
        </w:r>
        <w:r w:rsidR="00CC7518">
          <w:rPr>
            <w:webHidden/>
          </w:rPr>
          <w:instrText xml:space="preserve"> PAGEREF _Toc528338553 \h </w:instrText>
        </w:r>
        <w:r w:rsidR="00165DEC">
          <w:rPr>
            <w:webHidden/>
          </w:rPr>
        </w:r>
        <w:r w:rsidR="00165DEC">
          <w:rPr>
            <w:webHidden/>
          </w:rPr>
          <w:fldChar w:fldCharType="separate"/>
        </w:r>
        <w:r w:rsidR="001A0EB2">
          <w:rPr>
            <w:webHidden/>
          </w:rPr>
          <w:t>64</w:t>
        </w:r>
        <w:r w:rsidR="00165DEC">
          <w:rPr>
            <w:webHidden/>
          </w:rPr>
          <w:fldChar w:fldCharType="end"/>
        </w:r>
      </w:hyperlink>
    </w:p>
    <w:p w14:paraId="16C11F01" w14:textId="426945EF" w:rsidR="00CC7518" w:rsidRDefault="004532DA" w:rsidP="0080183C">
      <w:pPr>
        <w:pStyle w:val="Obsah2"/>
        <w:rPr>
          <w:rFonts w:ascii="Calibri" w:hAnsi="Calibri" w:cs="Times New Roman"/>
          <w:szCs w:val="22"/>
        </w:rPr>
      </w:pPr>
      <w:hyperlink w:anchor="_Toc528338554" w:history="1">
        <w:r w:rsidR="00CC7518" w:rsidRPr="00EC09FC">
          <w:rPr>
            <w:rStyle w:val="Hypertextovodkaz"/>
            <w:rFonts w:ascii="Segoe UI" w:hAnsi="Segoe UI" w:cs="Segoe UI"/>
          </w:rPr>
          <w:t>72.</w:t>
        </w:r>
        <w:r w:rsidR="00CC7518">
          <w:rPr>
            <w:rFonts w:ascii="Calibri" w:hAnsi="Calibri" w:cs="Times New Roman"/>
            <w:szCs w:val="22"/>
          </w:rPr>
          <w:tab/>
        </w:r>
        <w:r w:rsidR="00CC7518" w:rsidRPr="00EC09FC">
          <w:rPr>
            <w:rStyle w:val="Hypertextovodkaz"/>
            <w:rFonts w:ascii="Segoe UI" w:hAnsi="Segoe UI" w:cs="Segoe UI"/>
          </w:rPr>
          <w:t>ÚROK Z PRODLENÍ</w:t>
        </w:r>
        <w:r w:rsidR="00CC7518">
          <w:rPr>
            <w:webHidden/>
          </w:rPr>
          <w:tab/>
        </w:r>
        <w:r w:rsidR="00165DEC">
          <w:rPr>
            <w:webHidden/>
          </w:rPr>
          <w:fldChar w:fldCharType="begin"/>
        </w:r>
        <w:r w:rsidR="00CC7518">
          <w:rPr>
            <w:webHidden/>
          </w:rPr>
          <w:instrText xml:space="preserve"> PAGEREF _Toc528338554 \h </w:instrText>
        </w:r>
        <w:r w:rsidR="00165DEC">
          <w:rPr>
            <w:webHidden/>
          </w:rPr>
        </w:r>
        <w:r w:rsidR="00165DEC">
          <w:rPr>
            <w:webHidden/>
          </w:rPr>
          <w:fldChar w:fldCharType="separate"/>
        </w:r>
        <w:r w:rsidR="001A0EB2">
          <w:rPr>
            <w:webHidden/>
          </w:rPr>
          <w:t>65</w:t>
        </w:r>
        <w:r w:rsidR="00165DEC">
          <w:rPr>
            <w:webHidden/>
          </w:rPr>
          <w:fldChar w:fldCharType="end"/>
        </w:r>
      </w:hyperlink>
    </w:p>
    <w:p w14:paraId="09CF35F2" w14:textId="20C35ED1" w:rsidR="00CC7518" w:rsidRDefault="004532DA" w:rsidP="0080183C">
      <w:pPr>
        <w:pStyle w:val="Obsah2"/>
        <w:rPr>
          <w:rFonts w:ascii="Calibri" w:hAnsi="Calibri" w:cs="Times New Roman"/>
          <w:szCs w:val="22"/>
        </w:rPr>
      </w:pPr>
      <w:hyperlink w:anchor="_Toc528338555" w:history="1">
        <w:r w:rsidR="00CC7518" w:rsidRPr="00EC09FC">
          <w:rPr>
            <w:rStyle w:val="Hypertextovodkaz"/>
            <w:rFonts w:ascii="Segoe UI" w:hAnsi="Segoe UI" w:cs="Segoe UI"/>
          </w:rPr>
          <w:t>73.</w:t>
        </w:r>
        <w:r w:rsidR="00CC7518">
          <w:rPr>
            <w:rFonts w:ascii="Calibri" w:hAnsi="Calibri" w:cs="Times New Roman"/>
            <w:szCs w:val="22"/>
          </w:rPr>
          <w:tab/>
        </w:r>
        <w:r w:rsidR="00CC7518" w:rsidRPr="00EC09FC">
          <w:rPr>
            <w:rStyle w:val="Hypertextovodkaz"/>
            <w:rFonts w:ascii="Segoe UI" w:hAnsi="Segoe UI" w:cs="Segoe UI"/>
          </w:rPr>
          <w:t>podpisy</w:t>
        </w:r>
        <w:r w:rsidR="00CC7518">
          <w:rPr>
            <w:webHidden/>
          </w:rPr>
          <w:tab/>
        </w:r>
        <w:r w:rsidR="00165DEC">
          <w:rPr>
            <w:webHidden/>
          </w:rPr>
          <w:fldChar w:fldCharType="begin"/>
        </w:r>
        <w:r w:rsidR="00CC7518">
          <w:rPr>
            <w:webHidden/>
          </w:rPr>
          <w:instrText xml:space="preserve"> PAGEREF _Toc528338555 \h </w:instrText>
        </w:r>
        <w:r w:rsidR="00165DEC">
          <w:rPr>
            <w:webHidden/>
          </w:rPr>
        </w:r>
        <w:r w:rsidR="00165DEC">
          <w:rPr>
            <w:webHidden/>
          </w:rPr>
          <w:fldChar w:fldCharType="separate"/>
        </w:r>
        <w:r w:rsidR="001A0EB2">
          <w:rPr>
            <w:webHidden/>
          </w:rPr>
          <w:t>65</w:t>
        </w:r>
        <w:r w:rsidR="00165DEC">
          <w:rPr>
            <w:webHidden/>
          </w:rPr>
          <w:fldChar w:fldCharType="end"/>
        </w:r>
      </w:hyperlink>
    </w:p>
    <w:p w14:paraId="6D552A73" w14:textId="33418673" w:rsidR="003D616A" w:rsidRDefault="00165DEC" w:rsidP="00BE289C">
      <w:pPr>
        <w:ind w:left="110"/>
        <w:jc w:val="center"/>
        <w:rPr>
          <w:rFonts w:ascii="Segoe UI" w:hAnsi="Segoe UI" w:cs="Segoe UI"/>
          <w:szCs w:val="20"/>
        </w:rPr>
      </w:pPr>
      <w:r w:rsidRPr="008F1B04">
        <w:rPr>
          <w:rFonts w:ascii="Segoe UI" w:hAnsi="Segoe UI" w:cs="Segoe UI"/>
          <w:szCs w:val="20"/>
        </w:rPr>
        <w:fldChar w:fldCharType="end"/>
      </w:r>
    </w:p>
    <w:p w14:paraId="774A7E0D" w14:textId="77777777" w:rsidR="00D57371" w:rsidRPr="00BE289C" w:rsidRDefault="00D57371" w:rsidP="00BE289C">
      <w:pPr>
        <w:ind w:left="110"/>
        <w:jc w:val="center"/>
        <w:rPr>
          <w:rFonts w:ascii="Segoe UI" w:hAnsi="Segoe UI" w:cs="Segoe UI"/>
          <w:b/>
        </w:rPr>
      </w:pPr>
      <w:r w:rsidRPr="00BE289C">
        <w:rPr>
          <w:rFonts w:ascii="Segoe UI" w:hAnsi="Segoe UI" w:cs="Segoe UI"/>
          <w:b/>
        </w:rPr>
        <w:t xml:space="preserve">SEZNAM PŘÍLOH KE KONCESNÍ SMLOUVĚ </w:t>
      </w:r>
    </w:p>
    <w:p w14:paraId="7FD2B7B9" w14:textId="77777777" w:rsidR="00D57371" w:rsidRPr="004450A8" w:rsidRDefault="00D57371" w:rsidP="0084575C">
      <w:pPr>
        <w:pStyle w:val="Odrky1"/>
        <w:numPr>
          <w:ilvl w:val="0"/>
          <w:numId w:val="0"/>
        </w:numPr>
        <w:spacing w:before="120" w:after="120" w:line="276" w:lineRule="auto"/>
        <w:rPr>
          <w:rFonts w:ascii="Segoe UI" w:hAnsi="Segoe UI" w:cs="Segoe UI"/>
          <w:b/>
          <w:szCs w:val="21"/>
          <w:lang w:val="cs-CZ"/>
        </w:rPr>
      </w:pPr>
      <w:r w:rsidRPr="004450A8">
        <w:rPr>
          <w:rFonts w:ascii="Segoe UI" w:hAnsi="Segoe UI" w:cs="Segoe UI"/>
          <w:b/>
          <w:szCs w:val="21"/>
          <w:lang w:val="cs-CZ"/>
        </w:rPr>
        <w:t>PŘÍLOHA 1</w:t>
      </w:r>
      <w:r w:rsidRPr="004450A8">
        <w:rPr>
          <w:rFonts w:ascii="Segoe UI" w:hAnsi="Segoe UI" w:cs="Segoe UI"/>
          <w:b/>
          <w:szCs w:val="21"/>
          <w:lang w:val="cs-CZ"/>
        </w:rPr>
        <w:tab/>
        <w:t>DEFINICE</w:t>
      </w:r>
    </w:p>
    <w:p w14:paraId="51DF2FEA" w14:textId="77777777" w:rsidR="00D57371" w:rsidRPr="004450A8" w:rsidRDefault="00D57371" w:rsidP="0084575C">
      <w:pPr>
        <w:pStyle w:val="Odrky1"/>
        <w:numPr>
          <w:ilvl w:val="0"/>
          <w:numId w:val="0"/>
        </w:numPr>
        <w:spacing w:before="120" w:after="120" w:line="276" w:lineRule="auto"/>
        <w:rPr>
          <w:rFonts w:ascii="Segoe UI" w:hAnsi="Segoe UI" w:cs="Segoe UI"/>
          <w:b/>
          <w:caps/>
          <w:szCs w:val="21"/>
          <w:lang w:val="cs-CZ"/>
        </w:rPr>
      </w:pPr>
      <w:r w:rsidRPr="004450A8">
        <w:rPr>
          <w:rFonts w:ascii="Segoe UI" w:hAnsi="Segoe UI" w:cs="Segoe UI"/>
          <w:b/>
          <w:szCs w:val="21"/>
          <w:lang w:val="cs-CZ"/>
        </w:rPr>
        <w:t xml:space="preserve">PŘÍLOHA </w:t>
      </w:r>
      <w:r w:rsidR="00FB7984" w:rsidRPr="004450A8">
        <w:rPr>
          <w:rFonts w:ascii="Segoe UI" w:hAnsi="Segoe UI" w:cs="Segoe UI"/>
          <w:b/>
          <w:szCs w:val="21"/>
          <w:lang w:val="cs-CZ"/>
        </w:rPr>
        <w:t>2</w:t>
      </w:r>
      <w:r w:rsidRPr="004450A8">
        <w:rPr>
          <w:rFonts w:ascii="Segoe UI" w:hAnsi="Segoe UI" w:cs="Segoe UI"/>
          <w:b/>
          <w:szCs w:val="21"/>
          <w:lang w:val="cs-CZ"/>
        </w:rPr>
        <w:tab/>
      </w:r>
      <w:r w:rsidR="0093108F" w:rsidRPr="004450A8">
        <w:rPr>
          <w:rFonts w:ascii="Segoe UI" w:hAnsi="Segoe UI" w:cs="Segoe UI"/>
          <w:b/>
          <w:caps/>
          <w:szCs w:val="21"/>
          <w:lang w:val="cs-CZ"/>
        </w:rPr>
        <w:t>Vymezení předmětu nájmu</w:t>
      </w:r>
    </w:p>
    <w:p w14:paraId="7A3DF9A6" w14:textId="77777777" w:rsidR="00D57371" w:rsidRPr="004450A8" w:rsidRDefault="00D57371" w:rsidP="0084575C">
      <w:pPr>
        <w:pStyle w:val="Odrky1"/>
        <w:numPr>
          <w:ilvl w:val="0"/>
          <w:numId w:val="0"/>
        </w:numPr>
        <w:spacing w:before="120" w:after="120" w:line="276" w:lineRule="auto"/>
        <w:rPr>
          <w:rFonts w:ascii="Segoe UI" w:hAnsi="Segoe UI" w:cs="Segoe UI"/>
          <w:b/>
          <w:szCs w:val="21"/>
          <w:lang w:val="cs-CZ"/>
        </w:rPr>
      </w:pPr>
      <w:r w:rsidRPr="004450A8">
        <w:rPr>
          <w:rFonts w:ascii="Segoe UI" w:hAnsi="Segoe UI" w:cs="Segoe UI"/>
          <w:b/>
          <w:szCs w:val="21"/>
          <w:lang w:val="cs-CZ"/>
        </w:rPr>
        <w:t xml:space="preserve">PŘÍLOHA </w:t>
      </w:r>
      <w:r w:rsidR="00FB7984" w:rsidRPr="004450A8">
        <w:rPr>
          <w:rFonts w:ascii="Segoe UI" w:hAnsi="Segoe UI" w:cs="Segoe UI"/>
          <w:b/>
          <w:szCs w:val="21"/>
          <w:lang w:val="cs-CZ"/>
        </w:rPr>
        <w:t>3</w:t>
      </w:r>
      <w:r w:rsidRPr="004450A8">
        <w:rPr>
          <w:rFonts w:ascii="Segoe UI" w:hAnsi="Segoe UI" w:cs="Segoe UI"/>
          <w:b/>
          <w:szCs w:val="21"/>
          <w:lang w:val="cs-CZ"/>
        </w:rPr>
        <w:tab/>
        <w:t>PŘEDMĚTY DUŠEVNÍHO VLASTNICTVÍ</w:t>
      </w:r>
    </w:p>
    <w:p w14:paraId="369F46BF" w14:textId="77777777" w:rsidR="00D57371" w:rsidRPr="004450A8" w:rsidRDefault="00D57371" w:rsidP="0084575C">
      <w:pPr>
        <w:pStyle w:val="Odrky1"/>
        <w:numPr>
          <w:ilvl w:val="0"/>
          <w:numId w:val="0"/>
        </w:numPr>
        <w:spacing w:before="120" w:after="120" w:line="276" w:lineRule="auto"/>
        <w:rPr>
          <w:rFonts w:ascii="Segoe UI" w:hAnsi="Segoe UI" w:cs="Segoe UI"/>
          <w:b/>
          <w:szCs w:val="21"/>
          <w:lang w:val="cs-CZ"/>
        </w:rPr>
      </w:pPr>
      <w:r w:rsidRPr="004450A8">
        <w:rPr>
          <w:rFonts w:ascii="Segoe UI" w:hAnsi="Segoe UI" w:cs="Segoe UI"/>
          <w:b/>
          <w:szCs w:val="21"/>
          <w:lang w:val="cs-CZ"/>
        </w:rPr>
        <w:t xml:space="preserve">PŘÍLOHA </w:t>
      </w:r>
      <w:r w:rsidR="001B185D" w:rsidRPr="004450A8">
        <w:rPr>
          <w:rFonts w:ascii="Segoe UI" w:hAnsi="Segoe UI" w:cs="Segoe UI"/>
          <w:b/>
          <w:szCs w:val="21"/>
          <w:lang w:val="cs-CZ"/>
        </w:rPr>
        <w:t>4</w:t>
      </w:r>
      <w:r w:rsidRPr="004450A8">
        <w:rPr>
          <w:rFonts w:ascii="Segoe UI" w:hAnsi="Segoe UI" w:cs="Segoe UI"/>
          <w:b/>
          <w:szCs w:val="21"/>
          <w:lang w:val="cs-CZ"/>
        </w:rPr>
        <w:tab/>
        <w:t>VÝKONOVÉ UKAZATELE</w:t>
      </w:r>
    </w:p>
    <w:p w14:paraId="1769E787" w14:textId="65E2F805" w:rsidR="00D57371" w:rsidRPr="004450A8" w:rsidRDefault="00D57371" w:rsidP="0084575C">
      <w:pPr>
        <w:pStyle w:val="Odrky1"/>
        <w:numPr>
          <w:ilvl w:val="0"/>
          <w:numId w:val="0"/>
        </w:numPr>
        <w:spacing w:before="120" w:after="120" w:line="276" w:lineRule="auto"/>
        <w:ind w:left="1440" w:hanging="1440"/>
        <w:rPr>
          <w:rFonts w:ascii="Segoe UI" w:hAnsi="Segoe UI" w:cs="Segoe UI"/>
          <w:b/>
          <w:szCs w:val="21"/>
          <w:lang w:val="cs-CZ"/>
        </w:rPr>
      </w:pPr>
      <w:r w:rsidRPr="004450A8">
        <w:rPr>
          <w:rFonts w:ascii="Segoe UI" w:hAnsi="Segoe UI" w:cs="Segoe UI"/>
          <w:b/>
          <w:szCs w:val="21"/>
          <w:lang w:val="cs-CZ"/>
        </w:rPr>
        <w:t xml:space="preserve">PŘÍLOHA </w:t>
      </w:r>
      <w:r w:rsidR="001B185D" w:rsidRPr="004450A8">
        <w:rPr>
          <w:rFonts w:ascii="Segoe UI" w:hAnsi="Segoe UI" w:cs="Segoe UI"/>
          <w:b/>
          <w:szCs w:val="21"/>
          <w:lang w:val="cs-CZ"/>
        </w:rPr>
        <w:t>5</w:t>
      </w:r>
      <w:r w:rsidRPr="004450A8">
        <w:rPr>
          <w:rFonts w:ascii="Segoe UI" w:hAnsi="Segoe UI" w:cs="Segoe UI"/>
          <w:b/>
          <w:szCs w:val="21"/>
          <w:lang w:val="cs-CZ"/>
        </w:rPr>
        <w:tab/>
        <w:t>MONITORING</w:t>
      </w:r>
      <w:r w:rsidR="00895688">
        <w:rPr>
          <w:rFonts w:ascii="Segoe UI" w:hAnsi="Segoe UI" w:cs="Segoe UI"/>
          <w:b/>
          <w:szCs w:val="21"/>
          <w:lang w:val="cs-CZ"/>
        </w:rPr>
        <w:t xml:space="preserve"> </w:t>
      </w:r>
      <w:r w:rsidR="00AF4E11" w:rsidRPr="004450A8">
        <w:rPr>
          <w:rFonts w:ascii="Segoe UI" w:hAnsi="Segoe UI" w:cs="Segoe UI"/>
          <w:b/>
          <w:szCs w:val="21"/>
          <w:lang w:val="cs-CZ"/>
        </w:rPr>
        <w:t>VÝKONU</w:t>
      </w:r>
      <w:r w:rsidRPr="004450A8">
        <w:rPr>
          <w:rFonts w:ascii="Segoe UI" w:hAnsi="Segoe UI" w:cs="Segoe UI"/>
          <w:b/>
          <w:szCs w:val="21"/>
          <w:lang w:val="cs-CZ"/>
        </w:rPr>
        <w:t xml:space="preserve"> PROVOZOVATELE  </w:t>
      </w:r>
    </w:p>
    <w:p w14:paraId="54E3ED39" w14:textId="77777777" w:rsidR="00D57371" w:rsidRPr="004450A8" w:rsidRDefault="00D57371" w:rsidP="0084575C">
      <w:pPr>
        <w:pStyle w:val="Odrky1"/>
        <w:numPr>
          <w:ilvl w:val="0"/>
          <w:numId w:val="0"/>
        </w:numPr>
        <w:spacing w:before="120" w:after="120" w:line="276" w:lineRule="auto"/>
        <w:ind w:left="1440" w:hanging="1440"/>
        <w:jc w:val="both"/>
        <w:rPr>
          <w:rFonts w:ascii="Segoe UI" w:hAnsi="Segoe UI" w:cs="Segoe UI"/>
          <w:b/>
          <w:szCs w:val="21"/>
          <w:lang w:val="cs-CZ"/>
        </w:rPr>
      </w:pPr>
      <w:r w:rsidRPr="004450A8">
        <w:rPr>
          <w:rFonts w:ascii="Segoe UI" w:hAnsi="Segoe UI" w:cs="Segoe UI"/>
          <w:b/>
          <w:szCs w:val="21"/>
          <w:lang w:val="cs-CZ"/>
        </w:rPr>
        <w:t xml:space="preserve">PŘÍLOHA </w:t>
      </w:r>
      <w:r w:rsidR="001B185D" w:rsidRPr="004450A8">
        <w:rPr>
          <w:rFonts w:ascii="Segoe UI" w:hAnsi="Segoe UI" w:cs="Segoe UI"/>
          <w:b/>
          <w:szCs w:val="21"/>
          <w:lang w:val="cs-CZ"/>
        </w:rPr>
        <w:t>6</w:t>
      </w:r>
      <w:r w:rsidRPr="004450A8">
        <w:rPr>
          <w:rFonts w:ascii="Segoe UI" w:hAnsi="Segoe UI" w:cs="Segoe UI"/>
          <w:b/>
          <w:szCs w:val="21"/>
          <w:lang w:val="cs-CZ"/>
        </w:rPr>
        <w:tab/>
      </w:r>
      <w:r w:rsidR="00F011DE" w:rsidRPr="004450A8">
        <w:rPr>
          <w:rFonts w:ascii="Segoe UI" w:hAnsi="Segoe UI" w:cs="Segoe UI"/>
          <w:b/>
          <w:szCs w:val="21"/>
          <w:lang w:val="cs-CZ"/>
        </w:rPr>
        <w:t>PODROBNĚJŠÍ PRAVIDLA PŘEDÁVÁNÍ A PŘEVZETÍ MAJETKU SMLUVNÍMI STRANAMI</w:t>
      </w:r>
    </w:p>
    <w:p w14:paraId="471092FA" w14:textId="77777777" w:rsidR="00D57371" w:rsidRPr="004450A8" w:rsidRDefault="00D57371" w:rsidP="0084575C">
      <w:pPr>
        <w:pStyle w:val="Odrky1"/>
        <w:numPr>
          <w:ilvl w:val="0"/>
          <w:numId w:val="0"/>
        </w:numPr>
        <w:spacing w:before="120" w:after="120" w:line="276" w:lineRule="auto"/>
        <w:ind w:left="1440" w:hanging="1440"/>
        <w:rPr>
          <w:rFonts w:ascii="Segoe UI" w:hAnsi="Segoe UI" w:cs="Segoe UI"/>
          <w:b/>
          <w:szCs w:val="21"/>
          <w:lang w:val="cs-CZ"/>
        </w:rPr>
      </w:pPr>
      <w:r w:rsidRPr="004450A8">
        <w:rPr>
          <w:rFonts w:ascii="Segoe UI" w:hAnsi="Segoe UI" w:cs="Segoe UI"/>
          <w:b/>
          <w:szCs w:val="21"/>
          <w:lang w:val="cs-CZ"/>
        </w:rPr>
        <w:t xml:space="preserve">PŘÍLOHA </w:t>
      </w:r>
      <w:r w:rsidR="001B185D" w:rsidRPr="004450A8">
        <w:rPr>
          <w:rFonts w:ascii="Segoe UI" w:hAnsi="Segoe UI" w:cs="Segoe UI"/>
          <w:b/>
          <w:szCs w:val="21"/>
          <w:lang w:val="cs-CZ"/>
        </w:rPr>
        <w:t>7</w:t>
      </w:r>
      <w:r w:rsidRPr="004450A8">
        <w:rPr>
          <w:rFonts w:ascii="Segoe UI" w:hAnsi="Segoe UI" w:cs="Segoe UI"/>
          <w:b/>
          <w:szCs w:val="21"/>
          <w:lang w:val="cs-CZ"/>
        </w:rPr>
        <w:tab/>
      </w:r>
      <w:r w:rsidR="001B185D" w:rsidRPr="004450A8">
        <w:rPr>
          <w:rFonts w:ascii="Segoe UI" w:hAnsi="Segoe UI" w:cs="Segoe UI"/>
          <w:b/>
          <w:szCs w:val="21"/>
          <w:lang w:val="cs-CZ"/>
        </w:rPr>
        <w:t>PLATEBNÍ MECHANISMUS</w:t>
      </w:r>
    </w:p>
    <w:p w14:paraId="61E3508B" w14:textId="77777777" w:rsidR="000B5CB9" w:rsidRPr="004450A8" w:rsidRDefault="000B5CB9" w:rsidP="0084575C">
      <w:pPr>
        <w:pStyle w:val="Odrky1"/>
        <w:numPr>
          <w:ilvl w:val="0"/>
          <w:numId w:val="0"/>
        </w:numPr>
        <w:spacing w:before="120" w:after="120" w:line="276" w:lineRule="auto"/>
        <w:ind w:left="1440" w:hanging="1440"/>
        <w:rPr>
          <w:rFonts w:ascii="Segoe UI" w:hAnsi="Segoe UI" w:cs="Segoe UI"/>
          <w:b/>
          <w:szCs w:val="21"/>
          <w:lang w:val="cs-CZ"/>
        </w:rPr>
      </w:pPr>
      <w:r w:rsidRPr="004450A8">
        <w:rPr>
          <w:rFonts w:ascii="Segoe UI" w:hAnsi="Segoe UI" w:cs="Segoe UI"/>
          <w:b/>
          <w:szCs w:val="21"/>
          <w:lang w:val="cs-CZ"/>
        </w:rPr>
        <w:t xml:space="preserve">PŘÍLOHA </w:t>
      </w:r>
      <w:r w:rsidR="001B185D" w:rsidRPr="004450A8">
        <w:rPr>
          <w:rFonts w:ascii="Segoe UI" w:hAnsi="Segoe UI" w:cs="Segoe UI"/>
          <w:b/>
          <w:szCs w:val="21"/>
          <w:lang w:val="cs-CZ"/>
        </w:rPr>
        <w:t>8</w:t>
      </w:r>
      <w:r w:rsidRPr="004450A8">
        <w:rPr>
          <w:rFonts w:ascii="Segoe UI" w:hAnsi="Segoe UI" w:cs="Segoe UI"/>
          <w:b/>
          <w:szCs w:val="21"/>
          <w:lang w:val="cs-CZ"/>
        </w:rPr>
        <w:tab/>
        <w:t>SMLUVNÍ POKUTY</w:t>
      </w:r>
    </w:p>
    <w:p w14:paraId="6895C886" w14:textId="77777777" w:rsidR="0026318E" w:rsidRPr="004450A8" w:rsidRDefault="0026318E" w:rsidP="0084575C">
      <w:pPr>
        <w:pStyle w:val="Odrky1"/>
        <w:numPr>
          <w:ilvl w:val="0"/>
          <w:numId w:val="0"/>
        </w:numPr>
        <w:spacing w:before="120" w:after="120" w:line="276" w:lineRule="auto"/>
        <w:ind w:left="1440" w:hanging="1440"/>
        <w:rPr>
          <w:rFonts w:ascii="Segoe UI" w:hAnsi="Segoe UI" w:cs="Segoe UI"/>
          <w:b/>
          <w:szCs w:val="21"/>
          <w:lang w:val="cs-CZ"/>
        </w:rPr>
      </w:pPr>
      <w:r w:rsidRPr="004450A8">
        <w:rPr>
          <w:rFonts w:ascii="Segoe UI" w:hAnsi="Segoe UI" w:cs="Segoe UI"/>
          <w:b/>
          <w:szCs w:val="21"/>
          <w:lang w:val="cs-CZ"/>
        </w:rPr>
        <w:t xml:space="preserve">PŘÍLOHA </w:t>
      </w:r>
      <w:r w:rsidR="001B185D" w:rsidRPr="004450A8">
        <w:rPr>
          <w:rFonts w:ascii="Segoe UI" w:hAnsi="Segoe UI" w:cs="Segoe UI"/>
          <w:b/>
          <w:szCs w:val="21"/>
          <w:lang w:val="cs-CZ"/>
        </w:rPr>
        <w:t>9</w:t>
      </w:r>
      <w:r w:rsidR="00314FEF" w:rsidRPr="004450A8">
        <w:rPr>
          <w:rFonts w:ascii="Segoe UI" w:hAnsi="Segoe UI" w:cs="Segoe UI"/>
          <w:b/>
          <w:szCs w:val="21"/>
          <w:lang w:val="cs-CZ"/>
        </w:rPr>
        <w:tab/>
      </w:r>
      <w:r w:rsidRPr="004450A8">
        <w:rPr>
          <w:rFonts w:ascii="Segoe UI" w:hAnsi="Segoe UI" w:cs="Segoe UI"/>
          <w:b/>
          <w:szCs w:val="21"/>
          <w:lang w:val="cs-CZ"/>
        </w:rPr>
        <w:t>PLÁN FINANCOVÁNÍ OBNOVY</w:t>
      </w:r>
      <w:r w:rsidR="00264DA0" w:rsidRPr="004450A8">
        <w:rPr>
          <w:rFonts w:ascii="Segoe UI" w:hAnsi="Segoe UI" w:cs="Segoe UI"/>
          <w:b/>
          <w:szCs w:val="21"/>
          <w:lang w:val="cs-CZ"/>
        </w:rPr>
        <w:t xml:space="preserve"> </w:t>
      </w:r>
      <w:proofErr w:type="spellStart"/>
      <w:r w:rsidR="00167EDB" w:rsidRPr="004450A8">
        <w:rPr>
          <w:rFonts w:ascii="Segoe UI" w:hAnsi="Segoe UI" w:cs="Segoe UI"/>
          <w:b/>
          <w:szCs w:val="21"/>
          <w:lang w:val="cs-CZ"/>
        </w:rPr>
        <w:t>VaK</w:t>
      </w:r>
      <w:proofErr w:type="spellEnd"/>
    </w:p>
    <w:p w14:paraId="553AA953" w14:textId="77777777" w:rsidR="00740324" w:rsidRPr="004450A8" w:rsidRDefault="0026318E" w:rsidP="0084575C">
      <w:pPr>
        <w:pStyle w:val="Odrky1"/>
        <w:numPr>
          <w:ilvl w:val="0"/>
          <w:numId w:val="0"/>
        </w:numPr>
        <w:spacing w:before="120" w:after="120" w:line="276" w:lineRule="auto"/>
        <w:ind w:left="1440" w:hanging="1440"/>
        <w:rPr>
          <w:rFonts w:ascii="Segoe UI" w:hAnsi="Segoe UI" w:cs="Segoe UI"/>
          <w:b/>
          <w:szCs w:val="21"/>
          <w:lang w:val="cs-CZ"/>
        </w:rPr>
      </w:pPr>
      <w:r w:rsidRPr="004450A8">
        <w:rPr>
          <w:rFonts w:ascii="Segoe UI" w:hAnsi="Segoe UI" w:cs="Segoe UI"/>
          <w:b/>
          <w:szCs w:val="21"/>
          <w:lang w:val="cs-CZ"/>
        </w:rPr>
        <w:t xml:space="preserve">PŘÍLOHA </w:t>
      </w:r>
      <w:r w:rsidR="001B185D" w:rsidRPr="004450A8">
        <w:rPr>
          <w:rFonts w:ascii="Segoe UI" w:hAnsi="Segoe UI" w:cs="Segoe UI"/>
          <w:b/>
          <w:szCs w:val="21"/>
          <w:lang w:val="cs-CZ"/>
        </w:rPr>
        <w:t>10</w:t>
      </w:r>
      <w:r w:rsidR="00314FEF" w:rsidRPr="004450A8">
        <w:rPr>
          <w:rFonts w:ascii="Segoe UI" w:hAnsi="Segoe UI" w:cs="Segoe UI"/>
          <w:b/>
          <w:szCs w:val="21"/>
          <w:lang w:val="cs-CZ"/>
        </w:rPr>
        <w:tab/>
      </w:r>
      <w:r w:rsidRPr="004450A8">
        <w:rPr>
          <w:rFonts w:ascii="Segoe UI" w:hAnsi="Segoe UI" w:cs="Segoe UI"/>
          <w:b/>
          <w:szCs w:val="21"/>
          <w:lang w:val="cs-CZ"/>
        </w:rPr>
        <w:t>VZOR SMLOUVY S</w:t>
      </w:r>
      <w:r w:rsidR="001B185D" w:rsidRPr="004450A8">
        <w:rPr>
          <w:rFonts w:ascii="Segoe UI" w:hAnsi="Segoe UI" w:cs="Segoe UI"/>
          <w:b/>
          <w:szCs w:val="21"/>
          <w:lang w:val="cs-CZ"/>
        </w:rPr>
        <w:t> </w:t>
      </w:r>
      <w:r w:rsidRPr="004450A8">
        <w:rPr>
          <w:rFonts w:ascii="Segoe UI" w:hAnsi="Segoe UI" w:cs="Segoe UI"/>
          <w:b/>
          <w:szCs w:val="21"/>
          <w:lang w:val="cs-CZ"/>
        </w:rPr>
        <w:t>ODBĚRATELI</w:t>
      </w:r>
    </w:p>
    <w:p w14:paraId="467EBD87" w14:textId="77777777" w:rsidR="001B185D" w:rsidRPr="004450A8" w:rsidRDefault="001B185D" w:rsidP="0084575C">
      <w:pPr>
        <w:pStyle w:val="Odrky1"/>
        <w:numPr>
          <w:ilvl w:val="0"/>
          <w:numId w:val="0"/>
        </w:numPr>
        <w:spacing w:before="120" w:after="120" w:line="276" w:lineRule="auto"/>
        <w:ind w:left="1440" w:hanging="1440"/>
        <w:rPr>
          <w:rFonts w:ascii="Segoe UI" w:hAnsi="Segoe UI" w:cs="Segoe UI"/>
          <w:b/>
          <w:szCs w:val="21"/>
          <w:lang w:val="cs-CZ"/>
        </w:rPr>
      </w:pPr>
      <w:r w:rsidRPr="004450A8">
        <w:rPr>
          <w:rFonts w:ascii="Segoe UI" w:hAnsi="Segoe UI" w:cs="Segoe UI"/>
          <w:b/>
          <w:szCs w:val="21"/>
          <w:lang w:val="cs-CZ"/>
        </w:rPr>
        <w:t>PŘÍLOHA 11</w:t>
      </w:r>
      <w:r w:rsidR="00200110" w:rsidRPr="004450A8">
        <w:rPr>
          <w:rFonts w:ascii="Segoe UI" w:hAnsi="Segoe UI" w:cs="Segoe UI"/>
          <w:b/>
          <w:szCs w:val="21"/>
          <w:lang w:val="cs-CZ"/>
        </w:rPr>
        <w:tab/>
      </w:r>
      <w:r w:rsidR="006F4D99" w:rsidRPr="004450A8">
        <w:rPr>
          <w:rFonts w:ascii="Segoe UI" w:hAnsi="Segoe UI" w:cs="Segoe UI"/>
          <w:b/>
          <w:szCs w:val="21"/>
          <w:lang w:val="cs-CZ"/>
        </w:rPr>
        <w:t>POŽADAVKY NA SW PROVOZOVATELE V RÁMCI ZAJIŠTĚNÍ PROVOZOVÁNÍ</w:t>
      </w:r>
    </w:p>
    <w:p w14:paraId="0739BEDC" w14:textId="77777777" w:rsidR="001B07A4" w:rsidRPr="004450A8" w:rsidRDefault="001B07A4" w:rsidP="0084575C">
      <w:pPr>
        <w:pStyle w:val="Odrky1"/>
        <w:numPr>
          <w:ilvl w:val="0"/>
          <w:numId w:val="0"/>
        </w:numPr>
        <w:spacing w:before="120" w:after="120" w:line="276" w:lineRule="auto"/>
        <w:ind w:left="1440" w:hanging="1440"/>
        <w:rPr>
          <w:rFonts w:ascii="Segoe UI" w:hAnsi="Segoe UI" w:cs="Segoe UI"/>
          <w:b/>
          <w:szCs w:val="21"/>
          <w:lang w:val="cs-CZ"/>
        </w:rPr>
      </w:pPr>
      <w:r w:rsidRPr="004450A8">
        <w:rPr>
          <w:rFonts w:ascii="Segoe UI" w:hAnsi="Segoe UI" w:cs="Segoe UI"/>
          <w:b/>
          <w:szCs w:val="21"/>
          <w:lang w:val="cs-CZ"/>
        </w:rPr>
        <w:t>PŘÍLOHA 12</w:t>
      </w:r>
      <w:r w:rsidR="0084575C" w:rsidRPr="004450A8">
        <w:rPr>
          <w:rFonts w:ascii="Segoe UI" w:hAnsi="Segoe UI" w:cs="Segoe UI"/>
          <w:b/>
          <w:szCs w:val="21"/>
          <w:lang w:val="cs-CZ"/>
        </w:rPr>
        <w:tab/>
      </w:r>
      <w:r w:rsidRPr="004450A8">
        <w:rPr>
          <w:rFonts w:ascii="Segoe UI" w:hAnsi="Segoe UI" w:cs="Segoe UI"/>
          <w:b/>
          <w:szCs w:val="21"/>
          <w:lang w:val="cs-CZ"/>
        </w:rPr>
        <w:t>NEDOSTUPNOST A SELHÁNÍ KVALITY</w:t>
      </w:r>
    </w:p>
    <w:p w14:paraId="4D5BB717" w14:textId="77777777" w:rsidR="001D254A" w:rsidRPr="004450A8" w:rsidRDefault="001D254A" w:rsidP="0084575C">
      <w:pPr>
        <w:pStyle w:val="Odrky1"/>
        <w:numPr>
          <w:ilvl w:val="0"/>
          <w:numId w:val="0"/>
        </w:numPr>
        <w:spacing w:before="120" w:after="120" w:line="276" w:lineRule="auto"/>
        <w:ind w:left="1440" w:hanging="1440"/>
        <w:rPr>
          <w:rFonts w:ascii="Segoe UI" w:hAnsi="Segoe UI" w:cs="Segoe UI"/>
          <w:b/>
          <w:szCs w:val="21"/>
          <w:lang w:val="cs-CZ"/>
        </w:rPr>
      </w:pPr>
      <w:r w:rsidRPr="004450A8">
        <w:rPr>
          <w:rFonts w:ascii="Segoe UI" w:hAnsi="Segoe UI" w:cs="Segoe UI"/>
          <w:b/>
          <w:szCs w:val="21"/>
          <w:lang w:val="cs-CZ"/>
        </w:rPr>
        <w:t>PŘÍLOHA 13</w:t>
      </w:r>
      <w:r w:rsidR="0084575C" w:rsidRPr="004450A8">
        <w:rPr>
          <w:rFonts w:ascii="Segoe UI" w:hAnsi="Segoe UI" w:cs="Segoe UI"/>
          <w:b/>
          <w:szCs w:val="21"/>
          <w:lang w:val="cs-CZ"/>
        </w:rPr>
        <w:tab/>
      </w:r>
      <w:r w:rsidRPr="004450A8">
        <w:rPr>
          <w:rFonts w:ascii="Segoe UI" w:hAnsi="Segoe UI" w:cs="Segoe UI"/>
          <w:b/>
          <w:szCs w:val="21"/>
          <w:lang w:val="cs-CZ"/>
        </w:rPr>
        <w:t>PODROBNĚJŠÍ PRAVIDLA KOMUNIKACE</w:t>
      </w:r>
      <w:r w:rsidR="00594257" w:rsidRPr="004450A8">
        <w:rPr>
          <w:rFonts w:ascii="Segoe UI" w:hAnsi="Segoe UI" w:cs="Segoe UI"/>
          <w:b/>
          <w:szCs w:val="21"/>
          <w:lang w:val="cs-CZ"/>
        </w:rPr>
        <w:t>,</w:t>
      </w:r>
      <w:r w:rsidRPr="004450A8">
        <w:rPr>
          <w:rFonts w:ascii="Segoe UI" w:hAnsi="Segoe UI" w:cs="Segoe UI"/>
          <w:b/>
          <w:szCs w:val="21"/>
          <w:lang w:val="cs-CZ"/>
        </w:rPr>
        <w:t xml:space="preserve"> ŘEŠENÍ SPORU </w:t>
      </w:r>
      <w:r w:rsidR="00594257" w:rsidRPr="004450A8">
        <w:rPr>
          <w:rFonts w:ascii="Segoe UI" w:hAnsi="Segoe UI" w:cs="Segoe UI"/>
          <w:b/>
          <w:szCs w:val="21"/>
          <w:lang w:val="cs-CZ"/>
        </w:rPr>
        <w:t xml:space="preserve">A </w:t>
      </w:r>
      <w:r w:rsidRPr="004450A8">
        <w:rPr>
          <w:rFonts w:ascii="Segoe UI" w:hAnsi="Segoe UI" w:cs="Segoe UI"/>
          <w:b/>
          <w:szCs w:val="21"/>
          <w:lang w:val="cs-CZ"/>
        </w:rPr>
        <w:t>LIBERAČNÍ UDÁLOSTI</w:t>
      </w:r>
    </w:p>
    <w:bookmarkEnd w:id="1"/>
    <w:bookmarkEnd w:id="2"/>
    <w:p w14:paraId="528BDDE6" w14:textId="77777777" w:rsidR="003D616A" w:rsidRDefault="003D616A">
      <w:pPr>
        <w:spacing w:after="0"/>
        <w:ind w:left="0"/>
        <w:jc w:val="left"/>
        <w:rPr>
          <w:rFonts w:ascii="Segoe UI" w:hAnsi="Segoe UI" w:cs="Segoe UI"/>
          <w:bCs/>
          <w:sz w:val="21"/>
          <w:szCs w:val="21"/>
          <w:lang w:eastAsia="en-US"/>
        </w:rPr>
      </w:pPr>
      <w:r>
        <w:rPr>
          <w:rFonts w:ascii="Segoe UI" w:hAnsi="Segoe UI" w:cs="Segoe UI"/>
          <w:bCs/>
          <w:szCs w:val="21"/>
        </w:rPr>
        <w:br w:type="page"/>
      </w:r>
    </w:p>
    <w:p w14:paraId="5ACC93A6" w14:textId="77777777" w:rsidR="0031560D" w:rsidRPr="004450A8" w:rsidRDefault="00936793" w:rsidP="0084575C">
      <w:pPr>
        <w:pStyle w:val="Odrky1"/>
        <w:numPr>
          <w:ilvl w:val="0"/>
          <w:numId w:val="0"/>
        </w:numPr>
        <w:spacing w:before="480" w:after="120" w:line="276" w:lineRule="auto"/>
        <w:jc w:val="both"/>
        <w:rPr>
          <w:rFonts w:ascii="Segoe UI" w:hAnsi="Segoe UI" w:cs="Segoe UI"/>
          <w:szCs w:val="21"/>
          <w:lang w:val="cs-CZ"/>
        </w:rPr>
      </w:pPr>
      <w:r w:rsidRPr="004450A8">
        <w:rPr>
          <w:rFonts w:ascii="Segoe UI" w:hAnsi="Segoe UI" w:cs="Segoe UI"/>
          <w:bCs/>
          <w:szCs w:val="21"/>
          <w:lang w:val="cs-CZ"/>
        </w:rPr>
        <w:lastRenderedPageBreak/>
        <w:t xml:space="preserve">TATO </w:t>
      </w:r>
      <w:r w:rsidR="00C00189" w:rsidRPr="004450A8">
        <w:rPr>
          <w:rFonts w:ascii="Segoe UI" w:hAnsi="Segoe UI" w:cs="Segoe UI"/>
          <w:bCs/>
          <w:szCs w:val="21"/>
          <w:lang w:val="cs-CZ"/>
        </w:rPr>
        <w:t xml:space="preserve">SMLOUVA NA ZAJIŠTĚNÍ PROVOZOVÁNÍ VODOHOSPODÁŘSKÉ INFRASTRUKTURY SPOLEČNOSTI VST </w:t>
      </w:r>
      <w:r w:rsidR="00186B6B" w:rsidRPr="004450A8">
        <w:rPr>
          <w:rFonts w:ascii="Segoe UI" w:hAnsi="Segoe UI" w:cs="Segoe UI"/>
          <w:bCs/>
          <w:szCs w:val="21"/>
          <w:lang w:val="cs-CZ"/>
        </w:rPr>
        <w:t>S.R.O</w:t>
      </w:r>
      <w:r w:rsidR="00C00189" w:rsidRPr="004450A8">
        <w:rPr>
          <w:rFonts w:ascii="Segoe UI" w:hAnsi="Segoe UI" w:cs="Segoe UI"/>
          <w:bCs/>
          <w:szCs w:val="21"/>
          <w:lang w:val="cs-CZ"/>
        </w:rPr>
        <w:t xml:space="preserve">. </w:t>
      </w:r>
      <w:r w:rsidR="004C4024" w:rsidRPr="004450A8">
        <w:rPr>
          <w:rFonts w:ascii="Segoe UI" w:hAnsi="Segoe UI" w:cs="Segoe UI"/>
          <w:bCs/>
          <w:szCs w:val="21"/>
          <w:lang w:val="cs-CZ"/>
        </w:rPr>
        <w:t>V LETECH 2022 až 2031</w:t>
      </w:r>
      <w:r w:rsidR="0031560D" w:rsidRPr="004450A8">
        <w:rPr>
          <w:rFonts w:ascii="Segoe UI" w:hAnsi="Segoe UI" w:cs="Segoe UI"/>
          <w:szCs w:val="21"/>
          <w:lang w:val="cs-CZ"/>
        </w:rPr>
        <w:t xml:space="preserve">(dále jen </w:t>
      </w:r>
      <w:r w:rsidR="0031560D" w:rsidRPr="004450A8">
        <w:rPr>
          <w:rFonts w:ascii="Segoe UI" w:hAnsi="Segoe UI" w:cs="Segoe UI"/>
          <w:b/>
          <w:szCs w:val="21"/>
          <w:lang w:val="cs-CZ"/>
        </w:rPr>
        <w:t>„Smlouva“</w:t>
      </w:r>
      <w:r w:rsidR="006040F1" w:rsidRPr="004450A8">
        <w:rPr>
          <w:rFonts w:ascii="Segoe UI" w:hAnsi="Segoe UI" w:cs="Segoe UI"/>
          <w:szCs w:val="21"/>
          <w:lang w:val="cs-CZ"/>
        </w:rPr>
        <w:t>)</w:t>
      </w:r>
    </w:p>
    <w:p w14:paraId="75493200" w14:textId="77777777" w:rsidR="00CF7063" w:rsidRPr="004450A8" w:rsidRDefault="00CF7063" w:rsidP="0084575C">
      <w:pPr>
        <w:pStyle w:val="NormalBold"/>
        <w:spacing w:before="120" w:after="120" w:line="276" w:lineRule="auto"/>
        <w:rPr>
          <w:rFonts w:ascii="Segoe UI" w:hAnsi="Segoe UI" w:cs="Segoe UI"/>
          <w:sz w:val="21"/>
          <w:szCs w:val="21"/>
        </w:rPr>
      </w:pPr>
      <w:r w:rsidRPr="004450A8">
        <w:rPr>
          <w:rFonts w:ascii="Segoe UI" w:hAnsi="Segoe UI" w:cs="Segoe UI"/>
          <w:sz w:val="21"/>
          <w:szCs w:val="21"/>
        </w:rPr>
        <w:t xml:space="preserve">byla uzavřena v souladu s ustanoveními </w:t>
      </w:r>
      <w:r w:rsidR="006040F1" w:rsidRPr="004450A8">
        <w:rPr>
          <w:rFonts w:ascii="Segoe UI" w:hAnsi="Segoe UI" w:cs="Segoe UI"/>
          <w:sz w:val="21"/>
          <w:szCs w:val="21"/>
        </w:rPr>
        <w:t xml:space="preserve">§ 8 </w:t>
      </w:r>
      <w:r w:rsidRPr="004450A8">
        <w:rPr>
          <w:rFonts w:ascii="Segoe UI" w:hAnsi="Segoe UI" w:cs="Segoe UI"/>
          <w:sz w:val="21"/>
          <w:szCs w:val="21"/>
        </w:rPr>
        <w:t>odst</w:t>
      </w:r>
      <w:r w:rsidR="006040F1" w:rsidRPr="004450A8">
        <w:rPr>
          <w:rFonts w:ascii="Segoe UI" w:hAnsi="Segoe UI" w:cs="Segoe UI"/>
          <w:sz w:val="21"/>
          <w:szCs w:val="21"/>
        </w:rPr>
        <w:t xml:space="preserve">. 2 </w:t>
      </w:r>
      <w:r w:rsidR="00A37D76" w:rsidRPr="004450A8">
        <w:rPr>
          <w:rFonts w:ascii="Segoe UI" w:hAnsi="Segoe UI" w:cs="Segoe UI"/>
          <w:sz w:val="21"/>
          <w:szCs w:val="21"/>
        </w:rPr>
        <w:t>z</w:t>
      </w:r>
      <w:r w:rsidRPr="004450A8">
        <w:rPr>
          <w:rFonts w:ascii="Segoe UI" w:hAnsi="Segoe UI" w:cs="Segoe UI"/>
          <w:sz w:val="21"/>
          <w:szCs w:val="21"/>
        </w:rPr>
        <w:t xml:space="preserve">ákona </w:t>
      </w:r>
      <w:r w:rsidR="00A37D76" w:rsidRPr="004450A8">
        <w:rPr>
          <w:rFonts w:ascii="Segoe UI" w:hAnsi="Segoe UI" w:cs="Segoe UI"/>
          <w:sz w:val="21"/>
          <w:szCs w:val="21"/>
        </w:rPr>
        <w:t xml:space="preserve">č. 274/2001 Sb., </w:t>
      </w:r>
      <w:r w:rsidRPr="004450A8">
        <w:rPr>
          <w:rFonts w:ascii="Segoe UI" w:hAnsi="Segoe UI" w:cs="Segoe UI"/>
          <w:sz w:val="21"/>
          <w:szCs w:val="21"/>
        </w:rPr>
        <w:t>o</w:t>
      </w:r>
      <w:r w:rsidR="00CB6433" w:rsidRPr="004450A8">
        <w:rPr>
          <w:rFonts w:ascii="Segoe UI" w:hAnsi="Segoe UI" w:cs="Segoe UI"/>
          <w:sz w:val="21"/>
          <w:szCs w:val="21"/>
        </w:rPr>
        <w:t> </w:t>
      </w:r>
      <w:r w:rsidR="00A37D76" w:rsidRPr="004450A8">
        <w:rPr>
          <w:rFonts w:ascii="Segoe UI" w:hAnsi="Segoe UI" w:cs="Segoe UI"/>
          <w:sz w:val="21"/>
          <w:szCs w:val="21"/>
        </w:rPr>
        <w:t>v</w:t>
      </w:r>
      <w:r w:rsidRPr="004450A8">
        <w:rPr>
          <w:rFonts w:ascii="Segoe UI" w:hAnsi="Segoe UI" w:cs="Segoe UI"/>
          <w:sz w:val="21"/>
          <w:szCs w:val="21"/>
        </w:rPr>
        <w:t>o</w:t>
      </w:r>
      <w:r w:rsidR="004450A8">
        <w:rPr>
          <w:rFonts w:ascii="Segoe UI" w:hAnsi="Segoe UI" w:cs="Segoe UI"/>
          <w:sz w:val="21"/>
          <w:szCs w:val="21"/>
        </w:rPr>
        <w:t>dovodech a </w:t>
      </w:r>
      <w:r w:rsidR="00A37D76" w:rsidRPr="004450A8">
        <w:rPr>
          <w:rFonts w:ascii="Segoe UI" w:hAnsi="Segoe UI" w:cs="Segoe UI"/>
          <w:sz w:val="21"/>
          <w:szCs w:val="21"/>
        </w:rPr>
        <w:t>k</w:t>
      </w:r>
      <w:r w:rsidRPr="004450A8">
        <w:rPr>
          <w:rFonts w:ascii="Segoe UI" w:hAnsi="Segoe UI" w:cs="Segoe UI"/>
          <w:sz w:val="21"/>
          <w:szCs w:val="21"/>
        </w:rPr>
        <w:t>analizacích</w:t>
      </w:r>
      <w:r w:rsidR="006040F1" w:rsidRPr="004450A8">
        <w:rPr>
          <w:rFonts w:ascii="Segoe UI" w:hAnsi="Segoe UI" w:cs="Segoe UI"/>
          <w:sz w:val="21"/>
          <w:szCs w:val="21"/>
        </w:rPr>
        <w:t>,</w:t>
      </w:r>
      <w:r w:rsidR="00A37D76" w:rsidRPr="004450A8">
        <w:rPr>
          <w:rFonts w:ascii="Segoe UI" w:hAnsi="Segoe UI" w:cs="Segoe UI"/>
          <w:sz w:val="21"/>
          <w:szCs w:val="21"/>
        </w:rPr>
        <w:t xml:space="preserve"> ve znění pozdějších předpisů (dále jen „</w:t>
      </w:r>
      <w:proofErr w:type="spellStart"/>
      <w:r w:rsidR="00A37D76" w:rsidRPr="004450A8">
        <w:rPr>
          <w:rFonts w:ascii="Segoe UI" w:hAnsi="Segoe UI" w:cs="Segoe UI"/>
          <w:sz w:val="21"/>
          <w:szCs w:val="21"/>
        </w:rPr>
        <w:t>ZoVaK</w:t>
      </w:r>
      <w:proofErr w:type="spellEnd"/>
      <w:r w:rsidR="00A37D76" w:rsidRPr="004450A8">
        <w:rPr>
          <w:rFonts w:ascii="Segoe UI" w:hAnsi="Segoe UI" w:cs="Segoe UI"/>
          <w:sz w:val="21"/>
          <w:szCs w:val="21"/>
        </w:rPr>
        <w:t>“),</w:t>
      </w:r>
      <w:r w:rsidR="009F4A91" w:rsidRPr="004450A8">
        <w:rPr>
          <w:rFonts w:ascii="Segoe UI" w:hAnsi="Segoe UI" w:cs="Segoe UI"/>
          <w:sz w:val="21"/>
          <w:szCs w:val="21"/>
        </w:rPr>
        <w:t xml:space="preserve"> §</w:t>
      </w:r>
      <w:r w:rsidRPr="004450A8">
        <w:rPr>
          <w:rFonts w:ascii="Segoe UI" w:hAnsi="Segoe UI" w:cs="Segoe UI"/>
          <w:sz w:val="21"/>
          <w:szCs w:val="21"/>
        </w:rPr>
        <w:t> </w:t>
      </w:r>
      <w:r w:rsidR="009F4A91" w:rsidRPr="004450A8">
        <w:rPr>
          <w:rFonts w:ascii="Segoe UI" w:hAnsi="Segoe UI" w:cs="Segoe UI"/>
          <w:sz w:val="21"/>
          <w:szCs w:val="21"/>
        </w:rPr>
        <w:t>1</w:t>
      </w:r>
      <w:r w:rsidR="00A37D76" w:rsidRPr="004450A8">
        <w:rPr>
          <w:rFonts w:ascii="Segoe UI" w:hAnsi="Segoe UI" w:cs="Segoe UI"/>
          <w:sz w:val="21"/>
          <w:szCs w:val="21"/>
        </w:rPr>
        <w:t>8</w:t>
      </w:r>
      <w:r w:rsidR="009F4A91" w:rsidRPr="004450A8">
        <w:rPr>
          <w:rFonts w:ascii="Segoe UI" w:hAnsi="Segoe UI" w:cs="Segoe UI"/>
          <w:sz w:val="21"/>
          <w:szCs w:val="21"/>
        </w:rPr>
        <w:t xml:space="preserve">6 </w:t>
      </w:r>
      <w:r w:rsidR="00A37D76" w:rsidRPr="004450A8">
        <w:rPr>
          <w:rFonts w:ascii="Segoe UI" w:hAnsi="Segoe UI" w:cs="Segoe UI"/>
          <w:sz w:val="21"/>
          <w:szCs w:val="21"/>
        </w:rPr>
        <w:t>z</w:t>
      </w:r>
      <w:r w:rsidRPr="004450A8">
        <w:rPr>
          <w:rFonts w:ascii="Segoe UI" w:hAnsi="Segoe UI" w:cs="Segoe UI"/>
          <w:sz w:val="21"/>
          <w:szCs w:val="21"/>
        </w:rPr>
        <w:t>ákona</w:t>
      </w:r>
      <w:r w:rsidR="00FF4B17" w:rsidRPr="004450A8">
        <w:rPr>
          <w:rFonts w:ascii="Segoe UI" w:hAnsi="Segoe UI" w:cs="Segoe UI"/>
          <w:sz w:val="21"/>
          <w:szCs w:val="21"/>
        </w:rPr>
        <w:t xml:space="preserve"> </w:t>
      </w:r>
      <w:r w:rsidR="004450A8">
        <w:rPr>
          <w:rFonts w:ascii="Segoe UI" w:hAnsi="Segoe UI" w:cs="Segoe UI"/>
          <w:sz w:val="21"/>
          <w:szCs w:val="21"/>
        </w:rPr>
        <w:t>č. 134/2016 </w:t>
      </w:r>
      <w:r w:rsidR="00A37D76" w:rsidRPr="004450A8">
        <w:rPr>
          <w:rFonts w:ascii="Segoe UI" w:hAnsi="Segoe UI" w:cs="Segoe UI"/>
          <w:sz w:val="21"/>
          <w:szCs w:val="21"/>
        </w:rPr>
        <w:t xml:space="preserve">Sb., o zadávání veřejných zakázek, ve znění pozdějších předpisů (dále jen „ZZVZ“) </w:t>
      </w:r>
      <w:r w:rsidRPr="004450A8">
        <w:rPr>
          <w:rFonts w:ascii="Segoe UI" w:hAnsi="Segoe UI" w:cs="Segoe UI"/>
          <w:sz w:val="21"/>
          <w:szCs w:val="21"/>
        </w:rPr>
        <w:t>a</w:t>
      </w:r>
      <w:r w:rsidR="004450A8">
        <w:rPr>
          <w:rFonts w:ascii="Segoe UI" w:hAnsi="Segoe UI" w:cs="Segoe UI"/>
          <w:sz w:val="21"/>
          <w:szCs w:val="21"/>
        </w:rPr>
        <w:t xml:space="preserve"> </w:t>
      </w:r>
      <w:r w:rsidR="00A37D76" w:rsidRPr="004450A8">
        <w:rPr>
          <w:rFonts w:ascii="Segoe UI" w:hAnsi="Segoe UI" w:cs="Segoe UI"/>
          <w:sz w:val="21"/>
          <w:szCs w:val="21"/>
        </w:rPr>
        <w:t>§ 1746</w:t>
      </w:r>
      <w:r w:rsidRPr="004450A8">
        <w:rPr>
          <w:rFonts w:ascii="Segoe UI" w:hAnsi="Segoe UI" w:cs="Segoe UI"/>
          <w:sz w:val="21"/>
          <w:szCs w:val="21"/>
        </w:rPr>
        <w:t xml:space="preserve"> odst. 2 </w:t>
      </w:r>
      <w:r w:rsidR="00A37D76" w:rsidRPr="004450A8">
        <w:rPr>
          <w:rFonts w:ascii="Segoe UI" w:hAnsi="Segoe UI" w:cs="Segoe UI"/>
          <w:sz w:val="21"/>
          <w:szCs w:val="21"/>
        </w:rPr>
        <w:t>zákona č. 89/2012 Sb., občanský zákoník, ve znění pozdějších předpisů (dále jen „OZ“)</w:t>
      </w:r>
    </w:p>
    <w:p w14:paraId="14101D05" w14:textId="77777777" w:rsidR="00936793" w:rsidRPr="004450A8" w:rsidRDefault="00936793" w:rsidP="0084575C">
      <w:pPr>
        <w:pStyle w:val="NormalBold"/>
        <w:spacing w:before="240" w:line="276" w:lineRule="auto"/>
        <w:rPr>
          <w:rFonts w:ascii="Segoe UI" w:hAnsi="Segoe UI" w:cs="Segoe UI"/>
          <w:sz w:val="21"/>
          <w:szCs w:val="21"/>
        </w:rPr>
      </w:pPr>
      <w:r w:rsidRPr="004450A8">
        <w:rPr>
          <w:rFonts w:ascii="Segoe UI" w:hAnsi="Segoe UI" w:cs="Segoe UI"/>
          <w:sz w:val="21"/>
          <w:szCs w:val="21"/>
        </w:rPr>
        <w:t>MEZI</w:t>
      </w:r>
      <w:r w:rsidR="006040F1" w:rsidRPr="004450A8">
        <w:rPr>
          <w:rFonts w:ascii="Segoe UI" w:hAnsi="Segoe UI" w:cs="Segoe UI"/>
          <w:sz w:val="21"/>
          <w:szCs w:val="21"/>
        </w:rPr>
        <w:t xml:space="preserve"> TĚMITO SMLUVNÍMI STRANAMI</w:t>
      </w:r>
      <w:r w:rsidRPr="004450A8">
        <w:rPr>
          <w:rFonts w:ascii="Segoe UI" w:hAnsi="Segoe UI" w:cs="Segoe UI"/>
          <w:sz w:val="21"/>
          <w:szCs w:val="21"/>
        </w:rPr>
        <w:t>:</w:t>
      </w:r>
    </w:p>
    <w:p w14:paraId="4935F566" w14:textId="77777777" w:rsidR="001B5D2D" w:rsidRPr="004450A8" w:rsidRDefault="001B5D2D" w:rsidP="0084575C">
      <w:pPr>
        <w:pStyle w:val="Stranysmlouvy"/>
        <w:widowControl w:val="0"/>
        <w:spacing w:before="120" w:after="120" w:line="276" w:lineRule="auto"/>
        <w:rPr>
          <w:rFonts w:ascii="Segoe UI" w:hAnsi="Segoe UI" w:cs="Segoe UI"/>
          <w:bCs/>
          <w:sz w:val="21"/>
          <w:szCs w:val="21"/>
        </w:rPr>
      </w:pPr>
      <w:r w:rsidRPr="004450A8">
        <w:rPr>
          <w:rFonts w:ascii="Segoe UI" w:hAnsi="Segoe UI" w:cs="Segoe UI"/>
          <w:b/>
          <w:bCs/>
          <w:sz w:val="21"/>
          <w:szCs w:val="21"/>
        </w:rPr>
        <w:t>Vodárenská společnost Táborsko s.r.o.</w:t>
      </w:r>
    </w:p>
    <w:p w14:paraId="361426D1" w14:textId="77777777" w:rsidR="0052518B" w:rsidRPr="004450A8" w:rsidRDefault="001B5D2D" w:rsidP="00B00ACB">
      <w:pPr>
        <w:pStyle w:val="odsazenL5"/>
        <w:tabs>
          <w:tab w:val="clear" w:pos="851"/>
        </w:tabs>
        <w:spacing w:before="120" w:after="120" w:line="276" w:lineRule="auto"/>
        <w:ind w:left="142" w:firstLine="709"/>
        <w:contextualSpacing/>
        <w:rPr>
          <w:rFonts w:ascii="Segoe UI" w:hAnsi="Segoe UI" w:cs="Segoe UI"/>
          <w:bCs/>
          <w:sz w:val="21"/>
          <w:szCs w:val="21"/>
        </w:rPr>
      </w:pPr>
      <w:r w:rsidRPr="004450A8">
        <w:rPr>
          <w:rFonts w:ascii="Segoe UI" w:hAnsi="Segoe UI" w:cs="Segoe UI"/>
          <w:sz w:val="21"/>
          <w:szCs w:val="21"/>
        </w:rPr>
        <w:t>se sídlem Tábor, Kosova 2894, PSČ 390 02</w:t>
      </w:r>
      <w:r w:rsidRPr="004450A8">
        <w:rPr>
          <w:rFonts w:ascii="Segoe UI" w:hAnsi="Segoe UI" w:cs="Segoe UI"/>
          <w:bCs/>
          <w:sz w:val="21"/>
          <w:szCs w:val="21"/>
        </w:rPr>
        <w:t>,</w:t>
      </w:r>
    </w:p>
    <w:p w14:paraId="3E21F4D2" w14:textId="77777777" w:rsidR="001B5D2D" w:rsidRPr="004450A8" w:rsidRDefault="001B5D2D" w:rsidP="00B00ACB">
      <w:pPr>
        <w:pStyle w:val="odsazenL5"/>
        <w:tabs>
          <w:tab w:val="clear" w:pos="851"/>
        </w:tabs>
        <w:spacing w:before="120" w:after="120" w:line="276" w:lineRule="auto"/>
        <w:ind w:left="142" w:firstLine="709"/>
        <w:contextualSpacing/>
        <w:rPr>
          <w:rFonts w:ascii="Segoe UI" w:hAnsi="Segoe UI" w:cs="Segoe UI"/>
          <w:bCs/>
          <w:sz w:val="21"/>
          <w:szCs w:val="21"/>
        </w:rPr>
      </w:pPr>
      <w:r w:rsidRPr="004450A8">
        <w:rPr>
          <w:rFonts w:ascii="Segoe UI" w:hAnsi="Segoe UI" w:cs="Segoe UI"/>
          <w:bCs/>
          <w:sz w:val="21"/>
          <w:szCs w:val="21"/>
        </w:rPr>
        <w:t xml:space="preserve">IČ: </w:t>
      </w:r>
      <w:r w:rsidRPr="004450A8">
        <w:rPr>
          <w:rFonts w:ascii="Segoe UI" w:hAnsi="Segoe UI" w:cs="Segoe UI"/>
          <w:sz w:val="21"/>
          <w:szCs w:val="21"/>
        </w:rPr>
        <w:t>26069539</w:t>
      </w:r>
      <w:r w:rsidRPr="004450A8">
        <w:rPr>
          <w:rFonts w:ascii="Segoe UI" w:hAnsi="Segoe UI" w:cs="Segoe UI"/>
          <w:bCs/>
          <w:sz w:val="21"/>
          <w:szCs w:val="21"/>
        </w:rPr>
        <w:t xml:space="preserve">, </w:t>
      </w:r>
    </w:p>
    <w:p w14:paraId="37B9EE69" w14:textId="77777777" w:rsidR="001B5D2D" w:rsidRPr="004450A8" w:rsidRDefault="001B5D2D" w:rsidP="00B00ACB">
      <w:pPr>
        <w:pStyle w:val="odsazenL5"/>
        <w:tabs>
          <w:tab w:val="clear" w:pos="851"/>
        </w:tabs>
        <w:spacing w:before="120" w:after="120" w:line="276" w:lineRule="auto"/>
        <w:ind w:firstLine="0"/>
        <w:rPr>
          <w:rFonts w:ascii="Segoe UI" w:hAnsi="Segoe UI" w:cs="Segoe UI"/>
          <w:sz w:val="21"/>
          <w:szCs w:val="21"/>
        </w:rPr>
      </w:pPr>
      <w:r w:rsidRPr="004450A8">
        <w:rPr>
          <w:rFonts w:ascii="Segoe UI" w:hAnsi="Segoe UI" w:cs="Segoe UI"/>
          <w:sz w:val="21"/>
          <w:szCs w:val="21"/>
        </w:rPr>
        <w:t>zapsan</w:t>
      </w:r>
      <w:r w:rsidR="00CF7063" w:rsidRPr="004450A8">
        <w:rPr>
          <w:rFonts w:ascii="Segoe UI" w:hAnsi="Segoe UI" w:cs="Segoe UI"/>
          <w:sz w:val="21"/>
          <w:szCs w:val="21"/>
        </w:rPr>
        <w:t>á</w:t>
      </w:r>
      <w:r w:rsidRPr="004450A8">
        <w:rPr>
          <w:rFonts w:ascii="Segoe UI" w:hAnsi="Segoe UI" w:cs="Segoe UI"/>
          <w:sz w:val="21"/>
          <w:szCs w:val="21"/>
        </w:rPr>
        <w:t xml:space="preserve"> v obchodním rejstříku vedeném Krajským soudem v Českých Budějovicích v oddíle C, vložce č. 12029</w:t>
      </w:r>
    </w:p>
    <w:p w14:paraId="72FC0EFA" w14:textId="77777777" w:rsidR="00936793" w:rsidRPr="004450A8" w:rsidRDefault="001B5D2D" w:rsidP="00B00ACB">
      <w:pPr>
        <w:pStyle w:val="odsazenL5"/>
        <w:tabs>
          <w:tab w:val="clear" w:pos="851"/>
        </w:tabs>
        <w:spacing w:before="120" w:after="120" w:line="276" w:lineRule="auto"/>
        <w:ind w:firstLine="0"/>
        <w:rPr>
          <w:rFonts w:ascii="Segoe UI" w:hAnsi="Segoe UI" w:cs="Segoe UI"/>
          <w:sz w:val="21"/>
          <w:szCs w:val="21"/>
        </w:rPr>
      </w:pPr>
      <w:r w:rsidRPr="004450A8">
        <w:rPr>
          <w:rFonts w:ascii="Segoe UI" w:hAnsi="Segoe UI" w:cs="Segoe UI"/>
          <w:sz w:val="21"/>
          <w:szCs w:val="21"/>
        </w:rPr>
        <w:t xml:space="preserve">(dále </w:t>
      </w:r>
      <w:r w:rsidR="00E94B73" w:rsidRPr="004450A8">
        <w:rPr>
          <w:rFonts w:ascii="Segoe UI" w:hAnsi="Segoe UI" w:cs="Segoe UI"/>
          <w:sz w:val="21"/>
          <w:szCs w:val="21"/>
        </w:rPr>
        <w:t>také jako</w:t>
      </w:r>
      <w:r w:rsidR="00936793" w:rsidRPr="004450A8">
        <w:rPr>
          <w:rFonts w:ascii="Segoe UI" w:hAnsi="Segoe UI" w:cs="Segoe UI"/>
          <w:sz w:val="21"/>
          <w:szCs w:val="21"/>
        </w:rPr>
        <w:t xml:space="preserve"> „</w:t>
      </w:r>
      <w:r w:rsidR="00936793" w:rsidRPr="004450A8">
        <w:rPr>
          <w:rFonts w:ascii="Segoe UI" w:hAnsi="Segoe UI" w:cs="Segoe UI"/>
          <w:b/>
          <w:bCs/>
          <w:sz w:val="21"/>
          <w:szCs w:val="21"/>
        </w:rPr>
        <w:t>Vlastník</w:t>
      </w:r>
      <w:r w:rsidR="00936793" w:rsidRPr="004450A8">
        <w:rPr>
          <w:rFonts w:ascii="Segoe UI" w:hAnsi="Segoe UI" w:cs="Segoe UI"/>
          <w:sz w:val="21"/>
          <w:szCs w:val="21"/>
        </w:rPr>
        <w:t>“)</w:t>
      </w:r>
    </w:p>
    <w:p w14:paraId="4AD78F0C" w14:textId="77777777" w:rsidR="00936793" w:rsidRPr="004450A8" w:rsidRDefault="00936793" w:rsidP="00B00ACB">
      <w:pPr>
        <w:pStyle w:val="Normalodsazene"/>
        <w:widowControl w:val="0"/>
        <w:spacing w:before="120" w:after="120" w:line="276" w:lineRule="auto"/>
        <w:rPr>
          <w:rFonts w:ascii="Segoe UI" w:hAnsi="Segoe UI" w:cs="Segoe UI"/>
          <w:sz w:val="21"/>
          <w:szCs w:val="21"/>
        </w:rPr>
      </w:pPr>
      <w:r w:rsidRPr="004450A8">
        <w:rPr>
          <w:rFonts w:ascii="Segoe UI" w:hAnsi="Segoe UI" w:cs="Segoe UI"/>
          <w:sz w:val="21"/>
          <w:szCs w:val="21"/>
        </w:rPr>
        <w:t>a</w:t>
      </w:r>
    </w:p>
    <w:p w14:paraId="4A978D82" w14:textId="77777777" w:rsidR="00021502" w:rsidRPr="004450A8" w:rsidRDefault="00477945" w:rsidP="00B00ACB">
      <w:pPr>
        <w:pStyle w:val="Stranysmlouvy"/>
        <w:widowControl w:val="0"/>
        <w:numPr>
          <w:ilvl w:val="0"/>
          <w:numId w:val="0"/>
        </w:numPr>
        <w:spacing w:before="120" w:after="120" w:line="276" w:lineRule="auto"/>
        <w:ind w:left="851" w:hanging="851"/>
        <w:contextualSpacing/>
        <w:rPr>
          <w:rFonts w:ascii="Segoe UI" w:hAnsi="Segoe UI" w:cs="Segoe UI"/>
          <w:b/>
          <w:bCs/>
          <w:sz w:val="21"/>
          <w:szCs w:val="21"/>
        </w:rPr>
      </w:pPr>
      <w:r w:rsidRPr="004450A8">
        <w:rPr>
          <w:rFonts w:ascii="Segoe UI" w:hAnsi="Segoe UI" w:cs="Segoe UI"/>
          <w:sz w:val="21"/>
          <w:szCs w:val="21"/>
        </w:rPr>
        <w:t>(2)</w:t>
      </w:r>
      <w:r w:rsidRPr="004450A8">
        <w:rPr>
          <w:rFonts w:ascii="Segoe UI" w:hAnsi="Segoe UI" w:cs="Segoe UI"/>
          <w:color w:val="FF0000"/>
          <w:sz w:val="21"/>
          <w:szCs w:val="21"/>
        </w:rPr>
        <w:tab/>
      </w:r>
      <w:r w:rsidR="00DB6D61" w:rsidRPr="004450A8">
        <w:rPr>
          <w:rFonts w:ascii="Segoe UI" w:hAnsi="Segoe UI" w:cs="Segoe UI"/>
          <w:b/>
          <w:bCs/>
          <w:sz w:val="21"/>
          <w:szCs w:val="21"/>
        </w:rPr>
        <w:t>…………………………………………………..</w:t>
      </w:r>
    </w:p>
    <w:p w14:paraId="331C9F60" w14:textId="77777777" w:rsidR="00021502" w:rsidRPr="004450A8" w:rsidRDefault="00DB6D61" w:rsidP="00B00ACB">
      <w:pPr>
        <w:pStyle w:val="odsazenL5"/>
        <w:tabs>
          <w:tab w:val="clear" w:pos="851"/>
        </w:tabs>
        <w:spacing w:before="120" w:after="120" w:line="276" w:lineRule="auto"/>
        <w:ind w:left="142" w:firstLine="709"/>
        <w:contextualSpacing/>
        <w:rPr>
          <w:rFonts w:ascii="Segoe UI" w:hAnsi="Segoe UI" w:cs="Segoe UI"/>
          <w:sz w:val="21"/>
          <w:szCs w:val="21"/>
        </w:rPr>
      </w:pPr>
      <w:r w:rsidRPr="004450A8">
        <w:rPr>
          <w:rFonts w:ascii="Segoe UI" w:hAnsi="Segoe UI" w:cs="Segoe UI"/>
          <w:sz w:val="21"/>
          <w:szCs w:val="21"/>
        </w:rPr>
        <w:t>se sídlem ………………………………………</w:t>
      </w:r>
    </w:p>
    <w:p w14:paraId="6C1AF5F9" w14:textId="77777777" w:rsidR="000D12A8" w:rsidRPr="004450A8" w:rsidRDefault="008B704E" w:rsidP="00B00ACB">
      <w:pPr>
        <w:pStyle w:val="Stranysmlouvy"/>
        <w:widowControl w:val="0"/>
        <w:numPr>
          <w:ilvl w:val="0"/>
          <w:numId w:val="0"/>
        </w:numPr>
        <w:spacing w:before="120" w:after="120" w:line="276" w:lineRule="auto"/>
        <w:ind w:left="851"/>
        <w:rPr>
          <w:rFonts w:ascii="Segoe UI" w:hAnsi="Segoe UI" w:cs="Segoe UI"/>
          <w:sz w:val="21"/>
          <w:szCs w:val="21"/>
        </w:rPr>
      </w:pPr>
      <w:r w:rsidRPr="004450A8">
        <w:rPr>
          <w:rFonts w:ascii="Segoe UI" w:hAnsi="Segoe UI" w:cs="Segoe UI"/>
          <w:sz w:val="21"/>
          <w:szCs w:val="21"/>
        </w:rPr>
        <w:t>z</w:t>
      </w:r>
      <w:r w:rsidR="00936793" w:rsidRPr="004450A8">
        <w:rPr>
          <w:rFonts w:ascii="Segoe UI" w:hAnsi="Segoe UI" w:cs="Segoe UI"/>
          <w:sz w:val="21"/>
          <w:szCs w:val="21"/>
        </w:rPr>
        <w:t>apsaná</w:t>
      </w:r>
      <w:r w:rsidRPr="004450A8">
        <w:rPr>
          <w:rFonts w:ascii="Segoe UI" w:hAnsi="Segoe UI" w:cs="Segoe UI"/>
          <w:sz w:val="21"/>
          <w:szCs w:val="21"/>
        </w:rPr>
        <w:t xml:space="preserve"> v ob</w:t>
      </w:r>
      <w:r w:rsidR="00DB6D61" w:rsidRPr="004450A8">
        <w:rPr>
          <w:rFonts w:ascii="Segoe UI" w:hAnsi="Segoe UI" w:cs="Segoe UI"/>
          <w:sz w:val="21"/>
          <w:szCs w:val="21"/>
        </w:rPr>
        <w:t>chodním rejstříku vedeném ………</w:t>
      </w:r>
      <w:proofErr w:type="gramStart"/>
      <w:r w:rsidR="00DB6D61" w:rsidRPr="004450A8">
        <w:rPr>
          <w:rFonts w:ascii="Segoe UI" w:hAnsi="Segoe UI" w:cs="Segoe UI"/>
          <w:sz w:val="21"/>
          <w:szCs w:val="21"/>
        </w:rPr>
        <w:t>…….</w:t>
      </w:r>
      <w:proofErr w:type="gramEnd"/>
      <w:r w:rsidR="00DB6D61" w:rsidRPr="004450A8">
        <w:rPr>
          <w:rFonts w:ascii="Segoe UI" w:hAnsi="Segoe UI" w:cs="Segoe UI"/>
          <w:sz w:val="21"/>
          <w:szCs w:val="21"/>
        </w:rPr>
        <w:t xml:space="preserve">soudem v……… </w:t>
      </w:r>
      <w:r w:rsidRPr="004450A8">
        <w:rPr>
          <w:rFonts w:ascii="Segoe UI" w:hAnsi="Segoe UI" w:cs="Segoe UI"/>
          <w:sz w:val="21"/>
          <w:szCs w:val="21"/>
        </w:rPr>
        <w:t xml:space="preserve"> v oddíle B, vložce č. </w:t>
      </w:r>
      <w:r w:rsidR="0060789D">
        <w:rPr>
          <w:rFonts w:ascii="Segoe UI" w:hAnsi="Segoe UI" w:cs="Segoe UI"/>
          <w:sz w:val="21"/>
          <w:szCs w:val="21"/>
        </w:rPr>
        <w:t>….</w:t>
      </w:r>
    </w:p>
    <w:p w14:paraId="615B31F7" w14:textId="77777777" w:rsidR="00936793" w:rsidRPr="004450A8" w:rsidRDefault="00936793" w:rsidP="00B00ACB">
      <w:pPr>
        <w:pStyle w:val="Stranysmlouvy"/>
        <w:widowControl w:val="0"/>
        <w:numPr>
          <w:ilvl w:val="0"/>
          <w:numId w:val="0"/>
        </w:numPr>
        <w:spacing w:before="120" w:after="120" w:line="276" w:lineRule="auto"/>
        <w:ind w:left="851"/>
        <w:rPr>
          <w:rFonts w:ascii="Segoe UI" w:hAnsi="Segoe UI" w:cs="Segoe UI"/>
          <w:sz w:val="21"/>
          <w:szCs w:val="21"/>
        </w:rPr>
      </w:pPr>
      <w:r w:rsidRPr="004450A8">
        <w:rPr>
          <w:rFonts w:ascii="Segoe UI" w:hAnsi="Segoe UI" w:cs="Segoe UI"/>
          <w:sz w:val="21"/>
          <w:szCs w:val="21"/>
        </w:rPr>
        <w:t>(</w:t>
      </w:r>
      <w:r w:rsidR="000D12A8" w:rsidRPr="004450A8">
        <w:rPr>
          <w:rFonts w:ascii="Segoe UI" w:hAnsi="Segoe UI" w:cs="Segoe UI"/>
          <w:sz w:val="21"/>
          <w:szCs w:val="21"/>
        </w:rPr>
        <w:t xml:space="preserve">dále </w:t>
      </w:r>
      <w:r w:rsidR="00E94B73" w:rsidRPr="004450A8">
        <w:rPr>
          <w:rFonts w:ascii="Segoe UI" w:hAnsi="Segoe UI" w:cs="Segoe UI"/>
          <w:sz w:val="21"/>
          <w:szCs w:val="21"/>
        </w:rPr>
        <w:t>také jako</w:t>
      </w:r>
      <w:r w:rsidR="00AC5EF1">
        <w:rPr>
          <w:rFonts w:ascii="Segoe UI" w:hAnsi="Segoe UI" w:cs="Segoe UI"/>
          <w:sz w:val="21"/>
          <w:szCs w:val="21"/>
        </w:rPr>
        <w:t xml:space="preserve"> </w:t>
      </w:r>
      <w:r w:rsidRPr="004450A8">
        <w:rPr>
          <w:rFonts w:ascii="Segoe UI" w:hAnsi="Segoe UI" w:cs="Segoe UI"/>
          <w:sz w:val="21"/>
          <w:szCs w:val="21"/>
        </w:rPr>
        <w:t>„</w:t>
      </w:r>
      <w:r w:rsidRPr="004450A8">
        <w:rPr>
          <w:rFonts w:ascii="Segoe UI" w:hAnsi="Segoe UI" w:cs="Segoe UI"/>
          <w:b/>
          <w:bCs/>
          <w:sz w:val="21"/>
          <w:szCs w:val="21"/>
        </w:rPr>
        <w:t>Provozovatel</w:t>
      </w:r>
      <w:r w:rsidRPr="004450A8">
        <w:rPr>
          <w:rFonts w:ascii="Segoe UI" w:hAnsi="Segoe UI" w:cs="Segoe UI"/>
          <w:sz w:val="21"/>
          <w:szCs w:val="21"/>
        </w:rPr>
        <w:t>“)</w:t>
      </w:r>
    </w:p>
    <w:p w14:paraId="0298A8C6" w14:textId="77777777" w:rsidR="00936793" w:rsidRPr="004450A8" w:rsidRDefault="00936793" w:rsidP="00B461B1">
      <w:pPr>
        <w:pStyle w:val="Stranysmlouvy"/>
        <w:widowControl w:val="0"/>
        <w:numPr>
          <w:ilvl w:val="0"/>
          <w:numId w:val="0"/>
        </w:numPr>
        <w:spacing w:before="240" w:after="360" w:line="276" w:lineRule="auto"/>
        <w:rPr>
          <w:rFonts w:ascii="Segoe UI" w:hAnsi="Segoe UI" w:cs="Segoe UI"/>
          <w:color w:val="000000"/>
          <w:sz w:val="21"/>
          <w:szCs w:val="21"/>
        </w:rPr>
      </w:pPr>
      <w:r w:rsidRPr="004450A8">
        <w:rPr>
          <w:rFonts w:ascii="Segoe UI" w:hAnsi="Segoe UI" w:cs="Segoe UI"/>
          <w:color w:val="000000"/>
          <w:sz w:val="21"/>
          <w:szCs w:val="21"/>
        </w:rPr>
        <w:t>(Vlastník a Provozovatel dále označován</w:t>
      </w:r>
      <w:r w:rsidR="0052518B" w:rsidRPr="004450A8">
        <w:rPr>
          <w:rFonts w:ascii="Segoe UI" w:hAnsi="Segoe UI" w:cs="Segoe UI"/>
          <w:color w:val="000000"/>
          <w:sz w:val="21"/>
          <w:szCs w:val="21"/>
        </w:rPr>
        <w:t>i</w:t>
      </w:r>
      <w:r w:rsidRPr="004450A8">
        <w:rPr>
          <w:rFonts w:ascii="Segoe UI" w:hAnsi="Segoe UI" w:cs="Segoe UI"/>
          <w:color w:val="000000"/>
          <w:sz w:val="21"/>
          <w:szCs w:val="21"/>
        </w:rPr>
        <w:t xml:space="preserve"> společně rovněž jako </w:t>
      </w:r>
      <w:r w:rsidRPr="004450A8">
        <w:rPr>
          <w:rFonts w:ascii="Segoe UI" w:hAnsi="Segoe UI" w:cs="Segoe UI"/>
          <w:b/>
          <w:bCs/>
          <w:color w:val="000000"/>
          <w:sz w:val="21"/>
          <w:szCs w:val="21"/>
        </w:rPr>
        <w:t xml:space="preserve">„Smluvní </w:t>
      </w:r>
      <w:r w:rsidR="00753167" w:rsidRPr="004450A8">
        <w:rPr>
          <w:rFonts w:ascii="Segoe UI" w:hAnsi="Segoe UI" w:cs="Segoe UI"/>
          <w:b/>
          <w:bCs/>
          <w:color w:val="000000"/>
          <w:sz w:val="21"/>
          <w:szCs w:val="21"/>
        </w:rPr>
        <w:t>S</w:t>
      </w:r>
      <w:r w:rsidR="00975B2E" w:rsidRPr="004450A8">
        <w:rPr>
          <w:rFonts w:ascii="Segoe UI" w:hAnsi="Segoe UI" w:cs="Segoe UI"/>
          <w:b/>
          <w:bCs/>
          <w:color w:val="000000"/>
          <w:sz w:val="21"/>
          <w:szCs w:val="21"/>
        </w:rPr>
        <w:t>trany</w:t>
      </w:r>
      <w:r w:rsidRPr="004450A8">
        <w:rPr>
          <w:rFonts w:ascii="Segoe UI" w:hAnsi="Segoe UI" w:cs="Segoe UI"/>
          <w:b/>
          <w:bCs/>
          <w:color w:val="000000"/>
          <w:sz w:val="21"/>
          <w:szCs w:val="21"/>
        </w:rPr>
        <w:t>“</w:t>
      </w:r>
      <w:r w:rsidRPr="004450A8">
        <w:rPr>
          <w:rFonts w:ascii="Segoe UI" w:hAnsi="Segoe UI" w:cs="Segoe UI"/>
          <w:color w:val="000000"/>
          <w:sz w:val="21"/>
          <w:szCs w:val="21"/>
        </w:rPr>
        <w:t xml:space="preserve"> a </w:t>
      </w:r>
      <w:r w:rsidR="00477945" w:rsidRPr="004450A8">
        <w:rPr>
          <w:rFonts w:ascii="Segoe UI" w:hAnsi="Segoe UI" w:cs="Segoe UI"/>
          <w:color w:val="000000"/>
          <w:sz w:val="21"/>
          <w:szCs w:val="21"/>
        </w:rPr>
        <w:t xml:space="preserve">každý </w:t>
      </w:r>
      <w:r w:rsidRPr="004450A8">
        <w:rPr>
          <w:rFonts w:ascii="Segoe UI" w:hAnsi="Segoe UI" w:cs="Segoe UI"/>
          <w:color w:val="000000"/>
          <w:sz w:val="21"/>
          <w:szCs w:val="21"/>
        </w:rPr>
        <w:t>jednotlivě též jako „</w:t>
      </w:r>
      <w:r w:rsidRPr="004450A8">
        <w:rPr>
          <w:rFonts w:ascii="Segoe UI" w:hAnsi="Segoe UI" w:cs="Segoe UI"/>
          <w:b/>
          <w:bCs/>
          <w:color w:val="000000"/>
          <w:sz w:val="21"/>
          <w:szCs w:val="21"/>
        </w:rPr>
        <w:t xml:space="preserve">Smluvní </w:t>
      </w:r>
      <w:r w:rsidR="00753167" w:rsidRPr="004450A8">
        <w:rPr>
          <w:rFonts w:ascii="Segoe UI" w:hAnsi="Segoe UI" w:cs="Segoe UI"/>
          <w:b/>
          <w:bCs/>
          <w:color w:val="000000"/>
          <w:sz w:val="21"/>
          <w:szCs w:val="21"/>
        </w:rPr>
        <w:t>S</w:t>
      </w:r>
      <w:r w:rsidR="00975B2E" w:rsidRPr="004450A8">
        <w:rPr>
          <w:rFonts w:ascii="Segoe UI" w:hAnsi="Segoe UI" w:cs="Segoe UI"/>
          <w:b/>
          <w:bCs/>
          <w:color w:val="000000"/>
          <w:sz w:val="21"/>
          <w:szCs w:val="21"/>
        </w:rPr>
        <w:t>trana</w:t>
      </w:r>
      <w:r w:rsidRPr="004450A8">
        <w:rPr>
          <w:rFonts w:ascii="Segoe UI" w:hAnsi="Segoe UI" w:cs="Segoe UI"/>
          <w:color w:val="000000"/>
          <w:sz w:val="21"/>
          <w:szCs w:val="21"/>
        </w:rPr>
        <w:t>“)</w:t>
      </w:r>
    </w:p>
    <w:p w14:paraId="358F77D1" w14:textId="77777777" w:rsidR="00936793" w:rsidRPr="004450A8" w:rsidRDefault="00936793" w:rsidP="000633D2">
      <w:pPr>
        <w:pStyle w:val="ST"/>
      </w:pPr>
      <w:bookmarkStart w:id="3" w:name="_Toc132117315"/>
      <w:bookmarkStart w:id="4" w:name="_Toc159144207"/>
      <w:bookmarkStart w:id="5" w:name="_Toc213223283"/>
      <w:bookmarkStart w:id="6" w:name="_Toc528338468"/>
      <w:r w:rsidRPr="004450A8">
        <w:t>PREAMBULE</w:t>
      </w:r>
      <w:bookmarkEnd w:id="3"/>
      <w:bookmarkEnd w:id="4"/>
      <w:bookmarkEnd w:id="5"/>
      <w:bookmarkEnd w:id="6"/>
    </w:p>
    <w:p w14:paraId="5BF45622" w14:textId="77777777" w:rsidR="00936793" w:rsidRPr="004450A8" w:rsidRDefault="00936793" w:rsidP="00B461B1">
      <w:pPr>
        <w:pStyle w:val="NormalodsazeneBoldAllcaps"/>
        <w:widowControl w:val="0"/>
        <w:spacing w:before="240" w:line="276" w:lineRule="auto"/>
        <w:rPr>
          <w:rFonts w:ascii="Segoe UI" w:hAnsi="Segoe UI" w:cs="Segoe UI"/>
          <w:sz w:val="21"/>
          <w:szCs w:val="21"/>
        </w:rPr>
      </w:pPr>
      <w:r w:rsidRPr="004450A8">
        <w:rPr>
          <w:rFonts w:ascii="Segoe UI" w:hAnsi="Segoe UI" w:cs="Segoe UI"/>
          <w:sz w:val="21"/>
          <w:szCs w:val="21"/>
        </w:rPr>
        <w:t>Vzhledem k tomu, Že:</w:t>
      </w:r>
    </w:p>
    <w:p w14:paraId="47993297" w14:textId="77777777" w:rsidR="00936793" w:rsidRPr="004450A8" w:rsidRDefault="00936793" w:rsidP="00D9338F">
      <w:pPr>
        <w:widowControl w:val="0"/>
        <w:numPr>
          <w:ilvl w:val="0"/>
          <w:numId w:val="52"/>
        </w:numPr>
        <w:spacing w:before="120" w:after="120" w:line="276" w:lineRule="auto"/>
        <w:ind w:left="709" w:hanging="709"/>
        <w:rPr>
          <w:rFonts w:ascii="Segoe UI" w:hAnsi="Segoe UI" w:cs="Segoe UI"/>
          <w:sz w:val="21"/>
          <w:szCs w:val="21"/>
        </w:rPr>
      </w:pPr>
      <w:bookmarkStart w:id="7" w:name="_Ref132435327"/>
      <w:r w:rsidRPr="004450A8">
        <w:rPr>
          <w:rFonts w:ascii="Segoe UI" w:hAnsi="Segoe UI" w:cs="Segoe UI"/>
          <w:sz w:val="21"/>
          <w:szCs w:val="21"/>
        </w:rPr>
        <w:t>Vlastník je výlučným vlastníkem Vodovod</w:t>
      </w:r>
      <w:r w:rsidR="00477945" w:rsidRPr="004450A8">
        <w:rPr>
          <w:rFonts w:ascii="Segoe UI" w:hAnsi="Segoe UI" w:cs="Segoe UI"/>
          <w:sz w:val="21"/>
          <w:szCs w:val="21"/>
        </w:rPr>
        <w:t>ů</w:t>
      </w:r>
      <w:r w:rsidRPr="004450A8">
        <w:rPr>
          <w:rFonts w:ascii="Segoe UI" w:hAnsi="Segoe UI" w:cs="Segoe UI"/>
          <w:sz w:val="21"/>
          <w:szCs w:val="21"/>
        </w:rPr>
        <w:t xml:space="preserve"> a Kanalizac</w:t>
      </w:r>
      <w:r w:rsidR="00477945" w:rsidRPr="004450A8">
        <w:rPr>
          <w:rFonts w:ascii="Segoe UI" w:hAnsi="Segoe UI" w:cs="Segoe UI"/>
          <w:sz w:val="21"/>
          <w:szCs w:val="21"/>
        </w:rPr>
        <w:t>í</w:t>
      </w:r>
      <w:r w:rsidRPr="004450A8">
        <w:rPr>
          <w:rFonts w:ascii="Segoe UI" w:hAnsi="Segoe UI" w:cs="Segoe UI"/>
          <w:sz w:val="21"/>
          <w:szCs w:val="21"/>
        </w:rPr>
        <w:t>;</w:t>
      </w:r>
    </w:p>
    <w:p w14:paraId="5B369555" w14:textId="77777777" w:rsidR="00936793" w:rsidRPr="004450A8" w:rsidRDefault="00936793" w:rsidP="00D9338F">
      <w:pPr>
        <w:widowControl w:val="0"/>
        <w:numPr>
          <w:ilvl w:val="0"/>
          <w:numId w:val="52"/>
        </w:numPr>
        <w:spacing w:before="120" w:after="120" w:line="276" w:lineRule="auto"/>
        <w:ind w:left="709" w:hanging="709"/>
        <w:rPr>
          <w:rFonts w:ascii="Segoe UI" w:hAnsi="Segoe UI" w:cs="Segoe UI"/>
          <w:sz w:val="21"/>
          <w:szCs w:val="21"/>
        </w:rPr>
      </w:pPr>
      <w:r w:rsidRPr="004450A8">
        <w:rPr>
          <w:rFonts w:ascii="Segoe UI" w:hAnsi="Segoe UI" w:cs="Segoe UI"/>
          <w:sz w:val="21"/>
          <w:szCs w:val="21"/>
        </w:rPr>
        <w:t xml:space="preserve">Provozovateli bylo </w:t>
      </w:r>
      <w:r w:rsidR="00B64564" w:rsidRPr="004450A8">
        <w:rPr>
          <w:rFonts w:ascii="Segoe UI" w:hAnsi="Segoe UI" w:cs="Segoe UI"/>
          <w:sz w:val="21"/>
          <w:szCs w:val="21"/>
        </w:rPr>
        <w:t>……………………….</w:t>
      </w:r>
      <w:r w:rsidR="00FB0AFD" w:rsidRPr="004450A8">
        <w:rPr>
          <w:rFonts w:ascii="Segoe UI" w:hAnsi="Segoe UI" w:cs="Segoe UI"/>
          <w:sz w:val="21"/>
          <w:szCs w:val="21"/>
        </w:rPr>
        <w:t xml:space="preserve"> úřadem v</w:t>
      </w:r>
      <w:r w:rsidR="00B64564" w:rsidRPr="004450A8">
        <w:rPr>
          <w:rFonts w:ascii="Segoe UI" w:hAnsi="Segoe UI" w:cs="Segoe UI"/>
          <w:sz w:val="21"/>
          <w:szCs w:val="21"/>
        </w:rPr>
        <w:t>…………………</w:t>
      </w:r>
      <w:r w:rsidR="00FB0AFD" w:rsidRPr="004450A8">
        <w:rPr>
          <w:rFonts w:ascii="Segoe UI" w:hAnsi="Segoe UI" w:cs="Segoe UI"/>
          <w:sz w:val="21"/>
          <w:szCs w:val="21"/>
        </w:rPr>
        <w:t xml:space="preserve"> </w:t>
      </w:r>
      <w:proofErr w:type="gramStart"/>
      <w:r w:rsidR="00FB0AFD" w:rsidRPr="004450A8">
        <w:rPr>
          <w:rFonts w:ascii="Segoe UI" w:hAnsi="Segoe UI" w:cs="Segoe UI"/>
          <w:sz w:val="21"/>
          <w:szCs w:val="21"/>
        </w:rPr>
        <w:t xml:space="preserve">dne  </w:t>
      </w:r>
      <w:r w:rsidR="00B64564" w:rsidRPr="004450A8">
        <w:rPr>
          <w:rFonts w:ascii="Segoe UI" w:hAnsi="Segoe UI" w:cs="Segoe UI"/>
          <w:sz w:val="21"/>
          <w:szCs w:val="21"/>
        </w:rPr>
        <w:t>…</w:t>
      </w:r>
      <w:proofErr w:type="gramEnd"/>
      <w:r w:rsidR="00B64564" w:rsidRPr="004450A8">
        <w:rPr>
          <w:rFonts w:ascii="Segoe UI" w:hAnsi="Segoe UI" w:cs="Segoe UI"/>
          <w:sz w:val="21"/>
          <w:szCs w:val="21"/>
        </w:rPr>
        <w:t>…………………………</w:t>
      </w:r>
      <w:r w:rsidR="00FB0AFD" w:rsidRPr="004450A8">
        <w:rPr>
          <w:rFonts w:ascii="Segoe UI" w:hAnsi="Segoe UI" w:cs="Segoe UI"/>
          <w:sz w:val="21"/>
          <w:szCs w:val="21"/>
        </w:rPr>
        <w:t xml:space="preserve"> vydáno živnostenské oprávnění č.j. </w:t>
      </w:r>
      <w:r w:rsidR="00B64564" w:rsidRPr="004450A8">
        <w:rPr>
          <w:rFonts w:ascii="Segoe UI" w:hAnsi="Segoe UI" w:cs="Segoe UI"/>
          <w:sz w:val="21"/>
          <w:szCs w:val="21"/>
        </w:rPr>
        <w:t>……………………….</w:t>
      </w:r>
      <w:r w:rsidR="00FB0AFD" w:rsidRPr="004450A8">
        <w:rPr>
          <w:rFonts w:ascii="Segoe UI" w:hAnsi="Segoe UI" w:cs="Segoe UI"/>
          <w:sz w:val="21"/>
          <w:szCs w:val="21"/>
        </w:rPr>
        <w:t xml:space="preserve"> pro obor „provozování vodovodů a kanalizací pro veřejnou potřebu“</w:t>
      </w:r>
      <w:r w:rsidRPr="004450A8">
        <w:rPr>
          <w:rFonts w:ascii="Segoe UI" w:hAnsi="Segoe UI" w:cs="Segoe UI"/>
          <w:sz w:val="21"/>
          <w:szCs w:val="21"/>
        </w:rPr>
        <w:t>;</w:t>
      </w:r>
    </w:p>
    <w:p w14:paraId="580BCCD9" w14:textId="77777777" w:rsidR="00936793" w:rsidRPr="004450A8" w:rsidRDefault="00936793" w:rsidP="00D9338F">
      <w:pPr>
        <w:widowControl w:val="0"/>
        <w:numPr>
          <w:ilvl w:val="0"/>
          <w:numId w:val="52"/>
        </w:numPr>
        <w:spacing w:before="120" w:after="120" w:line="276" w:lineRule="auto"/>
        <w:ind w:left="709" w:hanging="709"/>
        <w:rPr>
          <w:rFonts w:ascii="Segoe UI" w:hAnsi="Segoe UI" w:cs="Segoe UI"/>
          <w:sz w:val="21"/>
          <w:szCs w:val="21"/>
        </w:rPr>
      </w:pPr>
      <w:r w:rsidRPr="004450A8">
        <w:rPr>
          <w:rFonts w:ascii="Segoe UI" w:hAnsi="Segoe UI" w:cs="Segoe UI"/>
          <w:sz w:val="21"/>
          <w:szCs w:val="21"/>
        </w:rPr>
        <w:t xml:space="preserve">Vlastník si přeje zajistit </w:t>
      </w:r>
      <w:r w:rsidR="00886BDA" w:rsidRPr="004450A8">
        <w:rPr>
          <w:rFonts w:ascii="Segoe UI" w:hAnsi="Segoe UI" w:cs="Segoe UI"/>
          <w:sz w:val="21"/>
          <w:szCs w:val="21"/>
        </w:rPr>
        <w:t>Provozování</w:t>
      </w:r>
      <w:r w:rsidR="00FF4B17" w:rsidRPr="004450A8">
        <w:rPr>
          <w:rFonts w:ascii="Segoe UI" w:hAnsi="Segoe UI" w:cs="Segoe UI"/>
          <w:sz w:val="21"/>
          <w:szCs w:val="21"/>
        </w:rPr>
        <w:t xml:space="preserve"> </w:t>
      </w:r>
      <w:r w:rsidR="00753167" w:rsidRPr="004450A8">
        <w:rPr>
          <w:rFonts w:ascii="Segoe UI" w:hAnsi="Segoe UI" w:cs="Segoe UI"/>
          <w:sz w:val="21"/>
          <w:szCs w:val="21"/>
        </w:rPr>
        <w:t>Vodovodů a Kanalizací</w:t>
      </w:r>
      <w:r w:rsidR="00C862AA" w:rsidRPr="004450A8">
        <w:rPr>
          <w:rFonts w:ascii="Segoe UI" w:hAnsi="Segoe UI" w:cs="Segoe UI"/>
          <w:sz w:val="21"/>
          <w:szCs w:val="21"/>
        </w:rPr>
        <w:t>, včetně</w:t>
      </w:r>
      <w:r w:rsidR="00FF4B17" w:rsidRPr="004450A8">
        <w:rPr>
          <w:rFonts w:ascii="Segoe UI" w:hAnsi="Segoe UI" w:cs="Segoe UI"/>
          <w:sz w:val="21"/>
          <w:szCs w:val="21"/>
        </w:rPr>
        <w:t xml:space="preserve"> </w:t>
      </w:r>
      <w:r w:rsidR="00A51F0B" w:rsidRPr="004450A8">
        <w:rPr>
          <w:rFonts w:ascii="Segoe UI" w:hAnsi="Segoe UI" w:cs="Segoe UI"/>
          <w:sz w:val="21"/>
          <w:szCs w:val="21"/>
        </w:rPr>
        <w:t xml:space="preserve">zajištění plnění </w:t>
      </w:r>
      <w:r w:rsidR="00753167" w:rsidRPr="004450A8">
        <w:rPr>
          <w:rFonts w:ascii="Segoe UI" w:hAnsi="Segoe UI" w:cs="Segoe UI"/>
          <w:sz w:val="21"/>
          <w:szCs w:val="21"/>
        </w:rPr>
        <w:t xml:space="preserve">souvisejících činností při Provozování </w:t>
      </w:r>
      <w:r w:rsidR="00586837" w:rsidRPr="004450A8">
        <w:rPr>
          <w:rFonts w:ascii="Segoe UI" w:hAnsi="Segoe UI" w:cs="Segoe UI"/>
          <w:sz w:val="21"/>
          <w:szCs w:val="21"/>
        </w:rPr>
        <w:t>Vodovod</w:t>
      </w:r>
      <w:r w:rsidR="00886BDA" w:rsidRPr="004450A8">
        <w:rPr>
          <w:rFonts w:ascii="Segoe UI" w:hAnsi="Segoe UI" w:cs="Segoe UI"/>
          <w:sz w:val="21"/>
          <w:szCs w:val="21"/>
        </w:rPr>
        <w:t>ů</w:t>
      </w:r>
      <w:r w:rsidR="00586837" w:rsidRPr="004450A8">
        <w:rPr>
          <w:rFonts w:ascii="Segoe UI" w:hAnsi="Segoe UI" w:cs="Segoe UI"/>
          <w:sz w:val="21"/>
          <w:szCs w:val="21"/>
        </w:rPr>
        <w:t xml:space="preserve"> a Kanalizací ze strany</w:t>
      </w:r>
      <w:r w:rsidR="00886BDA" w:rsidRPr="004450A8">
        <w:rPr>
          <w:rFonts w:ascii="Segoe UI" w:hAnsi="Segoe UI" w:cs="Segoe UI"/>
          <w:sz w:val="21"/>
          <w:szCs w:val="21"/>
        </w:rPr>
        <w:t xml:space="preserve"> Provozovatele;</w:t>
      </w:r>
    </w:p>
    <w:p w14:paraId="57BE7B0B" w14:textId="77777777" w:rsidR="00886BDA" w:rsidRPr="004450A8" w:rsidRDefault="00936793" w:rsidP="00D9338F">
      <w:pPr>
        <w:widowControl w:val="0"/>
        <w:numPr>
          <w:ilvl w:val="0"/>
          <w:numId w:val="52"/>
        </w:numPr>
        <w:spacing w:before="120" w:after="120" w:line="276" w:lineRule="auto"/>
        <w:ind w:left="709" w:hanging="709"/>
        <w:rPr>
          <w:rFonts w:ascii="Segoe UI" w:hAnsi="Segoe UI" w:cs="Segoe UI"/>
          <w:sz w:val="21"/>
          <w:szCs w:val="21"/>
        </w:rPr>
      </w:pPr>
      <w:r w:rsidRPr="004450A8">
        <w:rPr>
          <w:rFonts w:ascii="Segoe UI" w:hAnsi="Segoe UI" w:cs="Segoe UI"/>
          <w:sz w:val="21"/>
          <w:szCs w:val="21"/>
        </w:rPr>
        <w:t xml:space="preserve">Vlastník na základě výsledků </w:t>
      </w:r>
      <w:r w:rsidR="0031560D" w:rsidRPr="004450A8">
        <w:rPr>
          <w:rFonts w:ascii="Segoe UI" w:hAnsi="Segoe UI" w:cs="Segoe UI"/>
          <w:sz w:val="21"/>
          <w:szCs w:val="21"/>
        </w:rPr>
        <w:t xml:space="preserve">koncesního </w:t>
      </w:r>
      <w:r w:rsidRPr="004450A8">
        <w:rPr>
          <w:rFonts w:ascii="Segoe UI" w:hAnsi="Segoe UI" w:cs="Segoe UI"/>
          <w:sz w:val="21"/>
          <w:szCs w:val="21"/>
        </w:rPr>
        <w:t xml:space="preserve">řízení </w:t>
      </w:r>
      <w:r w:rsidR="00131A07" w:rsidRPr="004450A8">
        <w:rPr>
          <w:rFonts w:ascii="Segoe UI" w:hAnsi="Segoe UI" w:cs="Segoe UI"/>
          <w:sz w:val="21"/>
          <w:szCs w:val="21"/>
        </w:rPr>
        <w:t>s názvem „</w:t>
      </w:r>
      <w:r w:rsidR="00B64564" w:rsidRPr="004450A8">
        <w:rPr>
          <w:rFonts w:ascii="Segoe UI" w:hAnsi="Segoe UI" w:cs="Segoe UI"/>
          <w:sz w:val="21"/>
          <w:szCs w:val="21"/>
        </w:rPr>
        <w:t>Výběr provozovatele vodovodů a</w:t>
      </w:r>
      <w:r w:rsidR="002A389B" w:rsidRPr="004450A8">
        <w:rPr>
          <w:rFonts w:ascii="Segoe UI" w:hAnsi="Segoe UI" w:cs="Segoe UI"/>
          <w:sz w:val="21"/>
          <w:szCs w:val="21"/>
        </w:rPr>
        <w:t> </w:t>
      </w:r>
      <w:r w:rsidR="00B64564" w:rsidRPr="004450A8">
        <w:rPr>
          <w:rFonts w:ascii="Segoe UI" w:hAnsi="Segoe UI" w:cs="Segoe UI"/>
          <w:sz w:val="21"/>
          <w:szCs w:val="21"/>
        </w:rPr>
        <w:t>kanalizací pro Vodárenskou společnost Táborsko v letech 2022 až 2031</w:t>
      </w:r>
      <w:r w:rsidR="004B06A8" w:rsidRPr="004450A8">
        <w:rPr>
          <w:rFonts w:ascii="Segoe UI" w:hAnsi="Segoe UI" w:cs="Segoe UI"/>
          <w:sz w:val="21"/>
          <w:szCs w:val="21"/>
        </w:rPr>
        <w:t>“</w:t>
      </w:r>
      <w:r w:rsidR="00B64564" w:rsidRPr="004450A8">
        <w:rPr>
          <w:rFonts w:ascii="Segoe UI" w:hAnsi="Segoe UI" w:cs="Segoe UI"/>
          <w:sz w:val="21"/>
          <w:szCs w:val="21"/>
        </w:rPr>
        <w:t xml:space="preserve"> (nadlimitní </w:t>
      </w:r>
      <w:r w:rsidR="00B64564" w:rsidRPr="004450A8">
        <w:rPr>
          <w:rFonts w:ascii="Segoe UI" w:hAnsi="Segoe UI" w:cs="Segoe UI"/>
          <w:sz w:val="21"/>
          <w:szCs w:val="21"/>
        </w:rPr>
        <w:lastRenderedPageBreak/>
        <w:t>koncese na služby zadávaná v koncesním řízení dle ZZVZ)</w:t>
      </w:r>
      <w:r w:rsidR="002A389B" w:rsidRPr="004450A8">
        <w:rPr>
          <w:rFonts w:ascii="Segoe UI" w:hAnsi="Segoe UI" w:cs="Segoe UI"/>
          <w:sz w:val="21"/>
          <w:szCs w:val="21"/>
        </w:rPr>
        <w:t xml:space="preserve">, </w:t>
      </w:r>
      <w:r w:rsidR="00563FE7" w:rsidRPr="004450A8">
        <w:rPr>
          <w:rFonts w:ascii="Segoe UI" w:hAnsi="Segoe UI" w:cs="Segoe UI"/>
          <w:sz w:val="21"/>
          <w:szCs w:val="21"/>
        </w:rPr>
        <w:t>o</w:t>
      </w:r>
      <w:r w:rsidR="00131A07" w:rsidRPr="004450A8">
        <w:rPr>
          <w:rFonts w:ascii="Segoe UI" w:hAnsi="Segoe UI" w:cs="Segoe UI"/>
          <w:sz w:val="21"/>
          <w:szCs w:val="21"/>
        </w:rPr>
        <w:t>známení o</w:t>
      </w:r>
      <w:r w:rsidR="00CB6433" w:rsidRPr="004450A8">
        <w:rPr>
          <w:rFonts w:ascii="Segoe UI" w:hAnsi="Segoe UI" w:cs="Segoe UI"/>
          <w:sz w:val="21"/>
          <w:szCs w:val="21"/>
        </w:rPr>
        <w:t> </w:t>
      </w:r>
      <w:r w:rsidR="00586837" w:rsidRPr="004450A8">
        <w:rPr>
          <w:rFonts w:ascii="Segoe UI" w:hAnsi="Segoe UI" w:cs="Segoe UI"/>
          <w:sz w:val="21"/>
          <w:szCs w:val="21"/>
        </w:rPr>
        <w:t xml:space="preserve">zahájení koncesního řízení </w:t>
      </w:r>
      <w:r w:rsidR="00131A07" w:rsidRPr="004450A8">
        <w:rPr>
          <w:rFonts w:ascii="Segoe UI" w:hAnsi="Segoe UI" w:cs="Segoe UI"/>
          <w:sz w:val="21"/>
          <w:szCs w:val="21"/>
        </w:rPr>
        <w:t xml:space="preserve">bylo uveřejněno dne </w:t>
      </w:r>
      <w:r w:rsidR="00B64564" w:rsidRPr="004450A8">
        <w:rPr>
          <w:rFonts w:ascii="Segoe UI" w:hAnsi="Segoe UI" w:cs="Segoe UI"/>
          <w:sz w:val="21"/>
          <w:szCs w:val="21"/>
        </w:rPr>
        <w:t>…………</w:t>
      </w:r>
      <w:proofErr w:type="gramStart"/>
      <w:r w:rsidR="00B64564" w:rsidRPr="004450A8">
        <w:rPr>
          <w:rFonts w:ascii="Segoe UI" w:hAnsi="Segoe UI" w:cs="Segoe UI"/>
          <w:sz w:val="21"/>
          <w:szCs w:val="21"/>
        </w:rPr>
        <w:t>…….</w:t>
      </w:r>
      <w:proofErr w:type="gramEnd"/>
      <w:r w:rsidR="00B64564" w:rsidRPr="004450A8">
        <w:rPr>
          <w:rFonts w:ascii="Segoe UI" w:hAnsi="Segoe UI" w:cs="Segoe UI"/>
          <w:sz w:val="21"/>
          <w:szCs w:val="21"/>
        </w:rPr>
        <w:t>.</w:t>
      </w:r>
      <w:r w:rsidR="00131A07" w:rsidRPr="004450A8">
        <w:rPr>
          <w:rFonts w:ascii="Segoe UI" w:hAnsi="Segoe UI" w:cs="Segoe UI"/>
          <w:sz w:val="21"/>
          <w:szCs w:val="21"/>
        </w:rPr>
        <w:t xml:space="preserve">pod </w:t>
      </w:r>
      <w:r w:rsidR="00586837" w:rsidRPr="004450A8">
        <w:rPr>
          <w:rFonts w:ascii="Segoe UI" w:hAnsi="Segoe UI" w:cs="Segoe UI"/>
          <w:sz w:val="21"/>
          <w:szCs w:val="21"/>
        </w:rPr>
        <w:t xml:space="preserve">evidenčním </w:t>
      </w:r>
      <w:r w:rsidR="00131A07" w:rsidRPr="004450A8">
        <w:rPr>
          <w:rFonts w:ascii="Segoe UI" w:hAnsi="Segoe UI" w:cs="Segoe UI"/>
          <w:sz w:val="21"/>
          <w:szCs w:val="21"/>
        </w:rPr>
        <w:t>číslem</w:t>
      </w:r>
      <w:r w:rsidR="00A51F0B" w:rsidRPr="004450A8">
        <w:rPr>
          <w:rFonts w:ascii="Segoe UI" w:hAnsi="Segoe UI" w:cs="Segoe UI"/>
          <w:sz w:val="21"/>
          <w:szCs w:val="21"/>
        </w:rPr>
        <w:t xml:space="preserve"> v</w:t>
      </w:r>
      <w:r w:rsidR="009213BE" w:rsidRPr="004450A8">
        <w:rPr>
          <w:rFonts w:ascii="Segoe UI" w:hAnsi="Segoe UI" w:cs="Segoe UI"/>
          <w:sz w:val="21"/>
          <w:szCs w:val="21"/>
        </w:rPr>
        <w:t>e</w:t>
      </w:r>
      <w:r w:rsidR="00A51F0B" w:rsidRPr="004450A8">
        <w:rPr>
          <w:rFonts w:ascii="Segoe UI" w:hAnsi="Segoe UI" w:cs="Segoe UI"/>
          <w:sz w:val="21"/>
          <w:szCs w:val="21"/>
        </w:rPr>
        <w:t> </w:t>
      </w:r>
      <w:r w:rsidR="009213BE" w:rsidRPr="004450A8">
        <w:rPr>
          <w:rFonts w:ascii="Segoe UI" w:hAnsi="Segoe UI" w:cs="Segoe UI"/>
          <w:sz w:val="21"/>
          <w:szCs w:val="21"/>
        </w:rPr>
        <w:t>Věstníku</w:t>
      </w:r>
      <w:r w:rsidR="00A51F0B" w:rsidRPr="004450A8">
        <w:rPr>
          <w:rFonts w:ascii="Segoe UI" w:hAnsi="Segoe UI" w:cs="Segoe UI"/>
          <w:sz w:val="21"/>
          <w:szCs w:val="21"/>
        </w:rPr>
        <w:t xml:space="preserve"> veřejných zakázek.</w:t>
      </w:r>
      <w:r w:rsidR="00B64564" w:rsidRPr="004450A8">
        <w:rPr>
          <w:rFonts w:ascii="Segoe UI" w:hAnsi="Segoe UI" w:cs="Segoe UI"/>
          <w:sz w:val="21"/>
          <w:szCs w:val="21"/>
        </w:rPr>
        <w:t>………………….</w:t>
      </w:r>
      <w:r w:rsidRPr="004450A8">
        <w:rPr>
          <w:rFonts w:ascii="Segoe UI" w:hAnsi="Segoe UI" w:cs="Segoe UI"/>
          <w:sz w:val="21"/>
          <w:szCs w:val="21"/>
        </w:rPr>
        <w:t xml:space="preserve"> vybral nabídku </w:t>
      </w:r>
      <w:bookmarkEnd w:id="7"/>
      <w:r w:rsidRPr="004450A8">
        <w:rPr>
          <w:rFonts w:ascii="Segoe UI" w:hAnsi="Segoe UI" w:cs="Segoe UI"/>
          <w:sz w:val="21"/>
          <w:szCs w:val="21"/>
        </w:rPr>
        <w:t xml:space="preserve">předloženou </w:t>
      </w:r>
      <w:r w:rsidR="008B704E" w:rsidRPr="004450A8">
        <w:rPr>
          <w:rFonts w:ascii="Segoe UI" w:hAnsi="Segoe UI" w:cs="Segoe UI"/>
          <w:sz w:val="21"/>
          <w:szCs w:val="21"/>
        </w:rPr>
        <w:t>Provozovatele</w:t>
      </w:r>
      <w:r w:rsidR="00B64564" w:rsidRPr="004450A8">
        <w:rPr>
          <w:rFonts w:ascii="Segoe UI" w:hAnsi="Segoe UI" w:cs="Segoe UI"/>
          <w:sz w:val="21"/>
          <w:szCs w:val="21"/>
        </w:rPr>
        <w:t>m</w:t>
      </w:r>
      <w:r w:rsidR="00886BDA" w:rsidRPr="004450A8">
        <w:rPr>
          <w:rFonts w:ascii="Segoe UI" w:hAnsi="Segoe UI" w:cs="Segoe UI"/>
          <w:sz w:val="21"/>
          <w:szCs w:val="21"/>
        </w:rPr>
        <w:t>;</w:t>
      </w:r>
    </w:p>
    <w:p w14:paraId="41834983" w14:textId="77777777" w:rsidR="00936793" w:rsidRPr="004450A8" w:rsidRDefault="00936793" w:rsidP="00D9338F">
      <w:pPr>
        <w:widowControl w:val="0"/>
        <w:numPr>
          <w:ilvl w:val="0"/>
          <w:numId w:val="52"/>
        </w:numPr>
        <w:spacing w:before="120" w:after="120" w:line="276" w:lineRule="auto"/>
        <w:ind w:left="709" w:hanging="709"/>
        <w:rPr>
          <w:rFonts w:ascii="Segoe UI" w:hAnsi="Segoe UI" w:cs="Segoe UI"/>
          <w:sz w:val="21"/>
          <w:szCs w:val="21"/>
        </w:rPr>
      </w:pPr>
      <w:r w:rsidRPr="004450A8">
        <w:rPr>
          <w:rFonts w:ascii="Segoe UI" w:hAnsi="Segoe UI" w:cs="Segoe UI"/>
          <w:sz w:val="21"/>
          <w:szCs w:val="21"/>
        </w:rPr>
        <w:t xml:space="preserve">Vlastník má zájem </w:t>
      </w:r>
      <w:r w:rsidR="004A5196" w:rsidRPr="004450A8">
        <w:rPr>
          <w:rFonts w:ascii="Segoe UI" w:hAnsi="Segoe UI" w:cs="Segoe UI"/>
          <w:sz w:val="21"/>
          <w:szCs w:val="21"/>
        </w:rPr>
        <w:t xml:space="preserve">uzavřít </w:t>
      </w:r>
      <w:r w:rsidR="001B4F19" w:rsidRPr="004450A8">
        <w:rPr>
          <w:rFonts w:ascii="Segoe UI" w:hAnsi="Segoe UI" w:cs="Segoe UI"/>
          <w:sz w:val="21"/>
          <w:szCs w:val="21"/>
        </w:rPr>
        <w:t xml:space="preserve">smlouvu s Provozovatelem, na jejímž základě bude </w:t>
      </w:r>
      <w:r w:rsidRPr="004450A8">
        <w:rPr>
          <w:rFonts w:ascii="Segoe UI" w:hAnsi="Segoe UI" w:cs="Segoe UI"/>
          <w:sz w:val="21"/>
          <w:szCs w:val="21"/>
        </w:rPr>
        <w:t>Provozovatel</w:t>
      </w:r>
      <w:r w:rsidR="001B4F19" w:rsidRPr="004450A8">
        <w:rPr>
          <w:rFonts w:ascii="Segoe UI" w:hAnsi="Segoe UI" w:cs="Segoe UI"/>
          <w:sz w:val="21"/>
          <w:szCs w:val="21"/>
        </w:rPr>
        <w:t xml:space="preserve"> Provozovat Vodovody a </w:t>
      </w:r>
      <w:r w:rsidR="004A5196" w:rsidRPr="004450A8">
        <w:rPr>
          <w:rFonts w:ascii="Segoe UI" w:hAnsi="Segoe UI" w:cs="Segoe UI"/>
          <w:sz w:val="21"/>
          <w:szCs w:val="21"/>
        </w:rPr>
        <w:t>K</w:t>
      </w:r>
      <w:r w:rsidR="001B4F19" w:rsidRPr="004450A8">
        <w:rPr>
          <w:rFonts w:ascii="Segoe UI" w:hAnsi="Segoe UI" w:cs="Segoe UI"/>
          <w:sz w:val="21"/>
          <w:szCs w:val="21"/>
        </w:rPr>
        <w:t>analizace svým jménem a na vlastní odpovědnost, případně ho pověřit výkonem</w:t>
      </w:r>
      <w:r w:rsidR="004A5196" w:rsidRPr="004450A8">
        <w:rPr>
          <w:rFonts w:ascii="Segoe UI" w:hAnsi="Segoe UI" w:cs="Segoe UI"/>
          <w:sz w:val="21"/>
          <w:szCs w:val="21"/>
        </w:rPr>
        <w:t xml:space="preserve"> či převést na něj </w:t>
      </w:r>
      <w:r w:rsidRPr="004450A8">
        <w:rPr>
          <w:rFonts w:ascii="Segoe UI" w:hAnsi="Segoe UI" w:cs="Segoe UI"/>
          <w:sz w:val="21"/>
          <w:szCs w:val="21"/>
        </w:rPr>
        <w:t>určit</w:t>
      </w:r>
      <w:r w:rsidR="004A5196" w:rsidRPr="004450A8">
        <w:rPr>
          <w:rFonts w:ascii="Segoe UI" w:hAnsi="Segoe UI" w:cs="Segoe UI"/>
          <w:sz w:val="21"/>
          <w:szCs w:val="21"/>
        </w:rPr>
        <w:t>á další</w:t>
      </w:r>
      <w:r w:rsidRPr="004450A8">
        <w:rPr>
          <w:rFonts w:ascii="Segoe UI" w:hAnsi="Segoe UI" w:cs="Segoe UI"/>
          <w:sz w:val="21"/>
          <w:szCs w:val="21"/>
        </w:rPr>
        <w:t xml:space="preserve"> práv</w:t>
      </w:r>
      <w:r w:rsidR="004A5196" w:rsidRPr="004450A8">
        <w:rPr>
          <w:rFonts w:ascii="Segoe UI" w:hAnsi="Segoe UI" w:cs="Segoe UI"/>
          <w:sz w:val="21"/>
          <w:szCs w:val="21"/>
        </w:rPr>
        <w:t>a</w:t>
      </w:r>
      <w:r w:rsidRPr="004450A8">
        <w:rPr>
          <w:rFonts w:ascii="Segoe UI" w:hAnsi="Segoe UI" w:cs="Segoe UI"/>
          <w:sz w:val="21"/>
          <w:szCs w:val="21"/>
        </w:rPr>
        <w:t xml:space="preserve"> a</w:t>
      </w:r>
      <w:r w:rsidR="00CB6433" w:rsidRPr="004450A8">
        <w:rPr>
          <w:rFonts w:ascii="Segoe UI" w:hAnsi="Segoe UI" w:cs="Segoe UI"/>
          <w:sz w:val="21"/>
          <w:szCs w:val="21"/>
        </w:rPr>
        <w:t> </w:t>
      </w:r>
      <w:r w:rsidRPr="004450A8">
        <w:rPr>
          <w:rFonts w:ascii="Segoe UI" w:hAnsi="Segoe UI" w:cs="Segoe UI"/>
          <w:sz w:val="21"/>
          <w:szCs w:val="21"/>
        </w:rPr>
        <w:t>povinnosti související s</w:t>
      </w:r>
      <w:r w:rsidR="00C862AA" w:rsidRPr="004450A8">
        <w:rPr>
          <w:rFonts w:ascii="Segoe UI" w:hAnsi="Segoe UI" w:cs="Segoe UI"/>
          <w:sz w:val="21"/>
          <w:szCs w:val="21"/>
        </w:rPr>
        <w:t> </w:t>
      </w:r>
      <w:r w:rsidR="00D16F55" w:rsidRPr="004450A8">
        <w:rPr>
          <w:rFonts w:ascii="Segoe UI" w:hAnsi="Segoe UI" w:cs="Segoe UI"/>
          <w:sz w:val="21"/>
          <w:szCs w:val="21"/>
        </w:rPr>
        <w:t>Provozováním</w:t>
      </w:r>
      <w:r w:rsidR="00C862AA" w:rsidRPr="004450A8">
        <w:rPr>
          <w:rFonts w:ascii="Segoe UI" w:hAnsi="Segoe UI" w:cs="Segoe UI"/>
          <w:sz w:val="21"/>
          <w:szCs w:val="21"/>
        </w:rPr>
        <w:t xml:space="preserve"> Vodovodů a Kanalizací</w:t>
      </w:r>
      <w:r w:rsidR="00470F81" w:rsidRPr="004450A8">
        <w:rPr>
          <w:rFonts w:ascii="Segoe UI" w:hAnsi="Segoe UI" w:cs="Segoe UI"/>
          <w:sz w:val="21"/>
          <w:szCs w:val="21"/>
        </w:rPr>
        <w:t xml:space="preserve">, </w:t>
      </w:r>
      <w:r w:rsidRPr="004450A8">
        <w:rPr>
          <w:rFonts w:ascii="Segoe UI" w:hAnsi="Segoe UI" w:cs="Segoe UI"/>
          <w:sz w:val="21"/>
          <w:szCs w:val="21"/>
        </w:rPr>
        <w:t>a Provozovatel má zájem tato práva a povinnosti</w:t>
      </w:r>
      <w:r w:rsidR="00547F82" w:rsidRPr="004450A8">
        <w:rPr>
          <w:rFonts w:ascii="Segoe UI" w:hAnsi="Segoe UI" w:cs="Segoe UI"/>
          <w:sz w:val="21"/>
          <w:szCs w:val="21"/>
        </w:rPr>
        <w:t xml:space="preserve"> od Vlastníka</w:t>
      </w:r>
      <w:r w:rsidRPr="004450A8">
        <w:rPr>
          <w:rFonts w:ascii="Segoe UI" w:hAnsi="Segoe UI" w:cs="Segoe UI"/>
          <w:sz w:val="21"/>
          <w:szCs w:val="21"/>
        </w:rPr>
        <w:t xml:space="preserve"> převzít</w:t>
      </w:r>
      <w:r w:rsidR="00D16F55" w:rsidRPr="004450A8">
        <w:rPr>
          <w:rFonts w:ascii="Segoe UI" w:hAnsi="Segoe UI" w:cs="Segoe UI"/>
          <w:sz w:val="21"/>
          <w:szCs w:val="21"/>
        </w:rPr>
        <w:t>, respektive být jimi pověřen</w:t>
      </w:r>
      <w:r w:rsidRPr="004450A8">
        <w:rPr>
          <w:rFonts w:ascii="Segoe UI" w:hAnsi="Segoe UI" w:cs="Segoe UI"/>
          <w:sz w:val="21"/>
          <w:szCs w:val="21"/>
        </w:rPr>
        <w:t>;</w:t>
      </w:r>
    </w:p>
    <w:p w14:paraId="64A7EB5F" w14:textId="77777777" w:rsidR="00936793" w:rsidRPr="004450A8" w:rsidRDefault="00936793" w:rsidP="00D9338F">
      <w:pPr>
        <w:widowControl w:val="0"/>
        <w:numPr>
          <w:ilvl w:val="0"/>
          <w:numId w:val="52"/>
        </w:numPr>
        <w:spacing w:before="120" w:after="120" w:line="276" w:lineRule="auto"/>
        <w:ind w:left="709" w:hanging="709"/>
        <w:rPr>
          <w:rFonts w:ascii="Segoe UI" w:hAnsi="Segoe UI" w:cs="Segoe UI"/>
          <w:sz w:val="21"/>
          <w:szCs w:val="21"/>
        </w:rPr>
      </w:pPr>
      <w:r w:rsidRPr="004450A8">
        <w:rPr>
          <w:rFonts w:ascii="Segoe UI" w:hAnsi="Segoe UI" w:cs="Segoe UI"/>
          <w:sz w:val="21"/>
          <w:szCs w:val="21"/>
        </w:rPr>
        <w:t xml:space="preserve">Provozovatel je připraven </w:t>
      </w:r>
      <w:r w:rsidR="00C862AA" w:rsidRPr="004450A8">
        <w:rPr>
          <w:rFonts w:ascii="Segoe UI" w:hAnsi="Segoe UI" w:cs="Segoe UI"/>
          <w:sz w:val="21"/>
          <w:szCs w:val="21"/>
        </w:rPr>
        <w:t xml:space="preserve">v rámci této Smlouvy </w:t>
      </w:r>
      <w:r w:rsidRPr="004450A8">
        <w:rPr>
          <w:rFonts w:ascii="Segoe UI" w:hAnsi="Segoe UI" w:cs="Segoe UI"/>
          <w:sz w:val="21"/>
          <w:szCs w:val="21"/>
        </w:rPr>
        <w:t xml:space="preserve">(1) zajistit </w:t>
      </w:r>
      <w:r w:rsidR="006E6488" w:rsidRPr="004450A8">
        <w:rPr>
          <w:rFonts w:ascii="Segoe UI" w:hAnsi="Segoe UI" w:cs="Segoe UI"/>
          <w:sz w:val="21"/>
          <w:szCs w:val="21"/>
        </w:rPr>
        <w:t xml:space="preserve">si </w:t>
      </w:r>
      <w:r w:rsidRPr="004450A8">
        <w:rPr>
          <w:rFonts w:ascii="Segoe UI" w:hAnsi="Segoe UI" w:cs="Segoe UI"/>
          <w:sz w:val="21"/>
          <w:szCs w:val="21"/>
        </w:rPr>
        <w:t xml:space="preserve">financování pro </w:t>
      </w:r>
      <w:r w:rsidR="00690A12" w:rsidRPr="004450A8">
        <w:rPr>
          <w:rFonts w:ascii="Segoe UI" w:hAnsi="Segoe UI" w:cs="Segoe UI"/>
          <w:sz w:val="21"/>
          <w:szCs w:val="21"/>
        </w:rPr>
        <w:t>Provozování Vodovodů a Kanalizací</w:t>
      </w:r>
      <w:r w:rsidRPr="004450A8">
        <w:rPr>
          <w:rFonts w:ascii="Segoe UI" w:hAnsi="Segoe UI" w:cs="Segoe UI"/>
          <w:sz w:val="21"/>
          <w:szCs w:val="21"/>
        </w:rPr>
        <w:t xml:space="preserve">; (2) </w:t>
      </w:r>
      <w:r w:rsidR="00547F82" w:rsidRPr="004450A8">
        <w:rPr>
          <w:rFonts w:ascii="Segoe UI" w:hAnsi="Segoe UI" w:cs="Segoe UI"/>
          <w:sz w:val="21"/>
          <w:szCs w:val="21"/>
        </w:rPr>
        <w:t>Provozovat Vodovody a Kanalizace</w:t>
      </w:r>
      <w:r w:rsidR="00690A12" w:rsidRPr="004450A8">
        <w:rPr>
          <w:rFonts w:ascii="Segoe UI" w:hAnsi="Segoe UI" w:cs="Segoe UI"/>
          <w:sz w:val="21"/>
          <w:szCs w:val="21"/>
        </w:rPr>
        <w:t xml:space="preserve"> po celou </w:t>
      </w:r>
      <w:r w:rsidR="004A5196" w:rsidRPr="004450A8">
        <w:rPr>
          <w:rFonts w:ascii="Segoe UI" w:hAnsi="Segoe UI" w:cs="Segoe UI"/>
          <w:sz w:val="21"/>
          <w:szCs w:val="21"/>
        </w:rPr>
        <w:t>Dobu Provozování</w:t>
      </w:r>
      <w:r w:rsidRPr="004450A8">
        <w:rPr>
          <w:rFonts w:ascii="Segoe UI" w:hAnsi="Segoe UI" w:cs="Segoe UI"/>
          <w:sz w:val="21"/>
          <w:szCs w:val="21"/>
        </w:rPr>
        <w:t xml:space="preserve">; </w:t>
      </w:r>
      <w:r w:rsidR="0003370C" w:rsidRPr="004450A8">
        <w:rPr>
          <w:rFonts w:ascii="Segoe UI" w:hAnsi="Segoe UI" w:cs="Segoe UI"/>
          <w:sz w:val="21"/>
          <w:szCs w:val="21"/>
        </w:rPr>
        <w:t xml:space="preserve">(3) </w:t>
      </w:r>
      <w:r w:rsidRPr="004450A8">
        <w:rPr>
          <w:rFonts w:ascii="Segoe UI" w:hAnsi="Segoe UI" w:cs="Segoe UI"/>
          <w:sz w:val="21"/>
          <w:szCs w:val="21"/>
        </w:rPr>
        <w:t xml:space="preserve">po </w:t>
      </w:r>
      <w:r w:rsidR="00621F0F" w:rsidRPr="004450A8">
        <w:rPr>
          <w:rFonts w:ascii="Segoe UI" w:hAnsi="Segoe UI" w:cs="Segoe UI"/>
          <w:sz w:val="21"/>
          <w:szCs w:val="21"/>
        </w:rPr>
        <w:t xml:space="preserve">Dni </w:t>
      </w:r>
      <w:r w:rsidR="00470F81" w:rsidRPr="004450A8">
        <w:rPr>
          <w:rFonts w:ascii="Segoe UI" w:hAnsi="Segoe UI" w:cs="Segoe UI"/>
          <w:sz w:val="21"/>
          <w:szCs w:val="21"/>
        </w:rPr>
        <w:t>Skončení,</w:t>
      </w:r>
      <w:r w:rsidR="00A27187" w:rsidRPr="004450A8">
        <w:rPr>
          <w:rFonts w:ascii="Segoe UI" w:hAnsi="Segoe UI" w:cs="Segoe UI"/>
          <w:sz w:val="21"/>
          <w:szCs w:val="21"/>
        </w:rPr>
        <w:t xml:space="preserve"> </w:t>
      </w:r>
      <w:r w:rsidR="007C3896" w:rsidRPr="004450A8">
        <w:rPr>
          <w:rFonts w:ascii="Segoe UI" w:hAnsi="Segoe UI" w:cs="Segoe UI"/>
          <w:sz w:val="21"/>
          <w:szCs w:val="21"/>
        </w:rPr>
        <w:t xml:space="preserve">ve lhůtě stanovené touto Smlouvou </w:t>
      </w:r>
      <w:r w:rsidRPr="004450A8">
        <w:rPr>
          <w:rFonts w:ascii="Segoe UI" w:hAnsi="Segoe UI" w:cs="Segoe UI"/>
          <w:sz w:val="21"/>
          <w:szCs w:val="21"/>
        </w:rPr>
        <w:t xml:space="preserve">předat </w:t>
      </w:r>
      <w:r w:rsidR="00690A12" w:rsidRPr="004450A8">
        <w:rPr>
          <w:rFonts w:ascii="Segoe UI" w:hAnsi="Segoe UI" w:cs="Segoe UI"/>
          <w:sz w:val="21"/>
          <w:szCs w:val="21"/>
        </w:rPr>
        <w:t>Vodovody a</w:t>
      </w:r>
      <w:r w:rsidR="00DA6031" w:rsidRPr="004450A8">
        <w:rPr>
          <w:rFonts w:ascii="Segoe UI" w:hAnsi="Segoe UI" w:cs="Segoe UI"/>
          <w:sz w:val="21"/>
          <w:szCs w:val="21"/>
        </w:rPr>
        <w:t> </w:t>
      </w:r>
      <w:r w:rsidR="00690A12" w:rsidRPr="004450A8">
        <w:rPr>
          <w:rFonts w:ascii="Segoe UI" w:hAnsi="Segoe UI" w:cs="Segoe UI"/>
          <w:sz w:val="21"/>
          <w:szCs w:val="21"/>
        </w:rPr>
        <w:t xml:space="preserve">Kanalizace </w:t>
      </w:r>
      <w:r w:rsidRPr="004450A8">
        <w:rPr>
          <w:rFonts w:ascii="Segoe UI" w:hAnsi="Segoe UI" w:cs="Segoe UI"/>
          <w:sz w:val="21"/>
          <w:szCs w:val="21"/>
        </w:rPr>
        <w:t>zpět Vlastníkovi</w:t>
      </w:r>
      <w:r w:rsidR="00690A12" w:rsidRPr="004450A8">
        <w:rPr>
          <w:rFonts w:ascii="Segoe UI" w:hAnsi="Segoe UI" w:cs="Segoe UI"/>
          <w:sz w:val="21"/>
          <w:szCs w:val="21"/>
        </w:rPr>
        <w:t xml:space="preserve"> ve stavu popsaném v této Smlouvě</w:t>
      </w:r>
      <w:r w:rsidRPr="004450A8">
        <w:rPr>
          <w:rFonts w:ascii="Segoe UI" w:hAnsi="Segoe UI" w:cs="Segoe UI"/>
          <w:sz w:val="21"/>
          <w:szCs w:val="21"/>
        </w:rPr>
        <w:t xml:space="preserve">; </w:t>
      </w:r>
    </w:p>
    <w:p w14:paraId="18FD91FA" w14:textId="77777777" w:rsidR="00936793" w:rsidRPr="004450A8" w:rsidRDefault="00936793" w:rsidP="00D9338F">
      <w:pPr>
        <w:widowControl w:val="0"/>
        <w:numPr>
          <w:ilvl w:val="0"/>
          <w:numId w:val="52"/>
        </w:numPr>
        <w:spacing w:before="120" w:after="120" w:line="276" w:lineRule="auto"/>
        <w:ind w:left="709" w:hanging="709"/>
        <w:rPr>
          <w:rFonts w:ascii="Segoe UI" w:hAnsi="Segoe UI" w:cs="Segoe UI"/>
          <w:sz w:val="21"/>
          <w:szCs w:val="21"/>
        </w:rPr>
      </w:pPr>
      <w:r w:rsidRPr="004450A8">
        <w:rPr>
          <w:rFonts w:ascii="Segoe UI" w:hAnsi="Segoe UI" w:cs="Segoe UI"/>
          <w:sz w:val="21"/>
          <w:szCs w:val="21"/>
        </w:rPr>
        <w:t xml:space="preserve">Vlastník si přeje umožnit Provozovateli, aby po </w:t>
      </w:r>
      <w:r w:rsidR="007C3896" w:rsidRPr="004450A8">
        <w:rPr>
          <w:rFonts w:ascii="Segoe UI" w:hAnsi="Segoe UI" w:cs="Segoe UI"/>
          <w:sz w:val="21"/>
          <w:szCs w:val="21"/>
        </w:rPr>
        <w:t>Dobu</w:t>
      </w:r>
      <w:r w:rsidR="00A27187" w:rsidRPr="004450A8">
        <w:rPr>
          <w:rFonts w:ascii="Segoe UI" w:hAnsi="Segoe UI" w:cs="Segoe UI"/>
          <w:sz w:val="21"/>
          <w:szCs w:val="21"/>
        </w:rPr>
        <w:t xml:space="preserve"> </w:t>
      </w:r>
      <w:r w:rsidR="00266CD2" w:rsidRPr="004450A8">
        <w:rPr>
          <w:rFonts w:ascii="Segoe UI" w:hAnsi="Segoe UI" w:cs="Segoe UI"/>
          <w:sz w:val="21"/>
          <w:szCs w:val="21"/>
        </w:rPr>
        <w:t>P</w:t>
      </w:r>
      <w:r w:rsidR="007C3896" w:rsidRPr="004450A8">
        <w:rPr>
          <w:rFonts w:ascii="Segoe UI" w:hAnsi="Segoe UI" w:cs="Segoe UI"/>
          <w:sz w:val="21"/>
          <w:szCs w:val="21"/>
        </w:rPr>
        <w:t>rovozování</w:t>
      </w:r>
      <w:r w:rsidR="00470F81" w:rsidRPr="004450A8">
        <w:rPr>
          <w:rFonts w:ascii="Segoe UI" w:hAnsi="Segoe UI" w:cs="Segoe UI"/>
          <w:sz w:val="21"/>
          <w:szCs w:val="21"/>
        </w:rPr>
        <w:t xml:space="preserve">, uzavíral svým jménem a na svůj účet </w:t>
      </w:r>
      <w:r w:rsidR="0003370C" w:rsidRPr="004450A8">
        <w:rPr>
          <w:rFonts w:ascii="Segoe UI" w:hAnsi="Segoe UI" w:cs="Segoe UI"/>
          <w:sz w:val="21"/>
          <w:szCs w:val="21"/>
        </w:rPr>
        <w:t xml:space="preserve">na základě </w:t>
      </w:r>
      <w:r w:rsidR="00470F81" w:rsidRPr="004450A8">
        <w:rPr>
          <w:rFonts w:ascii="Segoe UI" w:hAnsi="Segoe UI" w:cs="Segoe UI"/>
          <w:sz w:val="21"/>
          <w:szCs w:val="21"/>
        </w:rPr>
        <w:t xml:space="preserve">zmocnění (pověření) dle </w:t>
      </w:r>
      <w:r w:rsidR="00ED4B76" w:rsidRPr="004450A8">
        <w:rPr>
          <w:rFonts w:ascii="Segoe UI" w:hAnsi="Segoe UI" w:cs="Segoe UI"/>
          <w:sz w:val="21"/>
          <w:szCs w:val="21"/>
        </w:rPr>
        <w:t xml:space="preserve">ustanovení </w:t>
      </w:r>
      <w:r w:rsidR="00470F81" w:rsidRPr="004450A8">
        <w:rPr>
          <w:rFonts w:ascii="Segoe UI" w:hAnsi="Segoe UI" w:cs="Segoe UI"/>
          <w:sz w:val="21"/>
          <w:szCs w:val="21"/>
        </w:rPr>
        <w:t xml:space="preserve">§ 8 odst. </w:t>
      </w:r>
      <w:r w:rsidR="0003370C" w:rsidRPr="004450A8">
        <w:rPr>
          <w:rFonts w:ascii="Segoe UI" w:hAnsi="Segoe UI" w:cs="Segoe UI"/>
          <w:sz w:val="21"/>
          <w:szCs w:val="21"/>
        </w:rPr>
        <w:t>6</w:t>
      </w:r>
      <w:r w:rsidR="00070BA8">
        <w:rPr>
          <w:rFonts w:ascii="Segoe UI" w:hAnsi="Segoe UI" w:cs="Segoe UI"/>
          <w:sz w:val="21"/>
          <w:szCs w:val="21"/>
        </w:rPr>
        <w:t xml:space="preserve"> </w:t>
      </w:r>
      <w:proofErr w:type="spellStart"/>
      <w:r w:rsidR="00F60AB9" w:rsidRPr="004450A8">
        <w:rPr>
          <w:rFonts w:ascii="Segoe UI" w:hAnsi="Segoe UI" w:cs="Segoe UI"/>
          <w:sz w:val="21"/>
          <w:szCs w:val="21"/>
        </w:rPr>
        <w:t>ZoVaK</w:t>
      </w:r>
      <w:proofErr w:type="spellEnd"/>
      <w:r w:rsidR="00070BA8">
        <w:rPr>
          <w:rFonts w:ascii="Segoe UI" w:hAnsi="Segoe UI" w:cs="Segoe UI"/>
          <w:sz w:val="21"/>
          <w:szCs w:val="21"/>
        </w:rPr>
        <w:t xml:space="preserve"> </w:t>
      </w:r>
      <w:r w:rsidR="00470F81" w:rsidRPr="004450A8">
        <w:rPr>
          <w:rFonts w:ascii="Segoe UI" w:hAnsi="Segoe UI" w:cs="Segoe UI"/>
          <w:sz w:val="21"/>
          <w:szCs w:val="21"/>
        </w:rPr>
        <w:t>Smlouvy s Odběrateli a vy</w:t>
      </w:r>
      <w:r w:rsidRPr="004450A8">
        <w:rPr>
          <w:rFonts w:ascii="Segoe UI" w:hAnsi="Segoe UI" w:cs="Segoe UI"/>
          <w:sz w:val="21"/>
          <w:szCs w:val="21"/>
        </w:rPr>
        <w:t xml:space="preserve">bíral </w:t>
      </w:r>
      <w:r w:rsidR="00470F81" w:rsidRPr="004450A8">
        <w:rPr>
          <w:rFonts w:ascii="Segoe UI" w:hAnsi="Segoe UI" w:cs="Segoe UI"/>
          <w:sz w:val="21"/>
          <w:szCs w:val="21"/>
        </w:rPr>
        <w:t xml:space="preserve">(bylo mu placeno) </w:t>
      </w:r>
      <w:r w:rsidRPr="004450A8">
        <w:rPr>
          <w:rFonts w:ascii="Segoe UI" w:hAnsi="Segoe UI" w:cs="Segoe UI"/>
          <w:sz w:val="21"/>
          <w:szCs w:val="21"/>
        </w:rPr>
        <w:t xml:space="preserve">Vodné a Stočné za </w:t>
      </w:r>
      <w:r w:rsidR="007C3896" w:rsidRPr="004450A8">
        <w:rPr>
          <w:rFonts w:ascii="Segoe UI" w:hAnsi="Segoe UI" w:cs="Segoe UI"/>
          <w:sz w:val="21"/>
          <w:szCs w:val="21"/>
        </w:rPr>
        <w:t>výkon Provozování</w:t>
      </w:r>
      <w:r w:rsidR="00FB757C" w:rsidRPr="004450A8">
        <w:rPr>
          <w:rFonts w:ascii="Segoe UI" w:hAnsi="Segoe UI" w:cs="Segoe UI"/>
          <w:sz w:val="21"/>
          <w:szCs w:val="21"/>
        </w:rPr>
        <w:t xml:space="preserve"> </w:t>
      </w:r>
      <w:r w:rsidR="00547F82" w:rsidRPr="004450A8">
        <w:rPr>
          <w:rFonts w:ascii="Segoe UI" w:hAnsi="Segoe UI" w:cs="Segoe UI"/>
          <w:sz w:val="21"/>
          <w:szCs w:val="21"/>
        </w:rPr>
        <w:t xml:space="preserve">Vodovodů a Kanalizací </w:t>
      </w:r>
      <w:r w:rsidR="00811C27" w:rsidRPr="004450A8">
        <w:rPr>
          <w:rFonts w:ascii="Segoe UI" w:hAnsi="Segoe UI" w:cs="Segoe UI"/>
          <w:sz w:val="21"/>
          <w:szCs w:val="21"/>
        </w:rPr>
        <w:t>od Odběratelů</w:t>
      </w:r>
      <w:r w:rsidRPr="004450A8">
        <w:rPr>
          <w:rFonts w:ascii="Segoe UI" w:hAnsi="Segoe UI" w:cs="Segoe UI"/>
          <w:sz w:val="21"/>
          <w:szCs w:val="21"/>
        </w:rPr>
        <w:t>; a</w:t>
      </w:r>
    </w:p>
    <w:p w14:paraId="52D5DDF7" w14:textId="77777777" w:rsidR="00936793" w:rsidRPr="004450A8" w:rsidRDefault="00936793" w:rsidP="00D9338F">
      <w:pPr>
        <w:widowControl w:val="0"/>
        <w:numPr>
          <w:ilvl w:val="0"/>
          <w:numId w:val="52"/>
        </w:numPr>
        <w:spacing w:before="120" w:after="120" w:line="276" w:lineRule="auto"/>
        <w:ind w:left="709" w:hanging="709"/>
        <w:rPr>
          <w:rFonts w:ascii="Segoe UI" w:hAnsi="Segoe UI" w:cs="Segoe UI"/>
          <w:sz w:val="21"/>
          <w:szCs w:val="21"/>
        </w:rPr>
      </w:pPr>
      <w:r w:rsidRPr="004450A8">
        <w:rPr>
          <w:rFonts w:ascii="Segoe UI" w:hAnsi="Segoe UI" w:cs="Segoe UI"/>
          <w:sz w:val="21"/>
          <w:szCs w:val="21"/>
        </w:rPr>
        <w:t xml:space="preserve">Provozovatel je připraven Vlastníkovi platit </w:t>
      </w:r>
      <w:r w:rsidR="0003370C" w:rsidRPr="004450A8">
        <w:rPr>
          <w:rFonts w:ascii="Segoe UI" w:hAnsi="Segoe UI" w:cs="Segoe UI"/>
          <w:sz w:val="21"/>
          <w:szCs w:val="21"/>
        </w:rPr>
        <w:t>za</w:t>
      </w:r>
      <w:r w:rsidR="00FB757C" w:rsidRPr="004450A8">
        <w:rPr>
          <w:rFonts w:ascii="Segoe UI" w:hAnsi="Segoe UI" w:cs="Segoe UI"/>
          <w:sz w:val="21"/>
          <w:szCs w:val="21"/>
        </w:rPr>
        <w:t xml:space="preserve"> </w:t>
      </w:r>
      <w:r w:rsidR="00266CD2" w:rsidRPr="004450A8">
        <w:rPr>
          <w:rFonts w:ascii="Segoe UI" w:hAnsi="Segoe UI" w:cs="Segoe UI"/>
          <w:sz w:val="21"/>
          <w:szCs w:val="21"/>
        </w:rPr>
        <w:t>Dobu Provozování</w:t>
      </w:r>
      <w:r w:rsidR="00FB757C" w:rsidRPr="004450A8">
        <w:rPr>
          <w:rFonts w:ascii="Segoe UI" w:hAnsi="Segoe UI" w:cs="Segoe UI"/>
          <w:sz w:val="21"/>
          <w:szCs w:val="21"/>
        </w:rPr>
        <w:t xml:space="preserve"> </w:t>
      </w:r>
      <w:r w:rsidRPr="004450A8">
        <w:rPr>
          <w:rFonts w:ascii="Segoe UI" w:hAnsi="Segoe UI" w:cs="Segoe UI"/>
          <w:sz w:val="21"/>
          <w:szCs w:val="21"/>
        </w:rPr>
        <w:t xml:space="preserve">Nájemné </w:t>
      </w:r>
      <w:r w:rsidR="001C0A9E" w:rsidRPr="004450A8">
        <w:rPr>
          <w:rFonts w:ascii="Segoe UI" w:hAnsi="Segoe UI" w:cs="Segoe UI"/>
          <w:sz w:val="21"/>
          <w:szCs w:val="21"/>
        </w:rPr>
        <w:t xml:space="preserve">ve výši </w:t>
      </w:r>
      <w:r w:rsidR="00266CD2" w:rsidRPr="004450A8">
        <w:rPr>
          <w:rFonts w:ascii="Segoe UI" w:hAnsi="Segoe UI" w:cs="Segoe UI"/>
          <w:sz w:val="21"/>
          <w:szCs w:val="21"/>
        </w:rPr>
        <w:t xml:space="preserve">určené </w:t>
      </w:r>
      <w:r w:rsidR="001C0A9E" w:rsidRPr="004450A8">
        <w:rPr>
          <w:rFonts w:ascii="Segoe UI" w:hAnsi="Segoe UI" w:cs="Segoe UI"/>
          <w:sz w:val="21"/>
          <w:szCs w:val="21"/>
        </w:rPr>
        <w:t xml:space="preserve">Vlastníkem, a to </w:t>
      </w:r>
      <w:r w:rsidR="00266CD2" w:rsidRPr="004450A8">
        <w:rPr>
          <w:rFonts w:ascii="Segoe UI" w:hAnsi="Segoe UI" w:cs="Segoe UI"/>
          <w:sz w:val="21"/>
          <w:szCs w:val="21"/>
        </w:rPr>
        <w:t>způsoby uvedenými v této Smlouvě</w:t>
      </w:r>
      <w:r w:rsidRPr="004450A8">
        <w:rPr>
          <w:rFonts w:ascii="Segoe UI" w:hAnsi="Segoe UI" w:cs="Segoe UI"/>
          <w:sz w:val="21"/>
          <w:szCs w:val="21"/>
        </w:rPr>
        <w:t>.</w:t>
      </w:r>
    </w:p>
    <w:p w14:paraId="71B124C5" w14:textId="77777777" w:rsidR="00936793" w:rsidRPr="008F1B04" w:rsidRDefault="00936793" w:rsidP="00380B07">
      <w:pPr>
        <w:pStyle w:val="NormalodsazeneBoldAllcaps"/>
        <w:widowControl w:val="0"/>
        <w:spacing w:before="240" w:line="276" w:lineRule="auto"/>
        <w:rPr>
          <w:rFonts w:ascii="Segoe UI" w:hAnsi="Segoe UI" w:cs="Segoe UI"/>
        </w:rPr>
      </w:pPr>
      <w:r w:rsidRPr="008F1B04">
        <w:rPr>
          <w:rFonts w:ascii="Segoe UI" w:hAnsi="Segoe UI" w:cs="Segoe UI"/>
        </w:rPr>
        <w:t>BYLO DOHODNUTO NÁSLEDUJÍCÍ:</w:t>
      </w:r>
    </w:p>
    <w:p w14:paraId="33DC83D1" w14:textId="77777777" w:rsidR="00936793" w:rsidRPr="00570D65" w:rsidRDefault="00936793" w:rsidP="00570D65">
      <w:pPr>
        <w:pStyle w:val="ST"/>
      </w:pPr>
      <w:bookmarkStart w:id="8" w:name="_Toc132117316"/>
      <w:bookmarkStart w:id="9" w:name="_Toc159144208"/>
      <w:bookmarkStart w:id="10" w:name="_Toc213223284"/>
      <w:bookmarkStart w:id="11" w:name="_Toc528338469"/>
      <w:r w:rsidRPr="00570D65">
        <w:t>ČÁST 1: OBECNÁ USTANOVENÍ</w:t>
      </w:r>
      <w:bookmarkEnd w:id="8"/>
      <w:bookmarkEnd w:id="9"/>
      <w:bookmarkEnd w:id="10"/>
      <w:bookmarkEnd w:id="11"/>
    </w:p>
    <w:p w14:paraId="2DB9B248" w14:textId="77777777" w:rsidR="00936793" w:rsidRPr="00F448B4" w:rsidRDefault="00936793" w:rsidP="00E63328">
      <w:pPr>
        <w:pStyle w:val="Nadpis1"/>
      </w:pPr>
      <w:bookmarkStart w:id="12" w:name="_Ref129230149"/>
      <w:bookmarkStart w:id="13" w:name="_Toc132117317"/>
      <w:bookmarkStart w:id="14" w:name="_Toc159144209"/>
      <w:bookmarkStart w:id="15" w:name="_Toc213223285"/>
      <w:bookmarkStart w:id="16" w:name="_Toc528338470"/>
      <w:r w:rsidRPr="00F448B4">
        <w:t xml:space="preserve">VÝKLAD </w:t>
      </w:r>
      <w:r w:rsidRPr="00E63328">
        <w:t>SMLOUVY</w:t>
      </w:r>
      <w:bookmarkEnd w:id="12"/>
      <w:bookmarkEnd w:id="13"/>
      <w:bookmarkEnd w:id="14"/>
      <w:bookmarkEnd w:id="15"/>
      <w:bookmarkEnd w:id="16"/>
    </w:p>
    <w:p w14:paraId="47F94754" w14:textId="77777777" w:rsidR="00936793" w:rsidRDefault="00936793" w:rsidP="00E63328">
      <w:pPr>
        <w:pStyle w:val="Nadpis2T"/>
      </w:pPr>
      <w:r w:rsidRPr="008F1B04">
        <w:t>Definované pojmy</w:t>
      </w:r>
    </w:p>
    <w:p w14:paraId="41322CD2" w14:textId="77777777" w:rsidR="00936793" w:rsidRPr="008F1B04" w:rsidRDefault="00936793" w:rsidP="00E63328">
      <w:pPr>
        <w:pStyle w:val="Nadpis2B"/>
      </w:pPr>
      <w:r w:rsidRPr="008F1B04">
        <w:t xml:space="preserve">Není-li v této Smlouvě uvedeno jinak nebo nevyplývá-li to </w:t>
      </w:r>
      <w:r w:rsidR="00153E37">
        <w:t>z jejího kontextu, mají pojmy v </w:t>
      </w:r>
      <w:r w:rsidRPr="008F1B04">
        <w:t>této Smlouvě</w:t>
      </w:r>
      <w:r w:rsidR="00C12BC6" w:rsidRPr="008F1B04">
        <w:t xml:space="preserve"> s velkým počátečním písmenem </w:t>
      </w:r>
      <w:r w:rsidR="00F078CA" w:rsidRPr="008F1B04">
        <w:t>či sestávající se ze slov s</w:t>
      </w:r>
      <w:r w:rsidR="00BD616C" w:rsidRPr="008F1B04">
        <w:t> </w:t>
      </w:r>
      <w:r w:rsidR="00F078CA" w:rsidRPr="008F1B04">
        <w:t xml:space="preserve">velkým počátečním písmenem </w:t>
      </w:r>
      <w:r w:rsidRPr="008F1B04">
        <w:t xml:space="preserve">význam uvedený v </w:t>
      </w:r>
      <w:r w:rsidR="00266CD2" w:rsidRPr="008F1B04">
        <w:t>P</w:t>
      </w:r>
      <w:r w:rsidRPr="008F1B04">
        <w:t>říloze č. 1</w:t>
      </w:r>
      <w:r w:rsidR="00FB757C">
        <w:t xml:space="preserve"> </w:t>
      </w:r>
      <w:r w:rsidR="00621F0F" w:rsidRPr="008F1B04">
        <w:t>(</w:t>
      </w:r>
      <w:r w:rsidR="00621F0F" w:rsidRPr="008F1B04">
        <w:rPr>
          <w:i/>
        </w:rPr>
        <w:t>Definice</w:t>
      </w:r>
      <w:r w:rsidR="00621F0F" w:rsidRPr="008F1B04">
        <w:t xml:space="preserve">) </w:t>
      </w:r>
      <w:r w:rsidR="00676403" w:rsidRPr="008F1B04">
        <w:t>k této Smlouvě</w:t>
      </w:r>
      <w:r w:rsidR="00621F0F" w:rsidRPr="008F1B04">
        <w:t>.</w:t>
      </w:r>
    </w:p>
    <w:p w14:paraId="3CEE3CD2" w14:textId="77777777" w:rsidR="00936793" w:rsidRPr="008F1B04" w:rsidRDefault="00936793" w:rsidP="00E63328">
      <w:pPr>
        <w:pStyle w:val="Nadpis2T"/>
      </w:pPr>
      <w:r w:rsidRPr="008F1B04">
        <w:t>Výklad této Smlouvy</w:t>
      </w:r>
    </w:p>
    <w:p w14:paraId="1AA01789" w14:textId="77777777" w:rsidR="00936793" w:rsidRPr="008F1B04" w:rsidRDefault="0016114D" w:rsidP="00E63328">
      <w:pPr>
        <w:pStyle w:val="Nadpis2B"/>
      </w:pPr>
      <w:r w:rsidRPr="008F1B04">
        <w:t>P</w:t>
      </w:r>
      <w:r w:rsidR="00936793" w:rsidRPr="008F1B04">
        <w:t>ro výklad této Smlouvy</w:t>
      </w:r>
      <w:r w:rsidR="00470F81" w:rsidRPr="008F1B04">
        <w:t>, včetně jejích příloh</w:t>
      </w:r>
      <w:r w:rsidRPr="008F1B04">
        <w:t>, platí výkladová pravidla uvedená v ustanoveních § 555 až 558 OZ, jakož i</w:t>
      </w:r>
      <w:r w:rsidR="00936793" w:rsidRPr="008F1B04">
        <w:t xml:space="preserve"> následující interpretační pravidla:</w:t>
      </w:r>
    </w:p>
    <w:p w14:paraId="0AB3B50B" w14:textId="77777777" w:rsidR="00936793" w:rsidRPr="009E5133" w:rsidRDefault="00936793" w:rsidP="00E63328">
      <w:pPr>
        <w:pStyle w:val="Nadpis3"/>
      </w:pPr>
      <w:r w:rsidRPr="009E5133">
        <w:t xml:space="preserve">výrazy použité v jednotném čísle zahrnují množné číslo a naopak; </w:t>
      </w:r>
    </w:p>
    <w:p w14:paraId="2B352B68" w14:textId="77777777" w:rsidR="00936793" w:rsidRPr="00B378DA" w:rsidRDefault="00936793" w:rsidP="00F4183F">
      <w:pPr>
        <w:pStyle w:val="Nadpis3"/>
      </w:pPr>
      <w:r w:rsidRPr="00B378DA">
        <w:t>odkaz na tuto Smlouvu v sobě zahrnuje i její případné změny, pokud byly učiněny způsobem, který je v souladu s touto Smlouvou</w:t>
      </w:r>
      <w:r w:rsidR="001C0A9E" w:rsidRPr="00B378DA">
        <w:t>, tj. včetně Smluvních Protokolů</w:t>
      </w:r>
      <w:r w:rsidRPr="00B378DA">
        <w:t>;</w:t>
      </w:r>
    </w:p>
    <w:p w14:paraId="31CF0867" w14:textId="77777777" w:rsidR="00936793" w:rsidRPr="008F1B04" w:rsidRDefault="00936793" w:rsidP="00F4183F">
      <w:pPr>
        <w:pStyle w:val="Nadpis3"/>
      </w:pPr>
      <w:bookmarkStart w:id="17" w:name="_Ref132082957"/>
      <w:r w:rsidRPr="008F1B04">
        <w:t xml:space="preserve">odkazy na Závazné </w:t>
      </w:r>
      <w:r w:rsidR="00621F0F" w:rsidRPr="008F1B04">
        <w:t>P</w:t>
      </w:r>
      <w:r w:rsidR="00975B2E" w:rsidRPr="008F1B04">
        <w:t xml:space="preserve">ředpisy </w:t>
      </w:r>
      <w:r w:rsidRPr="008F1B04">
        <w:t>odkazují na příslušný právní předpis v</w:t>
      </w:r>
      <w:r w:rsidR="00676403" w:rsidRPr="008F1B04">
        <w:t> </w:t>
      </w:r>
      <w:r w:rsidRPr="008F1B04">
        <w:t>platném</w:t>
      </w:r>
      <w:r w:rsidR="00676403" w:rsidRPr="008F1B04">
        <w:t xml:space="preserve"> a</w:t>
      </w:r>
      <w:r w:rsidR="00DA6031" w:rsidRPr="008F1B04">
        <w:t> </w:t>
      </w:r>
      <w:r w:rsidR="00676403" w:rsidRPr="008F1B04">
        <w:t>účinném</w:t>
      </w:r>
      <w:r w:rsidRPr="008F1B04">
        <w:t xml:space="preserve"> znění;</w:t>
      </w:r>
      <w:bookmarkEnd w:id="17"/>
    </w:p>
    <w:p w14:paraId="6E82262A" w14:textId="77777777" w:rsidR="00936793" w:rsidRPr="008F1B04" w:rsidRDefault="00936793" w:rsidP="00E63328">
      <w:pPr>
        <w:pStyle w:val="Nadpis3"/>
      </w:pPr>
      <w:r w:rsidRPr="008F1B04">
        <w:t xml:space="preserve">odkaz na jakýkoliv dokument je odkazem na dokument v podobě, jakou má </w:t>
      </w:r>
      <w:r w:rsidRPr="008F1B04">
        <w:lastRenderedPageBreak/>
        <w:t>v</w:t>
      </w:r>
      <w:r w:rsidR="00DA6031" w:rsidRPr="008F1B04">
        <w:t> </w:t>
      </w:r>
      <w:r w:rsidRPr="008F1B04">
        <w:t>příslušné době</w:t>
      </w:r>
      <w:r w:rsidR="00676403" w:rsidRPr="008F1B04">
        <w:t xml:space="preserve"> (v platném a účinném znění)</w:t>
      </w:r>
      <w:r w:rsidRPr="008F1B04">
        <w:t>, včetně provedených změn a</w:t>
      </w:r>
      <w:r w:rsidR="00CB6433" w:rsidRPr="008F1B04">
        <w:t> </w:t>
      </w:r>
      <w:r w:rsidRPr="008F1B04">
        <w:t xml:space="preserve">doplňků, kromě případů, ve kterých jsou změny či doplňky příslušného dokumentu podmíněny souhlasem jedné ze Smluvních </w:t>
      </w:r>
      <w:r w:rsidR="00621F0F" w:rsidRPr="008F1B04">
        <w:t>S</w:t>
      </w:r>
      <w:r w:rsidR="00975B2E" w:rsidRPr="008F1B04">
        <w:t>tran</w:t>
      </w:r>
      <w:r w:rsidRPr="008F1B04">
        <w:t>, a takový souhlas nebyl udělen;</w:t>
      </w:r>
    </w:p>
    <w:p w14:paraId="11FF15CB" w14:textId="77777777" w:rsidR="00936793" w:rsidRPr="008F1B04" w:rsidRDefault="00936793" w:rsidP="00E63328">
      <w:pPr>
        <w:pStyle w:val="Nadpis3"/>
      </w:pPr>
      <w:r w:rsidRPr="008F1B04">
        <w:t>nadpisy v této Smlouvě slouží pouze k usnadnění orientace a nemají vliv na v</w:t>
      </w:r>
      <w:r w:rsidR="00B23344" w:rsidRPr="008F1B04">
        <w:t xml:space="preserve">ýklad ustanovení této Smlouvy; </w:t>
      </w:r>
    </w:p>
    <w:p w14:paraId="01F3BC08" w14:textId="77777777" w:rsidR="0054521C" w:rsidRPr="008F1B04" w:rsidRDefault="00936793" w:rsidP="00E63328">
      <w:pPr>
        <w:pStyle w:val="Nadpis3"/>
      </w:pPr>
      <w:r w:rsidRPr="008F1B04">
        <w:t>přílohy této Smlouvy tvoří její nedílnou součást</w:t>
      </w:r>
      <w:r w:rsidR="00B23344" w:rsidRPr="008F1B04">
        <w:t xml:space="preserve">; </w:t>
      </w:r>
    </w:p>
    <w:p w14:paraId="7E81239E" w14:textId="77777777" w:rsidR="00B23344" w:rsidRPr="008F1B04" w:rsidRDefault="00B23344" w:rsidP="00E63328">
      <w:pPr>
        <w:pStyle w:val="Nadpis3"/>
      </w:pPr>
      <w:r w:rsidRPr="008F1B04">
        <w:t xml:space="preserve">právní pojmy a postupy (např. počítání času) mají význam dle </w:t>
      </w:r>
      <w:r w:rsidR="00E12EEE" w:rsidRPr="008F1B04">
        <w:t>OZ</w:t>
      </w:r>
      <w:r w:rsidR="00806DA2" w:rsidRPr="008F1B04">
        <w:t xml:space="preserve"> podle poměru obou těchto Závazných Předpisů, jakož i význam dle </w:t>
      </w:r>
      <w:r w:rsidR="00E12EEE" w:rsidRPr="008F1B04">
        <w:t>z</w:t>
      </w:r>
      <w:r w:rsidR="00806DA2" w:rsidRPr="008F1B04">
        <w:t xml:space="preserve">ákona </w:t>
      </w:r>
      <w:r w:rsidR="00E12EEE" w:rsidRPr="008F1B04">
        <w:t>č.</w:t>
      </w:r>
      <w:r w:rsidR="00CB6433" w:rsidRPr="008F1B04">
        <w:t> </w:t>
      </w:r>
      <w:r w:rsidR="00E12EEE" w:rsidRPr="008F1B04">
        <w:t xml:space="preserve">245/2000 Sb., </w:t>
      </w:r>
      <w:r w:rsidR="00FE3BC8">
        <w:t>o </w:t>
      </w:r>
      <w:r w:rsidR="00E12EEE" w:rsidRPr="008F1B04">
        <w:t>s</w:t>
      </w:r>
      <w:r w:rsidR="00806DA2" w:rsidRPr="008F1B04">
        <w:t xml:space="preserve">tátních </w:t>
      </w:r>
      <w:r w:rsidR="00E12EEE" w:rsidRPr="008F1B04">
        <w:t>s</w:t>
      </w:r>
      <w:r w:rsidR="00806DA2" w:rsidRPr="008F1B04">
        <w:t>vátcích</w:t>
      </w:r>
      <w:r w:rsidR="00E12EEE" w:rsidRPr="008F1B04">
        <w:t xml:space="preserve"> a ostatních svátcích, o významných dnech a</w:t>
      </w:r>
      <w:r w:rsidR="00CB6433" w:rsidRPr="008F1B04">
        <w:t> </w:t>
      </w:r>
      <w:r w:rsidR="00E12EEE" w:rsidRPr="008F1B04">
        <w:t>o dnech pracovního klidu, ve znění pozdějších předpisů</w:t>
      </w:r>
      <w:r w:rsidR="00DB1340" w:rsidRPr="008F1B04">
        <w:t>,</w:t>
      </w:r>
      <w:r w:rsidR="00BA3B5A" w:rsidRPr="008F1B04">
        <w:t xml:space="preserve"> pojmem </w:t>
      </w:r>
      <w:r w:rsidR="00FE7D4D" w:rsidRPr="008F1B04">
        <w:t xml:space="preserve">„rok“ se rozumí </w:t>
      </w:r>
      <w:r w:rsidR="00BA3B5A" w:rsidRPr="008F1B04">
        <w:t xml:space="preserve">kalendářní </w:t>
      </w:r>
      <w:r w:rsidR="00914EDA" w:rsidRPr="008F1B04">
        <w:t>rok</w:t>
      </w:r>
      <w:r w:rsidR="00FE7D4D" w:rsidRPr="008F1B04">
        <w:t>, tj.</w:t>
      </w:r>
      <w:r w:rsidR="00BA3B5A" w:rsidRPr="008F1B04">
        <w:t xml:space="preserve"> období od 1. ledna do 31. prosince téhož </w:t>
      </w:r>
      <w:r w:rsidR="00914EDA" w:rsidRPr="008F1B04">
        <w:t>roku</w:t>
      </w:r>
      <w:r w:rsidRPr="008F1B04">
        <w:t xml:space="preserve">; a </w:t>
      </w:r>
    </w:p>
    <w:p w14:paraId="3B4064C1" w14:textId="77777777" w:rsidR="00936793" w:rsidRPr="008F1B04" w:rsidRDefault="0054521C" w:rsidP="00E63328">
      <w:pPr>
        <w:pStyle w:val="Nadpis3"/>
      </w:pPr>
      <w:r w:rsidRPr="008F1B04">
        <w:t xml:space="preserve">technické a </w:t>
      </w:r>
      <w:r w:rsidRPr="00FE3BC8">
        <w:t>oborové</w:t>
      </w:r>
      <w:r w:rsidRPr="008F1B04">
        <w:t xml:space="preserve"> pojmy, nejsou-li definovány v Příloze č. 1 </w:t>
      </w:r>
      <w:r w:rsidR="00621F0F" w:rsidRPr="008F1B04">
        <w:t>(</w:t>
      </w:r>
      <w:r w:rsidR="00621F0F" w:rsidRPr="008F1B04">
        <w:rPr>
          <w:i/>
        </w:rPr>
        <w:t>Definice</w:t>
      </w:r>
      <w:r w:rsidR="00621F0F" w:rsidRPr="008F1B04">
        <w:t xml:space="preserve">) </w:t>
      </w:r>
      <w:r w:rsidRPr="008F1B04">
        <w:t>k této Smlouvě</w:t>
      </w:r>
      <w:r w:rsidR="001C0A9E" w:rsidRPr="008F1B04">
        <w:t>,</w:t>
      </w:r>
      <w:r w:rsidRPr="008F1B04">
        <w:t xml:space="preserve"> mají význam dle </w:t>
      </w:r>
      <w:proofErr w:type="spellStart"/>
      <w:r w:rsidRPr="008F1B04">
        <w:t>Z</w:t>
      </w:r>
      <w:r w:rsidR="00E12EEE" w:rsidRPr="008F1B04">
        <w:t>oVaK</w:t>
      </w:r>
      <w:proofErr w:type="spellEnd"/>
      <w:r w:rsidRPr="008F1B04">
        <w:t xml:space="preserve">, </w:t>
      </w:r>
      <w:r w:rsidR="00E12EEE" w:rsidRPr="008F1B04">
        <w:t>zákona č. 254/2001 Sb., o vodách a o změně některých zákonů (vodní zákon), ve znění pozdějších předpisů (dále jen „</w:t>
      </w:r>
      <w:r w:rsidRPr="00D85E41">
        <w:rPr>
          <w:b/>
        </w:rPr>
        <w:t xml:space="preserve">Vodní </w:t>
      </w:r>
      <w:r w:rsidR="00E12EEE" w:rsidRPr="00D85E41">
        <w:rPr>
          <w:b/>
        </w:rPr>
        <w:t>zákon“</w:t>
      </w:r>
      <w:r w:rsidR="00E12EEE" w:rsidRPr="008F1B04">
        <w:t>)</w:t>
      </w:r>
      <w:r w:rsidR="001C0A9E" w:rsidRPr="008F1B04">
        <w:t xml:space="preserve">, </w:t>
      </w:r>
      <w:r w:rsidR="004F42F2" w:rsidRPr="008F1B04">
        <w:t>ZZVZ</w:t>
      </w:r>
      <w:r w:rsidRPr="008F1B04">
        <w:t xml:space="preserve"> a </w:t>
      </w:r>
      <w:r w:rsidR="001C0A9E" w:rsidRPr="008F1B04">
        <w:t xml:space="preserve">jiných </w:t>
      </w:r>
      <w:r w:rsidRPr="008F1B04">
        <w:t>Závazných Předpisů tyto zákony provádějící či na tyto zákon</w:t>
      </w:r>
      <w:r w:rsidR="001C0A9E" w:rsidRPr="008F1B04">
        <w:t>y</w:t>
      </w:r>
      <w:r w:rsidRPr="008F1B04">
        <w:t xml:space="preserve"> navazující</w:t>
      </w:r>
      <w:r w:rsidR="00A73C03" w:rsidRPr="008F1B04">
        <w:t xml:space="preserve">, </w:t>
      </w:r>
      <w:r w:rsidR="001C0A9E" w:rsidRPr="008F1B04">
        <w:t xml:space="preserve">jakož význam dle </w:t>
      </w:r>
      <w:r w:rsidR="00A73C03" w:rsidRPr="008F1B04">
        <w:t>ČSN Nor</w:t>
      </w:r>
      <w:r w:rsidR="001C0A9E" w:rsidRPr="008F1B04">
        <w:t xml:space="preserve">em, přičemž </w:t>
      </w:r>
      <w:r w:rsidR="00BA758C">
        <w:t>zákonné předpisy</w:t>
      </w:r>
      <w:r w:rsidR="001C0A9E" w:rsidRPr="008F1B04">
        <w:t xml:space="preserve"> mají přednost před ČSN Normami.</w:t>
      </w:r>
    </w:p>
    <w:p w14:paraId="3066105D" w14:textId="77777777" w:rsidR="00936793" w:rsidRPr="008F1B04" w:rsidRDefault="00936793" w:rsidP="00E63328">
      <w:pPr>
        <w:pStyle w:val="Nadpis2T"/>
      </w:pPr>
      <w:bookmarkStart w:id="18" w:name="_Ref129230172"/>
      <w:r w:rsidRPr="008F1B04">
        <w:t>Indexování</w:t>
      </w:r>
    </w:p>
    <w:p w14:paraId="568E87DD" w14:textId="77777777" w:rsidR="00CC3238" w:rsidRPr="008F1B04" w:rsidRDefault="00936793" w:rsidP="00E63328">
      <w:pPr>
        <w:pStyle w:val="Nadpis2B"/>
      </w:pPr>
      <w:r w:rsidRPr="008F1B04">
        <w:t>Pokud se má nějaká částka uvedená v této Smlouvě indexovat, stanoví se její výše v</w:t>
      </w:r>
      <w:r w:rsidR="00DA6031" w:rsidRPr="008F1B04">
        <w:t> </w:t>
      </w:r>
      <w:r w:rsidRPr="008F1B04">
        <w:t xml:space="preserve">konkrétním okamžiku </w:t>
      </w:r>
      <w:r w:rsidR="00F538FA" w:rsidRPr="008F1B04">
        <w:t xml:space="preserve">v souladu s Přílohou č. </w:t>
      </w:r>
      <w:r w:rsidR="00386884" w:rsidRPr="008F1B04">
        <w:t>7</w:t>
      </w:r>
      <w:r w:rsidR="00F538FA" w:rsidRPr="008F1B04">
        <w:t xml:space="preserve"> (</w:t>
      </w:r>
      <w:r w:rsidR="00386884" w:rsidRPr="008F1B04">
        <w:rPr>
          <w:i/>
        </w:rPr>
        <w:t>Platební mechanismus</w:t>
      </w:r>
      <w:r w:rsidR="00F538FA" w:rsidRPr="008F1B04">
        <w:t>)</w:t>
      </w:r>
      <w:r w:rsidR="00621F0F" w:rsidRPr="008F1B04">
        <w:t xml:space="preserve"> k této Smlouvě</w:t>
      </w:r>
      <w:r w:rsidR="00B356E7" w:rsidRPr="008F1B04">
        <w:t>.</w:t>
      </w:r>
      <w:bookmarkEnd w:id="18"/>
    </w:p>
    <w:p w14:paraId="34FF1F73" w14:textId="77777777" w:rsidR="00936793" w:rsidRPr="008F1B04" w:rsidRDefault="00936793" w:rsidP="00E63328">
      <w:pPr>
        <w:pStyle w:val="Nadpis2T"/>
      </w:pPr>
      <w:r w:rsidRPr="008F1B04">
        <w:t>Ujištění poskytovaná Smluvní</w:t>
      </w:r>
      <w:r w:rsidR="00A77899" w:rsidRPr="008F1B04">
        <w:t>mi</w:t>
      </w:r>
      <w:r w:rsidR="00FD25EB">
        <w:t xml:space="preserve"> </w:t>
      </w:r>
      <w:r w:rsidR="000320AD" w:rsidRPr="008F1B04">
        <w:t>S</w:t>
      </w:r>
      <w:r w:rsidRPr="008F1B04">
        <w:t>tranami</w:t>
      </w:r>
    </w:p>
    <w:p w14:paraId="3A66436A" w14:textId="77777777" w:rsidR="00936793" w:rsidRPr="008F1B04" w:rsidRDefault="00936793" w:rsidP="00E63328">
      <w:pPr>
        <w:pStyle w:val="Nadpis2B"/>
      </w:pPr>
      <w:r w:rsidRPr="008F1B04">
        <w:t xml:space="preserve">Smluvní </w:t>
      </w:r>
      <w:r w:rsidR="000320AD" w:rsidRPr="008F1B04">
        <w:t>S</w:t>
      </w:r>
      <w:r w:rsidR="00975B2E" w:rsidRPr="008F1B04">
        <w:t xml:space="preserve">trany </w:t>
      </w:r>
      <w:r w:rsidRPr="008F1B04">
        <w:t xml:space="preserve">si jsou vědomy, že skutečnosti, ohledně kterých jsou v této Smlouvě poskytována ujištění, </w:t>
      </w:r>
      <w:r w:rsidRPr="00A2342D">
        <w:t>jsou</w:t>
      </w:r>
      <w:r w:rsidRPr="008F1B04">
        <w:t xml:space="preserve"> rozhodující pro uzavření této Smlouvy. Pokud se tato ujištění ukáží nepravdivými, </w:t>
      </w:r>
      <w:r w:rsidR="00276AC2" w:rsidRPr="008F1B04">
        <w:t xml:space="preserve">neúplnými či nepřesnými, </w:t>
      </w:r>
      <w:r w:rsidRPr="008F1B04">
        <w:t xml:space="preserve">Smluvní </w:t>
      </w:r>
      <w:r w:rsidR="000320AD" w:rsidRPr="008F1B04">
        <w:t>S</w:t>
      </w:r>
      <w:r w:rsidR="00975B2E" w:rsidRPr="008F1B04">
        <w:t xml:space="preserve">trany </w:t>
      </w:r>
      <w:r w:rsidRPr="008F1B04">
        <w:t xml:space="preserve">nebudou postupovat podle ustanovení Závazných </w:t>
      </w:r>
      <w:r w:rsidR="009672C1" w:rsidRPr="008F1B04">
        <w:t xml:space="preserve">Předpisů upravujících odstoupení od </w:t>
      </w:r>
      <w:r w:rsidR="0003370C" w:rsidRPr="008F1B04">
        <w:t>S</w:t>
      </w:r>
      <w:r w:rsidR="009672C1" w:rsidRPr="008F1B04">
        <w:t>mlouvy</w:t>
      </w:r>
      <w:r w:rsidRPr="008F1B04">
        <w:t>, nýbrž budou postupovat podle ustanovení této Smlouvy o Selhání Provozovatele (v případě nepravdivosti</w:t>
      </w:r>
      <w:r w:rsidR="00276AC2" w:rsidRPr="008F1B04">
        <w:t>, neúplnosti či nepřesnosti</w:t>
      </w:r>
      <w:r w:rsidR="00FD25EB">
        <w:t xml:space="preserve"> </w:t>
      </w:r>
      <w:r w:rsidR="00214752" w:rsidRPr="008F1B04">
        <w:t>u</w:t>
      </w:r>
      <w:r w:rsidRPr="008F1B04">
        <w:t>jištění Provozovatele)</w:t>
      </w:r>
      <w:r w:rsidR="009648E4" w:rsidRPr="008F1B04">
        <w:t>.</w:t>
      </w:r>
    </w:p>
    <w:p w14:paraId="0034FBAC" w14:textId="77777777" w:rsidR="0006161E" w:rsidRPr="008F1B04" w:rsidRDefault="0006161E" w:rsidP="00E63328">
      <w:pPr>
        <w:pStyle w:val="Nadpis2T"/>
      </w:pPr>
      <w:r w:rsidRPr="008F1B04">
        <w:t>Přílohy</w:t>
      </w:r>
    </w:p>
    <w:p w14:paraId="0BA7B7E0" w14:textId="77777777" w:rsidR="00BD616C" w:rsidRDefault="00FB732D" w:rsidP="00E63328">
      <w:pPr>
        <w:pStyle w:val="Nadpis2B"/>
      </w:pPr>
      <w:r w:rsidRPr="008F1B04">
        <w:t>N</w:t>
      </w:r>
      <w:r w:rsidR="0006161E" w:rsidRPr="008F1B04">
        <w:t>edílnou součást této Smlouvy</w:t>
      </w:r>
      <w:r w:rsidR="00D52E4F" w:rsidRPr="008F1B04">
        <w:t xml:space="preserve"> jsou přílohy č. 1 až č</w:t>
      </w:r>
      <w:r w:rsidR="00D52E4F" w:rsidRPr="00452943">
        <w:t>. 1</w:t>
      </w:r>
      <w:r w:rsidR="002D187D" w:rsidRPr="00452943">
        <w:t>3</w:t>
      </w:r>
      <w:r w:rsidRPr="00452943">
        <w:t xml:space="preserve"> uvedené</w:t>
      </w:r>
      <w:r w:rsidRPr="008F1B04">
        <w:t xml:space="preserve"> v </w:t>
      </w:r>
      <w:r w:rsidR="00214752" w:rsidRPr="008F1B04">
        <w:t>s</w:t>
      </w:r>
      <w:r w:rsidR="00672A7C">
        <w:t>eznamu příloh ke </w:t>
      </w:r>
      <w:r w:rsidRPr="008F1B04">
        <w:t>koncesní smlouvě.</w:t>
      </w:r>
      <w:bookmarkStart w:id="19" w:name="_Toc213223286"/>
      <w:bookmarkStart w:id="20" w:name="_Toc132117318"/>
      <w:bookmarkStart w:id="21" w:name="_Toc159144210"/>
    </w:p>
    <w:p w14:paraId="3C45BD4E" w14:textId="77777777" w:rsidR="00975B2E" w:rsidRPr="008F1B04" w:rsidRDefault="00975B2E" w:rsidP="00E63328">
      <w:pPr>
        <w:pStyle w:val="Nadpis1"/>
      </w:pPr>
      <w:bookmarkStart w:id="22" w:name="_Ref522092204"/>
      <w:bookmarkStart w:id="23" w:name="_Toc528338471"/>
      <w:r w:rsidRPr="008F1B04">
        <w:t>předmět smlouvy</w:t>
      </w:r>
      <w:bookmarkEnd w:id="19"/>
      <w:bookmarkEnd w:id="22"/>
      <w:bookmarkEnd w:id="23"/>
    </w:p>
    <w:p w14:paraId="5A7C32A4" w14:textId="77777777" w:rsidR="00887AC1" w:rsidRPr="00FD25EB" w:rsidRDefault="0072635C" w:rsidP="00E63328">
      <w:pPr>
        <w:pStyle w:val="Nadpis2"/>
      </w:pPr>
      <w:bookmarkStart w:id="24" w:name="_Ref522027470"/>
      <w:r w:rsidRPr="00FD25EB">
        <w:t xml:space="preserve">Vlastník se </w:t>
      </w:r>
      <w:r w:rsidRPr="00672A7C">
        <w:t>zavazuje</w:t>
      </w:r>
      <w:r w:rsidRPr="00FD25EB">
        <w:t xml:space="preserve"> touto </w:t>
      </w:r>
      <w:r w:rsidR="009217B1" w:rsidRPr="00FD25EB">
        <w:t>S</w:t>
      </w:r>
      <w:r w:rsidRPr="00FD25EB">
        <w:t>mlouvou</w:t>
      </w:r>
      <w:r w:rsidR="00FD25EB" w:rsidRPr="00FD25EB">
        <w:t xml:space="preserve"> </w:t>
      </w:r>
      <w:r w:rsidR="00975B2E" w:rsidRPr="00FD25EB">
        <w:t xml:space="preserve">předat Provozovateli </w:t>
      </w:r>
      <w:r w:rsidRPr="00FD25EB">
        <w:t xml:space="preserve">do užívání </w:t>
      </w:r>
      <w:r w:rsidR="00975B2E" w:rsidRPr="00FD25EB">
        <w:t>Vodovod</w:t>
      </w:r>
      <w:r w:rsidR="00AD4725" w:rsidRPr="00FD25EB">
        <w:t>y</w:t>
      </w:r>
      <w:r w:rsidR="00975B2E" w:rsidRPr="00FD25EB">
        <w:t xml:space="preserve"> a</w:t>
      </w:r>
      <w:r w:rsidR="001764FE" w:rsidRPr="00FD25EB">
        <w:t> </w:t>
      </w:r>
      <w:r w:rsidR="00975B2E" w:rsidRPr="00FD25EB">
        <w:t>Kanalizac</w:t>
      </w:r>
      <w:r w:rsidR="00AD4725" w:rsidRPr="00FD25EB">
        <w:t>e</w:t>
      </w:r>
      <w:r w:rsidR="003E19CA" w:rsidRPr="00FD25EB">
        <w:t xml:space="preserve">, jakož i další </w:t>
      </w:r>
      <w:r w:rsidR="00BE423F" w:rsidRPr="00FD25EB">
        <w:t>M</w:t>
      </w:r>
      <w:r w:rsidR="003E19CA" w:rsidRPr="00FD25EB">
        <w:t>ajetek uvedený v této Smlouvě</w:t>
      </w:r>
      <w:r w:rsidR="00E81BE8" w:rsidRPr="00FD25EB">
        <w:t xml:space="preserve">, </w:t>
      </w:r>
      <w:r w:rsidR="005D76E1" w:rsidRPr="00FD25EB">
        <w:t>za účelem jejich</w:t>
      </w:r>
      <w:r w:rsidR="00820717" w:rsidRPr="00FD25EB">
        <w:t xml:space="preserve"> Provozování</w:t>
      </w:r>
      <w:r w:rsidRPr="00FD25EB">
        <w:t xml:space="preserve"> jménem a na vlastní odpovědnost </w:t>
      </w:r>
      <w:r w:rsidR="00E23407" w:rsidRPr="00FD25EB">
        <w:t xml:space="preserve">a náklady </w:t>
      </w:r>
      <w:r w:rsidRPr="00FD25EB">
        <w:t>Provozovatele a</w:t>
      </w:r>
      <w:r w:rsidR="001764FE" w:rsidRPr="00FD25EB">
        <w:t> </w:t>
      </w:r>
      <w:r w:rsidRPr="00FD25EB">
        <w:t xml:space="preserve">Provozovatel se zavazuje užívat Majetek ode Dne Zahájení Provozování do </w:t>
      </w:r>
      <w:r w:rsidR="00430736" w:rsidRPr="00FD25EB">
        <w:t>Dne S</w:t>
      </w:r>
      <w:r w:rsidR="00C44B11">
        <w:t>končení řádně, účelně, účinně a </w:t>
      </w:r>
      <w:r w:rsidR="00430736" w:rsidRPr="00FD25EB">
        <w:t>ho</w:t>
      </w:r>
      <w:r w:rsidR="00D52E4F" w:rsidRPr="00FD25EB">
        <w:t>spo</w:t>
      </w:r>
      <w:r w:rsidR="00430736" w:rsidRPr="00FD25EB">
        <w:t>dárně a zajistit plynulé a bezpečné Provozování Vodovodů a Kanalizací v souladu s touto Smlouvou a platit Vlastníkovi Nájemné ve výši dle této Smlouvy a vráti</w:t>
      </w:r>
      <w:r w:rsidR="003D7725" w:rsidRPr="00FD25EB">
        <w:t>t</w:t>
      </w:r>
      <w:r w:rsidR="00430736" w:rsidRPr="00FD25EB">
        <w:t xml:space="preserve"> Vlastníkovi Majet</w:t>
      </w:r>
      <w:r w:rsidR="00CC3238" w:rsidRPr="00FD25EB">
        <w:t>ek</w:t>
      </w:r>
      <w:r w:rsidR="00430736" w:rsidRPr="00FD25EB">
        <w:t xml:space="preserve"> ke Dni Skončení ve stavu dle této Smlouvy.</w:t>
      </w:r>
      <w:bookmarkEnd w:id="24"/>
    </w:p>
    <w:p w14:paraId="69AF9BE9" w14:textId="77777777" w:rsidR="00165C27" w:rsidRPr="00FF0856" w:rsidRDefault="00CC3238" w:rsidP="00E63328">
      <w:pPr>
        <w:pStyle w:val="Nadpis2"/>
      </w:pPr>
      <w:bookmarkStart w:id="25" w:name="_Ref523995826"/>
      <w:r w:rsidRPr="00FF0856">
        <w:lastRenderedPageBreak/>
        <w:t xml:space="preserve">Vlastník je oprávněn </w:t>
      </w:r>
      <w:r w:rsidR="00FF184D" w:rsidRPr="00FF0856">
        <w:t>v souladu s ustanovením § 100 odst. 1 ZZVZ změnit rozsah provozovaných Vodovodů a Kanalizací, zejména jej rozšířit o nově provozované lokality</w:t>
      </w:r>
      <w:r w:rsidR="004D5EFB">
        <w:t>.</w:t>
      </w:r>
      <w:r w:rsidR="00672A7C">
        <w:t xml:space="preserve"> </w:t>
      </w:r>
      <w:r w:rsidR="00005189" w:rsidRPr="00FF0856">
        <w:t xml:space="preserve">Podrobnosti </w:t>
      </w:r>
      <w:r w:rsidR="00FF0856" w:rsidRPr="00FF0856">
        <w:t>jsou ujednány v</w:t>
      </w:r>
      <w:r w:rsidR="004D5EFB">
        <w:t> Příloze</w:t>
      </w:r>
      <w:r w:rsidR="00005189" w:rsidRPr="00FF0856">
        <w:t xml:space="preserve"> č. 2 </w:t>
      </w:r>
      <w:bookmarkEnd w:id="25"/>
      <w:r w:rsidR="004D5EFB">
        <w:rPr>
          <w:i/>
        </w:rPr>
        <w:t xml:space="preserve">(Vymezení předmětu nájmu) </w:t>
      </w:r>
      <w:r w:rsidR="00FF0856" w:rsidRPr="00FF0856">
        <w:t>k této Smlouvě</w:t>
      </w:r>
    </w:p>
    <w:p w14:paraId="10FD2DC9" w14:textId="77777777" w:rsidR="00C86D21" w:rsidRPr="008F1B04" w:rsidRDefault="00F35E91" w:rsidP="00E63328">
      <w:pPr>
        <w:pStyle w:val="Nadpis2"/>
      </w:pPr>
      <w:bookmarkStart w:id="26" w:name="_Ref522090800"/>
      <w:bookmarkStart w:id="27" w:name="_Ref216770381"/>
      <w:r w:rsidRPr="008F1B04">
        <w:t xml:space="preserve">Provozovatel je povinen vést </w:t>
      </w:r>
      <w:r w:rsidR="00550E85" w:rsidRPr="008F1B04">
        <w:t xml:space="preserve">své </w:t>
      </w:r>
      <w:r w:rsidR="0077702E" w:rsidRPr="008F1B04">
        <w:t>účetnictví v souladu se Závaznými Předpisy tak, aby účetní závěrka obsahovala i členění položek podle činností spojených se</w:t>
      </w:r>
      <w:r w:rsidRPr="008F1B04">
        <w:t xml:space="preserve"> Základní</w:t>
      </w:r>
      <w:r w:rsidR="0077702E" w:rsidRPr="008F1B04">
        <w:t>mi</w:t>
      </w:r>
      <w:r w:rsidRPr="008F1B04">
        <w:t xml:space="preserve"> Služb</w:t>
      </w:r>
      <w:r w:rsidR="0077702E" w:rsidRPr="008F1B04">
        <w:t>ami</w:t>
      </w:r>
      <w:r w:rsidR="007C715F">
        <w:t xml:space="preserve"> </w:t>
      </w:r>
      <w:r w:rsidR="00BF4EB2" w:rsidRPr="008F1B04">
        <w:t xml:space="preserve">(výhradně v rámci této Smlouvy) </w:t>
      </w:r>
      <w:r w:rsidR="00B3727A" w:rsidRPr="008F1B04">
        <w:t>na straně jedné</w:t>
      </w:r>
      <w:r w:rsidRPr="008F1B04">
        <w:t xml:space="preserve"> a Služb</w:t>
      </w:r>
      <w:r w:rsidR="0077702E" w:rsidRPr="008F1B04">
        <w:t>ou</w:t>
      </w:r>
      <w:r w:rsidRPr="008F1B04">
        <w:t xml:space="preserve"> Zneškodňování Odpadních Vod na Individuálním Základě </w:t>
      </w:r>
      <w:r w:rsidR="00BF4EB2" w:rsidRPr="008F1B04">
        <w:t xml:space="preserve">(výhradně v rámci této Smlouvy) </w:t>
      </w:r>
      <w:r w:rsidRPr="008F1B04">
        <w:t xml:space="preserve">na straně </w:t>
      </w:r>
      <w:r w:rsidR="00B3727A" w:rsidRPr="008F1B04">
        <w:t>druhé, případně i jinými</w:t>
      </w:r>
      <w:r w:rsidRPr="008F1B04">
        <w:t xml:space="preserve"> aktivit</w:t>
      </w:r>
      <w:r w:rsidR="0077702E" w:rsidRPr="008F1B04">
        <w:t>ami</w:t>
      </w:r>
      <w:r w:rsidRPr="008F1B04">
        <w:t xml:space="preserve"> (podnikatelský</w:t>
      </w:r>
      <w:r w:rsidR="0077702E" w:rsidRPr="008F1B04">
        <w:t>mi</w:t>
      </w:r>
      <w:r w:rsidRPr="008F1B04">
        <w:t xml:space="preserve"> i nepodnikatelský</w:t>
      </w:r>
      <w:r w:rsidR="0077702E" w:rsidRPr="008F1B04">
        <w:t>mi</w:t>
      </w:r>
      <w:r w:rsidRPr="008F1B04">
        <w:t>)</w:t>
      </w:r>
      <w:r w:rsidR="00C44B11">
        <w:t xml:space="preserve"> </w:t>
      </w:r>
      <w:r w:rsidR="00B3727A" w:rsidRPr="008F1B04">
        <w:t>Provozovatele na straně třetí</w:t>
      </w:r>
      <w:r w:rsidR="0077702E" w:rsidRPr="008F1B04">
        <w:t>. Provozovatel uvede v účtovém rozvrhu nákladové a</w:t>
      </w:r>
      <w:r w:rsidR="00CB6433" w:rsidRPr="008F1B04">
        <w:t> </w:t>
      </w:r>
      <w:r w:rsidR="00C44B11">
        <w:t>výnosové účty související s </w:t>
      </w:r>
      <w:r w:rsidR="0077702E" w:rsidRPr="008F1B04">
        <w:t xml:space="preserve">činnostmi spojenými se Základními Službami </w:t>
      </w:r>
      <w:r w:rsidR="00B3727A" w:rsidRPr="008F1B04">
        <w:t>na straně jedné,</w:t>
      </w:r>
      <w:r w:rsidR="0077702E" w:rsidRPr="008F1B04">
        <w:t xml:space="preserve"> Službou Zneškodňování Odpadních Vod na Individuálním Základě na straně </w:t>
      </w:r>
      <w:r w:rsidR="00B3727A" w:rsidRPr="008F1B04">
        <w:t>druhé</w:t>
      </w:r>
      <w:r w:rsidR="0077702E" w:rsidRPr="008F1B04">
        <w:t xml:space="preserve"> a ostatními aktivitami (podnikatelskými i</w:t>
      </w:r>
      <w:r w:rsidR="00DA6031" w:rsidRPr="008F1B04">
        <w:t> </w:t>
      </w:r>
      <w:r w:rsidR="0077702E" w:rsidRPr="008F1B04">
        <w:t xml:space="preserve">nepodnikatelskými) na straně </w:t>
      </w:r>
      <w:r w:rsidR="00B3727A" w:rsidRPr="008F1B04">
        <w:t>třetí</w:t>
      </w:r>
      <w:r w:rsidR="0077702E" w:rsidRPr="008F1B04">
        <w:t xml:space="preserve">. </w:t>
      </w:r>
      <w:r w:rsidR="00B65DE3" w:rsidRPr="008F1B04">
        <w:t>V rámci jiných aktivit Provozovatele (podnikatelských či nepodnikatelských) musí být patrné rozdělení nákladů a výnosů</w:t>
      </w:r>
      <w:r w:rsidR="000029DA" w:rsidRPr="008F1B04">
        <w:t xml:space="preserve"> (včetně příjmů)</w:t>
      </w:r>
      <w:r w:rsidR="00B65DE3" w:rsidRPr="008F1B04">
        <w:t xml:space="preserve"> na Komerční Využití a ostatní aktivity Provozovatele</w:t>
      </w:r>
      <w:r w:rsidR="00BF4EB2" w:rsidRPr="008F1B04">
        <w:t xml:space="preserve"> (výhradně v rámci této Smlouvy). Účetní závěrka musí také obsahovat adekvátní komentář k použitým účetním metodám a pravidlům, která byla použitá k účelové specifikaci (rozdělení) nákladů a výnosů dle v tomto odstavci výše požadovaného členění.</w:t>
      </w:r>
      <w:bookmarkEnd w:id="26"/>
      <w:bookmarkEnd w:id="27"/>
    </w:p>
    <w:p w14:paraId="5BD24053" w14:textId="77777777" w:rsidR="00433787" w:rsidRPr="008F1B04" w:rsidRDefault="00433787" w:rsidP="00E63328">
      <w:pPr>
        <w:pStyle w:val="Nadpis2"/>
      </w:pPr>
      <w:r w:rsidRPr="008F1B04">
        <w:t>Vlastník zmocňuje a pověřuje Provozovatele, aby po Dobu Provozování, uzavíral svým jménem a na svůj účet na základě tohoto zm</w:t>
      </w:r>
      <w:r w:rsidR="00DE54D8" w:rsidRPr="008F1B04">
        <w:t>ocnění (pověření)</w:t>
      </w:r>
      <w:r w:rsidRPr="008F1B04">
        <w:t xml:space="preserve"> Smlouvy s</w:t>
      </w:r>
      <w:r w:rsidR="00E563FA">
        <w:t> </w:t>
      </w:r>
      <w:r w:rsidRPr="008F1B04">
        <w:t>Odběra</w:t>
      </w:r>
      <w:r w:rsidR="00C0680B" w:rsidRPr="008F1B04">
        <w:t>teli</w:t>
      </w:r>
      <w:r w:rsidR="00E563FA">
        <w:t xml:space="preserve"> (dle závazného vzoru uvedeného v Příloze č. 10 </w:t>
      </w:r>
      <w:r w:rsidR="004D5EFB">
        <w:t>(</w:t>
      </w:r>
      <w:r w:rsidR="004D5EFB">
        <w:rPr>
          <w:i/>
        </w:rPr>
        <w:t xml:space="preserve">Vzor smlouvy s Odběrateli) </w:t>
      </w:r>
      <w:r w:rsidR="00E563FA">
        <w:t>k</w:t>
      </w:r>
      <w:r w:rsidR="004D5EFB">
        <w:t xml:space="preserve"> této</w:t>
      </w:r>
      <w:r w:rsidR="00E563FA">
        <w:t xml:space="preserve"> Smlouvě)</w:t>
      </w:r>
      <w:r w:rsidR="00C0680B" w:rsidRPr="008F1B04">
        <w:t xml:space="preserve"> a</w:t>
      </w:r>
      <w:r w:rsidR="00CB6433" w:rsidRPr="008F1B04">
        <w:t> </w:t>
      </w:r>
      <w:r w:rsidR="00C0680B" w:rsidRPr="008F1B04">
        <w:t>vybíral od nich</w:t>
      </w:r>
      <w:r w:rsidRPr="008F1B04">
        <w:t xml:space="preserve"> Vodné a Stočné za výkon Provozování Vodovodů a</w:t>
      </w:r>
      <w:r w:rsidR="004D5EFB">
        <w:t> </w:t>
      </w:r>
      <w:r w:rsidRPr="008F1B04">
        <w:t xml:space="preserve">Kanalizací </w:t>
      </w:r>
      <w:r w:rsidR="00D477EE" w:rsidRPr="008F1B04">
        <w:t xml:space="preserve">stanovené v souladu s touto Smlouvou, zejména </w:t>
      </w:r>
      <w:r w:rsidR="00125674" w:rsidRPr="008F1B04">
        <w:t xml:space="preserve">Přílohou č. </w:t>
      </w:r>
      <w:r w:rsidR="00531F39" w:rsidRPr="008F1B04">
        <w:t>7</w:t>
      </w:r>
      <w:r w:rsidR="00125674" w:rsidRPr="008F1B04">
        <w:t xml:space="preserve"> (</w:t>
      </w:r>
      <w:r w:rsidR="00531F39" w:rsidRPr="008F1B04">
        <w:rPr>
          <w:i/>
        </w:rPr>
        <w:t>Platební mechanismus</w:t>
      </w:r>
      <w:r w:rsidR="00125674" w:rsidRPr="008F1B04">
        <w:t>)</w:t>
      </w:r>
      <w:r w:rsidR="004066CD" w:rsidRPr="008F1B04">
        <w:t xml:space="preserve"> k této Smlouvě</w:t>
      </w:r>
      <w:r w:rsidR="00125674" w:rsidRPr="008F1B04">
        <w:t>.</w:t>
      </w:r>
      <w:r w:rsidR="008A269D">
        <w:t xml:space="preserve"> </w:t>
      </w:r>
      <w:r w:rsidR="00356183" w:rsidRPr="008F1B04">
        <w:t xml:space="preserve">Provozovatel </w:t>
      </w:r>
      <w:r w:rsidR="00DE54D8" w:rsidRPr="008F1B04">
        <w:t>je povinen a zavazuje</w:t>
      </w:r>
      <w:r w:rsidR="00D11FE6">
        <w:t xml:space="preserve"> se</w:t>
      </w:r>
      <w:r w:rsidR="00DE54D8" w:rsidRPr="008F1B04">
        <w:t xml:space="preserve"> zajistit svým jménem a na </w:t>
      </w:r>
      <w:r w:rsidR="00655695">
        <w:t>své náklady</w:t>
      </w:r>
      <w:r w:rsidR="00DE54D8" w:rsidRPr="008F1B04">
        <w:t xml:space="preserve"> plnění svých povinností vyplývajících ze Smluv s Odběrateli a</w:t>
      </w:r>
      <w:r w:rsidR="004D5EFB">
        <w:t> </w:t>
      </w:r>
      <w:r w:rsidR="00DE54D8" w:rsidRPr="008F1B04">
        <w:t>dalších povinností založených touto Smlouvou ve vztahu k Odběratelům.</w:t>
      </w:r>
    </w:p>
    <w:p w14:paraId="2BFA94DC" w14:textId="77777777" w:rsidR="00936793" w:rsidRPr="008F1B04" w:rsidRDefault="00936793" w:rsidP="00E63328">
      <w:pPr>
        <w:pStyle w:val="Nadpis1"/>
      </w:pPr>
      <w:bookmarkStart w:id="28" w:name="_Toc213223287"/>
      <w:bookmarkStart w:id="29" w:name="_Toc528338472"/>
      <w:r w:rsidRPr="008F1B04">
        <w:t>trvání smlouvy</w:t>
      </w:r>
      <w:bookmarkEnd w:id="20"/>
      <w:bookmarkEnd w:id="21"/>
      <w:bookmarkEnd w:id="28"/>
      <w:bookmarkEnd w:id="29"/>
    </w:p>
    <w:p w14:paraId="472D7431" w14:textId="77777777" w:rsidR="00506F6E" w:rsidRPr="00635C71" w:rsidRDefault="00975B2E" w:rsidP="00E63328">
      <w:pPr>
        <w:pStyle w:val="Nadpis2"/>
      </w:pPr>
      <w:bookmarkStart w:id="30" w:name="_Ref132433784"/>
      <w:r w:rsidRPr="008F1B04">
        <w:t xml:space="preserve">Tato Smlouva nabývá </w:t>
      </w:r>
      <w:r w:rsidRPr="002A47B2">
        <w:t>účinnosti v Den</w:t>
      </w:r>
      <w:r w:rsidRPr="008F1B04">
        <w:t xml:space="preserve"> </w:t>
      </w:r>
      <w:r w:rsidR="00756E4D" w:rsidRPr="008F1B04">
        <w:t xml:space="preserve">Účinnosti a končí v Den </w:t>
      </w:r>
      <w:r w:rsidR="00B52ECB" w:rsidRPr="008F1B04">
        <w:t>Vypořádání</w:t>
      </w:r>
      <w:r w:rsidRPr="008F1B04">
        <w:t xml:space="preserve">, nevyplývá-li </w:t>
      </w:r>
      <w:r w:rsidRPr="00635C71">
        <w:t xml:space="preserve">z kontextu Smlouvy, že určitá ustanovení mají trvat i po Dni </w:t>
      </w:r>
      <w:r w:rsidR="00B52ECB" w:rsidRPr="00635C71">
        <w:t>Vypořádání</w:t>
      </w:r>
      <w:r w:rsidR="00F613A9" w:rsidRPr="00635C71">
        <w:t>.</w:t>
      </w:r>
    </w:p>
    <w:p w14:paraId="35CF6573" w14:textId="44C45377" w:rsidR="00936793" w:rsidRPr="00635C71" w:rsidRDefault="00936793" w:rsidP="00E63328">
      <w:pPr>
        <w:pStyle w:val="Nadpis2"/>
      </w:pPr>
      <w:bookmarkStart w:id="31" w:name="OLE_LINK3"/>
      <w:r w:rsidRPr="00635C71">
        <w:t xml:space="preserve">Smluvní </w:t>
      </w:r>
      <w:r w:rsidR="00506F6E" w:rsidRPr="00635C71">
        <w:t>S</w:t>
      </w:r>
      <w:r w:rsidR="00F714A9" w:rsidRPr="00635C71">
        <w:t xml:space="preserve">trany </w:t>
      </w:r>
      <w:r w:rsidRPr="00635C71">
        <w:t xml:space="preserve">si jsou vědomy skutečnosti, že podle této Smlouvy není přípustné, aby se Smluvní </w:t>
      </w:r>
      <w:r w:rsidR="00722AFF" w:rsidRPr="00635C71">
        <w:t>S</w:t>
      </w:r>
      <w:r w:rsidR="00F714A9" w:rsidRPr="00635C71">
        <w:t xml:space="preserve">trany </w:t>
      </w:r>
      <w:r w:rsidRPr="00635C71">
        <w:t xml:space="preserve">dohodly na odložení Dne </w:t>
      </w:r>
      <w:r w:rsidR="00506F6E" w:rsidRPr="00635C71">
        <w:t>U</w:t>
      </w:r>
      <w:r w:rsidR="00F714A9" w:rsidRPr="00635C71">
        <w:t>plynutí</w:t>
      </w:r>
      <w:r w:rsidR="003E19CA" w:rsidRPr="00635C71">
        <w:t>,</w:t>
      </w:r>
      <w:r w:rsidR="008A269D" w:rsidRPr="00635C71">
        <w:t xml:space="preserve"> </w:t>
      </w:r>
      <w:r w:rsidRPr="00635C71">
        <w:t xml:space="preserve">a tím prodloužily </w:t>
      </w:r>
      <w:r w:rsidR="00506F6E" w:rsidRPr="00635C71">
        <w:t>Dobu Provozování</w:t>
      </w:r>
      <w:r w:rsidR="002A47B2">
        <w:t>, pokud to neumožňuje platná a účinná právní úprava v oblasti zadávání veřejných zakázek</w:t>
      </w:r>
      <w:r w:rsidRPr="00635C71">
        <w:t xml:space="preserve">. </w:t>
      </w:r>
    </w:p>
    <w:p w14:paraId="7073CAF6" w14:textId="77777777" w:rsidR="00936793" w:rsidRPr="008F1B04" w:rsidRDefault="00F139CB" w:rsidP="00E63328">
      <w:pPr>
        <w:pStyle w:val="Nadpis1"/>
      </w:pPr>
      <w:bookmarkStart w:id="32" w:name="_Toc132117323"/>
      <w:bookmarkStart w:id="33" w:name="_Toc159144211"/>
      <w:bookmarkStart w:id="34" w:name="_Toc213223288"/>
      <w:bookmarkStart w:id="35" w:name="_Toc528338473"/>
      <w:bookmarkStart w:id="36" w:name="_Toc132117321"/>
      <w:bookmarkStart w:id="37" w:name="_Ref132435118"/>
      <w:bookmarkEnd w:id="30"/>
      <w:bookmarkEnd w:id="31"/>
      <w:r w:rsidRPr="008F1B04">
        <w:t>provozní dokumenty</w:t>
      </w:r>
      <w:r w:rsidR="00ED64F6" w:rsidRPr="008F1B04">
        <w:t xml:space="preserve">, smlouvy s odběrateli </w:t>
      </w:r>
      <w:r w:rsidR="00936793" w:rsidRPr="008F1B04">
        <w:t>A SOUČINNOST</w:t>
      </w:r>
      <w:bookmarkEnd w:id="32"/>
      <w:bookmarkEnd w:id="33"/>
      <w:bookmarkEnd w:id="34"/>
      <w:bookmarkEnd w:id="35"/>
    </w:p>
    <w:p w14:paraId="253E2592" w14:textId="77777777" w:rsidR="00936793" w:rsidRPr="00BA31A8" w:rsidRDefault="00936793" w:rsidP="00E63328">
      <w:pPr>
        <w:pStyle w:val="Nadpis2T"/>
      </w:pPr>
      <w:r w:rsidRPr="00BA31A8">
        <w:t xml:space="preserve">Provozní </w:t>
      </w:r>
      <w:r w:rsidR="00506F6E" w:rsidRPr="00BA31A8">
        <w:t>D</w:t>
      </w:r>
      <w:r w:rsidR="00F714A9" w:rsidRPr="00BA31A8">
        <w:t>okument</w:t>
      </w:r>
      <w:r w:rsidR="00242AF5" w:rsidRPr="00BA31A8">
        <w:t>y</w:t>
      </w:r>
    </w:p>
    <w:p w14:paraId="5C342296" w14:textId="77777777" w:rsidR="00936793" w:rsidRPr="008F1B04" w:rsidRDefault="00936793" w:rsidP="00E63328">
      <w:pPr>
        <w:pStyle w:val="Nadpis2B"/>
      </w:pPr>
      <w:r w:rsidRPr="008F1B04">
        <w:t xml:space="preserve">Provozovatel se zavazuje plnit své závazky vyplývající </w:t>
      </w:r>
      <w:r w:rsidR="00506F6E" w:rsidRPr="008F1B04">
        <w:t>z</w:t>
      </w:r>
      <w:r w:rsidR="00242AF5" w:rsidRPr="008F1B04">
        <w:t> </w:t>
      </w:r>
      <w:r w:rsidR="00506F6E" w:rsidRPr="008F1B04">
        <w:t>Provozní</w:t>
      </w:r>
      <w:r w:rsidR="00242AF5" w:rsidRPr="008F1B04">
        <w:t>ch Dokumentů</w:t>
      </w:r>
      <w:r w:rsidR="00506F6E" w:rsidRPr="008F1B04">
        <w:t xml:space="preserve"> po Dobu Provozování </w:t>
      </w:r>
      <w:r w:rsidRPr="008F1B04">
        <w:t>a zdrží se</w:t>
      </w:r>
      <w:r w:rsidR="00E70F18" w:rsidRPr="008F1B04">
        <w:t>,</w:t>
      </w:r>
      <w:r w:rsidR="00C44B11">
        <w:t xml:space="preserve"> </w:t>
      </w:r>
      <w:r w:rsidR="00991C24" w:rsidRPr="008F1B04">
        <w:t>s výjimkou případů, kdy mu t</w:t>
      </w:r>
      <w:r w:rsidR="00E70F18" w:rsidRPr="008F1B04">
        <w:t>akové</w:t>
      </w:r>
      <w:r w:rsidR="00991C24" w:rsidRPr="008F1B04">
        <w:t xml:space="preserve"> právo specificky zakládají Závazné Předpisy</w:t>
      </w:r>
      <w:r w:rsidR="00D72CC9" w:rsidRPr="008F1B04">
        <w:t xml:space="preserve"> nebo tato Smlouva</w:t>
      </w:r>
      <w:r w:rsidR="00E70F18" w:rsidRPr="008F1B04">
        <w:t>,</w:t>
      </w:r>
      <w:r w:rsidR="00C44B11">
        <w:t xml:space="preserve"> </w:t>
      </w:r>
      <w:r w:rsidR="00506F6E" w:rsidRPr="008F1B04">
        <w:t>od</w:t>
      </w:r>
      <w:r w:rsidR="00242AF5" w:rsidRPr="008F1B04">
        <w:t>e</w:t>
      </w:r>
      <w:r w:rsidR="00506F6E" w:rsidRPr="008F1B04">
        <w:t xml:space="preserve"> Dne Účinnosti do </w:t>
      </w:r>
      <w:r w:rsidR="007333E8" w:rsidRPr="008F1B04">
        <w:t xml:space="preserve">Dne </w:t>
      </w:r>
      <w:r w:rsidR="00506F6E" w:rsidRPr="008F1B04">
        <w:t>Skončení</w:t>
      </w:r>
      <w:r w:rsidRPr="008F1B04">
        <w:t>:</w:t>
      </w:r>
    </w:p>
    <w:p w14:paraId="571FB872" w14:textId="77777777" w:rsidR="00936793" w:rsidRPr="008F1B04" w:rsidRDefault="00527B92" w:rsidP="00E63328">
      <w:pPr>
        <w:pStyle w:val="Nadpis3"/>
      </w:pPr>
      <w:r w:rsidRPr="004872AC">
        <w:t>jakýchkoliv</w:t>
      </w:r>
      <w:r w:rsidRPr="008F1B04">
        <w:t xml:space="preserve"> jednání (konání i opomenutí)</w:t>
      </w:r>
      <w:r w:rsidR="00936793" w:rsidRPr="008F1B04">
        <w:t>, kterými by došlo k</w:t>
      </w:r>
      <w:r w:rsidR="007333E8" w:rsidRPr="008F1B04">
        <w:t>e</w:t>
      </w:r>
      <w:r w:rsidR="00C44B11">
        <w:t> </w:t>
      </w:r>
      <w:r w:rsidR="00506F6E" w:rsidRPr="008F1B04">
        <w:t>skončení</w:t>
      </w:r>
      <w:r w:rsidR="00936793" w:rsidRPr="008F1B04">
        <w:t xml:space="preserve"> či změně jakéhokoliv </w:t>
      </w:r>
      <w:r w:rsidR="00242AF5" w:rsidRPr="008F1B04">
        <w:t>Provozní</w:t>
      </w:r>
      <w:r w:rsidR="00E70F18" w:rsidRPr="008F1B04">
        <w:t>ho</w:t>
      </w:r>
      <w:r w:rsidR="00242AF5" w:rsidRPr="008F1B04">
        <w:t xml:space="preserve"> Dokument</w:t>
      </w:r>
      <w:r w:rsidR="00E70F18" w:rsidRPr="008F1B04">
        <w:t>u nebo jeho části</w:t>
      </w:r>
      <w:r w:rsidR="00936793" w:rsidRPr="008F1B04">
        <w:t>; a</w:t>
      </w:r>
    </w:p>
    <w:p w14:paraId="76F3D317" w14:textId="77777777" w:rsidR="00936793" w:rsidRPr="008F1B04" w:rsidRDefault="00936793" w:rsidP="00E63328">
      <w:pPr>
        <w:pStyle w:val="Nadpis3"/>
      </w:pPr>
      <w:r w:rsidRPr="008F1B04">
        <w:t>toho, že by</w:t>
      </w:r>
      <w:r w:rsidR="00506F6E" w:rsidRPr="008F1B04">
        <w:t xml:space="preserve"> se vzdal svých práv </w:t>
      </w:r>
      <w:r w:rsidR="00E70F18" w:rsidRPr="008F1B04">
        <w:t xml:space="preserve">nebo </w:t>
      </w:r>
      <w:r w:rsidR="00FE7434" w:rsidRPr="008F1B04">
        <w:t>omezil své povinnosti</w:t>
      </w:r>
      <w:r w:rsidR="00C44B11">
        <w:t xml:space="preserve"> </w:t>
      </w:r>
      <w:r w:rsidR="00506F6E" w:rsidRPr="008F1B04">
        <w:t>z</w:t>
      </w:r>
      <w:r w:rsidR="00242AF5" w:rsidRPr="008F1B04">
        <w:t> </w:t>
      </w:r>
      <w:r w:rsidR="00506F6E" w:rsidRPr="008F1B04">
        <w:t>Provozní</w:t>
      </w:r>
      <w:r w:rsidR="00242AF5" w:rsidRPr="008F1B04">
        <w:t>ch Dokumentů</w:t>
      </w:r>
      <w:r w:rsidRPr="008F1B04">
        <w:t xml:space="preserve"> </w:t>
      </w:r>
      <w:r w:rsidRPr="008F1B04">
        <w:lastRenderedPageBreak/>
        <w:t>či je nevykonával nebo připustil, aby tak učinily jiné osoby,</w:t>
      </w:r>
    </w:p>
    <w:p w14:paraId="02F605DB" w14:textId="77777777" w:rsidR="00936793" w:rsidRDefault="00936793" w:rsidP="00E63328">
      <w:pPr>
        <w:pStyle w:val="Nadpis2B"/>
      </w:pPr>
      <w:r w:rsidRPr="008F1B04">
        <w:t xml:space="preserve">ledaže k takovému postupu získal </w:t>
      </w:r>
      <w:r w:rsidR="008116A4" w:rsidRPr="008F1B04">
        <w:t xml:space="preserve">předchozí </w:t>
      </w:r>
      <w:r w:rsidRPr="008F1B04">
        <w:t>písemný souhlas Vlastníka.</w:t>
      </w:r>
      <w:r w:rsidR="003F69CC" w:rsidRPr="008F1B04">
        <w:t xml:space="preserve"> Po Dni Skončení není Provozovatel bez předchozího písemného souhlasu Vlastníka </w:t>
      </w:r>
      <w:proofErr w:type="gramStart"/>
      <w:r w:rsidR="003F69CC" w:rsidRPr="008F1B04">
        <w:t>oprávněn</w:t>
      </w:r>
      <w:proofErr w:type="gramEnd"/>
      <w:r w:rsidR="003F69CC" w:rsidRPr="008F1B04">
        <w:t xml:space="preserve"> jakkoliv </w:t>
      </w:r>
      <w:r w:rsidR="00550E85" w:rsidRPr="008F1B04">
        <w:t>ukončovat</w:t>
      </w:r>
      <w:r w:rsidR="003F69CC" w:rsidRPr="008F1B04">
        <w:t>, měnit, doplňovat či vytvářet nové Provozní Dokumenty.</w:t>
      </w:r>
    </w:p>
    <w:p w14:paraId="334B56A3" w14:textId="77777777" w:rsidR="009030BF" w:rsidRPr="008F1B04" w:rsidRDefault="009030BF" w:rsidP="00E63328">
      <w:pPr>
        <w:pStyle w:val="Nadpis2B"/>
      </w:pPr>
      <w:r w:rsidRPr="008F1B04">
        <w:t>Provozovatel doručí Vlastníkovi kopie všech dokumentů, kterými se mění či doplňuje jakýkoliv Provozní Dokument nebo jeho část, a to vždy nejpozději do 15 (slovy: patnácti) dnů od jejich schválení Provozovatelem.</w:t>
      </w:r>
    </w:p>
    <w:p w14:paraId="6C4767E8" w14:textId="77777777" w:rsidR="00ED64F6" w:rsidRPr="008F1B04" w:rsidRDefault="00ED64F6" w:rsidP="00E63328">
      <w:pPr>
        <w:pStyle w:val="Nadpis2T"/>
      </w:pPr>
      <w:r w:rsidRPr="008F1B04">
        <w:t xml:space="preserve">Smlouvy s Odběrateli </w:t>
      </w:r>
    </w:p>
    <w:p w14:paraId="0A6A2512" w14:textId="77777777" w:rsidR="00ED64F6" w:rsidRPr="00A66DD4" w:rsidRDefault="00ED64F6" w:rsidP="00E63328">
      <w:pPr>
        <w:pStyle w:val="Nadpis3"/>
      </w:pPr>
      <w:r w:rsidRPr="008F1B04">
        <w:t xml:space="preserve">Provozovatel se zavazuje </w:t>
      </w:r>
      <w:r w:rsidR="00E20668" w:rsidRPr="008F1B04">
        <w:t xml:space="preserve">po Dobu Provozování řádně a včas </w:t>
      </w:r>
      <w:r w:rsidRPr="008F1B04">
        <w:t>plnit své závazky vyplývající z</w:t>
      </w:r>
      <w:r w:rsidR="007333E8" w:rsidRPr="008F1B04">
        <w:t>e Smluv s</w:t>
      </w:r>
      <w:r w:rsidR="00C44B11">
        <w:t> </w:t>
      </w:r>
      <w:r w:rsidR="007333E8" w:rsidRPr="008F1B04">
        <w:t>Odběrateli</w:t>
      </w:r>
      <w:r w:rsidR="00C44B11">
        <w:t xml:space="preserve"> </w:t>
      </w:r>
      <w:r w:rsidR="00E20668" w:rsidRPr="008F1B04">
        <w:t>uzavřenými dle vzoru schváleného Vlastníkem v </w:t>
      </w:r>
      <w:r w:rsidR="004E3219" w:rsidRPr="008F1B04">
        <w:t>P</w:t>
      </w:r>
      <w:r w:rsidR="00E20668" w:rsidRPr="008F1B04">
        <w:t>říloze č. 1</w:t>
      </w:r>
      <w:r w:rsidR="00797FBE" w:rsidRPr="008F1B04">
        <w:t>0</w:t>
      </w:r>
      <w:r w:rsidR="00E20668" w:rsidRPr="008F1B04">
        <w:t xml:space="preserve"> (</w:t>
      </w:r>
      <w:r w:rsidR="00125674" w:rsidRPr="000C5BAA">
        <w:rPr>
          <w:i/>
        </w:rPr>
        <w:t>Vzor smlouvy s Odběrateli</w:t>
      </w:r>
      <w:r w:rsidR="00E20668" w:rsidRPr="008F1B04">
        <w:t>) této Smlouvy</w:t>
      </w:r>
      <w:r w:rsidR="00F44107">
        <w:t>.</w:t>
      </w:r>
    </w:p>
    <w:p w14:paraId="251CEBB2" w14:textId="77777777" w:rsidR="004E7565" w:rsidRPr="00A66DD4" w:rsidRDefault="003F69CC" w:rsidP="00E63328">
      <w:pPr>
        <w:pStyle w:val="Nadpis3"/>
      </w:pPr>
      <w:r w:rsidRPr="00F44107">
        <w:t xml:space="preserve">Po Dni Skončení není Provozovatel </w:t>
      </w:r>
      <w:proofErr w:type="gramStart"/>
      <w:r w:rsidRPr="00F44107">
        <w:t>oprávněn</w:t>
      </w:r>
      <w:proofErr w:type="gramEnd"/>
      <w:r w:rsidRPr="00F44107">
        <w:t xml:space="preserve"> jakkoliv </w:t>
      </w:r>
      <w:r w:rsidR="00550E85" w:rsidRPr="00F44107">
        <w:t>ukončovat</w:t>
      </w:r>
      <w:r w:rsidR="00D72CC9" w:rsidRPr="00F44107">
        <w:t>,</w:t>
      </w:r>
      <w:r w:rsidRPr="00F44107">
        <w:t xml:space="preserve"> měnit</w:t>
      </w:r>
      <w:r w:rsidR="00D72CC9" w:rsidRPr="00F44107">
        <w:t xml:space="preserve"> či doplňovat</w:t>
      </w:r>
      <w:r w:rsidRPr="00F44107">
        <w:t xml:space="preserve"> stávající Smlouvy s Odběrateli, jakož i uzavírat nové Smlouvy s</w:t>
      </w:r>
      <w:r w:rsidR="000C5BAA">
        <w:t> </w:t>
      </w:r>
      <w:r w:rsidRPr="00F44107">
        <w:t>Odběrateli.</w:t>
      </w:r>
      <w:r w:rsidR="00C44B11">
        <w:t xml:space="preserve"> </w:t>
      </w:r>
      <w:r w:rsidR="000D6716" w:rsidRPr="00F44107">
        <w:t xml:space="preserve">Povinnosti Smluvních Stran ohledně </w:t>
      </w:r>
      <w:r w:rsidR="00852DC1" w:rsidRPr="00F44107">
        <w:t xml:space="preserve">případných </w:t>
      </w:r>
      <w:r w:rsidR="000D6716" w:rsidRPr="00F44107">
        <w:t>změn S</w:t>
      </w:r>
      <w:r w:rsidR="00883D39" w:rsidRPr="00F44107">
        <w:t>mluv s Odběrateli jsou stanoveny</w:t>
      </w:r>
      <w:r w:rsidR="00C44B11">
        <w:t xml:space="preserve"> </w:t>
      </w:r>
      <w:r w:rsidR="000C5BAA">
        <w:t xml:space="preserve">v </w:t>
      </w:r>
      <w:r w:rsidR="00883D39" w:rsidRPr="00F44107">
        <w:t>Příloze</w:t>
      </w:r>
      <w:r w:rsidR="000D6716" w:rsidRPr="00F44107">
        <w:t xml:space="preserve"> č. 1</w:t>
      </w:r>
      <w:r w:rsidR="00A81EF4" w:rsidRPr="00F44107">
        <w:t>0</w:t>
      </w:r>
      <w:r w:rsidR="00C44B11">
        <w:t xml:space="preserve"> </w:t>
      </w:r>
      <w:r w:rsidR="00C701AF" w:rsidRPr="00F44107">
        <w:t>(</w:t>
      </w:r>
      <w:r w:rsidR="00125674" w:rsidRPr="000C5BAA">
        <w:rPr>
          <w:i/>
        </w:rPr>
        <w:t>Vzor smlouvy s Odběrateli</w:t>
      </w:r>
      <w:r w:rsidR="00C701AF" w:rsidRPr="00F44107">
        <w:t>)</w:t>
      </w:r>
      <w:r w:rsidR="00883D39" w:rsidRPr="00F44107">
        <w:t xml:space="preserve"> k této</w:t>
      </w:r>
      <w:r w:rsidR="004F7E62" w:rsidRPr="00F44107">
        <w:t xml:space="preserve"> Smlouvě</w:t>
      </w:r>
      <w:r w:rsidR="004E7565" w:rsidRPr="00F44107">
        <w:t>.</w:t>
      </w:r>
    </w:p>
    <w:p w14:paraId="618AE26E" w14:textId="77777777" w:rsidR="00E25CD2" w:rsidRPr="008F1B04" w:rsidRDefault="00E25CD2" w:rsidP="00E63328">
      <w:pPr>
        <w:pStyle w:val="Nadpis2T"/>
      </w:pPr>
      <w:r w:rsidRPr="008F1B04">
        <w:t xml:space="preserve">Doručení změn a nových Smluv s Odběrateli Vlastníkovi </w:t>
      </w:r>
    </w:p>
    <w:p w14:paraId="2F433076" w14:textId="77777777" w:rsidR="009130BA" w:rsidRDefault="008116A4" w:rsidP="00E63328">
      <w:pPr>
        <w:pStyle w:val="Nadpis2B"/>
      </w:pPr>
      <w:r w:rsidRPr="008F1B04">
        <w:t>Provozovatel doručí Vlastníkovi</w:t>
      </w:r>
      <w:r w:rsidR="00E25CD2" w:rsidRPr="008F1B04">
        <w:t xml:space="preserve"> </w:t>
      </w:r>
      <w:r w:rsidR="005A0268">
        <w:t>pouze</w:t>
      </w:r>
      <w:r w:rsidR="0023750D" w:rsidRPr="008F1B04">
        <w:t xml:space="preserve"> </w:t>
      </w:r>
      <w:r w:rsidR="005A0268">
        <w:t xml:space="preserve">v </w:t>
      </w:r>
      <w:r w:rsidR="0023750D" w:rsidRPr="008F1B04">
        <w:t>elektronické podobě</w:t>
      </w:r>
      <w:r w:rsidR="00D3717C">
        <w:t xml:space="preserve"> na </w:t>
      </w:r>
      <w:proofErr w:type="spellStart"/>
      <w:r w:rsidR="00D3717C">
        <w:t>flash</w:t>
      </w:r>
      <w:proofErr w:type="spellEnd"/>
      <w:r w:rsidR="00D3717C">
        <w:t xml:space="preserve"> disku</w:t>
      </w:r>
      <w:r w:rsidR="0023750D" w:rsidRPr="008F1B04">
        <w:t xml:space="preserve"> (</w:t>
      </w:r>
      <w:r w:rsidR="005A0268">
        <w:t xml:space="preserve">primárně </w:t>
      </w:r>
      <w:r w:rsidR="0023750D" w:rsidRPr="008F1B04">
        <w:t>ve formátu *.</w:t>
      </w:r>
      <w:proofErr w:type="spellStart"/>
      <w:r w:rsidR="0023750D" w:rsidRPr="008F1B04">
        <w:t>pdf</w:t>
      </w:r>
      <w:proofErr w:type="spellEnd"/>
      <w:r w:rsidR="006F4EDD" w:rsidRPr="008F1B04">
        <w:t>, případně jiném dohodnutém elektronickém formátu</w:t>
      </w:r>
      <w:r w:rsidR="0023750D" w:rsidRPr="008F1B04">
        <w:t xml:space="preserve">) </w:t>
      </w:r>
      <w:r w:rsidR="005A0268">
        <w:t xml:space="preserve">kopie </w:t>
      </w:r>
      <w:r w:rsidR="00E25CD2" w:rsidRPr="008F1B04">
        <w:t>všech změn</w:t>
      </w:r>
      <w:r w:rsidR="00307DE3" w:rsidRPr="008F1B04">
        <w:t xml:space="preserve"> či doplnění</w:t>
      </w:r>
      <w:r w:rsidR="00991C24" w:rsidRPr="008F1B04">
        <w:t xml:space="preserve"> (včetně </w:t>
      </w:r>
      <w:r w:rsidR="007A63B8" w:rsidRPr="008F1B04">
        <w:t>ukončení</w:t>
      </w:r>
      <w:r w:rsidR="00991C24" w:rsidRPr="008F1B04">
        <w:t>)</w:t>
      </w:r>
      <w:r w:rsidR="00E25CD2" w:rsidRPr="008F1B04">
        <w:t xml:space="preserve"> Smluv s Odběrateli, jakož i </w:t>
      </w:r>
      <w:r w:rsidR="005A0268">
        <w:t xml:space="preserve">kopie </w:t>
      </w:r>
      <w:r w:rsidR="00E25CD2" w:rsidRPr="008F1B04">
        <w:t>nových Smluv s Odběrateli, a to souhrnně do 15 (slovy: patnáct</w:t>
      </w:r>
      <w:r w:rsidR="00861BC9" w:rsidRPr="008F1B04">
        <w:t>i</w:t>
      </w:r>
      <w:r w:rsidR="00E25CD2" w:rsidRPr="008F1B04">
        <w:t xml:space="preserve">) dnů od </w:t>
      </w:r>
      <w:r w:rsidR="0023750D" w:rsidRPr="008F1B04">
        <w:t xml:space="preserve">prvního </w:t>
      </w:r>
      <w:r w:rsidR="00E25CD2" w:rsidRPr="008F1B04">
        <w:t xml:space="preserve">dne </w:t>
      </w:r>
      <w:r w:rsidR="00914EDA" w:rsidRPr="008F1B04">
        <w:t>kalendářní</w:t>
      </w:r>
      <w:r w:rsidR="00E25CD2" w:rsidRPr="008F1B04">
        <w:t>ho měsíce následující</w:t>
      </w:r>
      <w:r w:rsidR="00861BC9" w:rsidRPr="008F1B04">
        <w:t>ho</w:t>
      </w:r>
      <w:r w:rsidR="00E25CD2" w:rsidRPr="008F1B04">
        <w:t xml:space="preserve"> po </w:t>
      </w:r>
      <w:r w:rsidR="00DB1340" w:rsidRPr="008F1B04">
        <w:t>kalendářní</w:t>
      </w:r>
      <w:r w:rsidR="00E25CD2" w:rsidRPr="008F1B04">
        <w:t>m měsíci</w:t>
      </w:r>
      <w:r w:rsidR="00991C24" w:rsidRPr="008F1B04">
        <w:t>,</w:t>
      </w:r>
      <w:r w:rsidR="00E25CD2" w:rsidRPr="008F1B04">
        <w:t xml:space="preserve"> v němž došlo k uzavření</w:t>
      </w:r>
      <w:r w:rsidR="00991C24" w:rsidRPr="008F1B04">
        <w:t xml:space="preserve"> jakékoliv nové Smlouvy s Odběratelem či jinému úkonu Provozovatele, vedoucí ke změně</w:t>
      </w:r>
      <w:r w:rsidR="00307DE3" w:rsidRPr="008F1B04">
        <w:t>, doplnění</w:t>
      </w:r>
      <w:r w:rsidR="00991C24" w:rsidRPr="008F1B04">
        <w:t xml:space="preserve"> či </w:t>
      </w:r>
      <w:r w:rsidR="007A63B8" w:rsidRPr="008F1B04">
        <w:t>ukončení</w:t>
      </w:r>
      <w:r w:rsidR="00991C24" w:rsidRPr="008F1B04">
        <w:t xml:space="preserve"> stávající Smlouvy s</w:t>
      </w:r>
      <w:r w:rsidR="00307DE3" w:rsidRPr="008F1B04">
        <w:t> </w:t>
      </w:r>
      <w:r w:rsidR="00991C24" w:rsidRPr="008F1B04">
        <w:t>Odběratelem</w:t>
      </w:r>
      <w:r w:rsidR="00307DE3" w:rsidRPr="008F1B04">
        <w:t>, jakož i uzavření nové Smlouvy s</w:t>
      </w:r>
      <w:r w:rsidR="00CB6433" w:rsidRPr="008F1B04">
        <w:t> </w:t>
      </w:r>
      <w:r w:rsidR="00307DE3" w:rsidRPr="008F1B04">
        <w:t>Odběratelem</w:t>
      </w:r>
      <w:r w:rsidR="00E25CD2" w:rsidRPr="008F1B04">
        <w:t>.</w:t>
      </w:r>
      <w:r w:rsidR="002047FB">
        <w:t xml:space="preserve"> </w:t>
      </w:r>
    </w:p>
    <w:p w14:paraId="008C6CDD" w14:textId="3096D3F8" w:rsidR="009130BA" w:rsidRDefault="009130BA" w:rsidP="00E63328">
      <w:pPr>
        <w:pStyle w:val="Nadpis2B"/>
      </w:pPr>
      <w:r>
        <w:t xml:space="preserve">Při předávání kopií, které doplňují, ukončují, či jinak mění stávající smlouvu s odběrateli, musí být název </w:t>
      </w:r>
      <w:proofErr w:type="gramStart"/>
      <w:r>
        <w:t>dokumentu .</w:t>
      </w:r>
      <w:proofErr w:type="gramEnd"/>
      <w:r>
        <w:t xml:space="preserve"> </w:t>
      </w:r>
      <w:proofErr w:type="spellStart"/>
      <w:r>
        <w:t>pdf</w:t>
      </w:r>
      <w:proofErr w:type="spellEnd"/>
      <w:r>
        <w:t xml:space="preserve"> takový, aby byl jednoznačně přiřaditelný k názvu, jímž je označena původní smlouva. Dále součástí předávání musí být i přehledová tabulka např. ve formátu .</w:t>
      </w:r>
      <w:proofErr w:type="spellStart"/>
      <w:r>
        <w:t>xlsx</w:t>
      </w:r>
      <w:proofErr w:type="spellEnd"/>
      <w:r>
        <w:t>, kde budou označeny názvy jak dříve předaných, tak aktuálně předávaných kopií, včetně označení a identifikace odběrných míst, adresy a případně čísla osazeného vodoměru.</w:t>
      </w:r>
    </w:p>
    <w:p w14:paraId="281D7CD7" w14:textId="3FA6E42D" w:rsidR="00F26C67" w:rsidRDefault="00974264" w:rsidP="00E63328">
      <w:pPr>
        <w:pStyle w:val="Nadpis2B"/>
      </w:pPr>
      <w:r w:rsidRPr="008F1B04">
        <w:t xml:space="preserve">Tuto povinnost je povinen plnit Provozovatel v takovém rozsahu, že nebude postupovat v rozporu se </w:t>
      </w:r>
      <w:r w:rsidR="00C5070C" w:rsidRPr="008F1B04">
        <w:t>z</w:t>
      </w:r>
      <w:r w:rsidRPr="008F1B04">
        <w:t xml:space="preserve">ákonem </w:t>
      </w:r>
      <w:r w:rsidR="006942EA">
        <w:t>č. </w:t>
      </w:r>
      <w:r w:rsidR="00C5070C" w:rsidRPr="008F1B04">
        <w:t>101/2000 Sb., o ochraně o</w:t>
      </w:r>
      <w:r w:rsidRPr="008F1B04">
        <w:t>sobních Údajů</w:t>
      </w:r>
      <w:r w:rsidR="002047FB">
        <w:t xml:space="preserve"> </w:t>
      </w:r>
      <w:r w:rsidR="00C5070C" w:rsidRPr="008F1B04">
        <w:t xml:space="preserve">a o změně některých zákonů, ve znění pozdějších předpisů (dále jen </w:t>
      </w:r>
      <w:r w:rsidR="00C5070C" w:rsidRPr="000C5BAA">
        <w:rPr>
          <w:b/>
        </w:rPr>
        <w:t>„Zákon o</w:t>
      </w:r>
      <w:r w:rsidR="000C5BAA">
        <w:rPr>
          <w:b/>
        </w:rPr>
        <w:t> </w:t>
      </w:r>
      <w:r w:rsidR="00C5070C" w:rsidRPr="000C5BAA">
        <w:rPr>
          <w:b/>
        </w:rPr>
        <w:t>ochraně osobních údajů“</w:t>
      </w:r>
      <w:r w:rsidR="00C5070C" w:rsidRPr="008F1B04">
        <w:t>)</w:t>
      </w:r>
      <w:r w:rsidR="009A60D4">
        <w:t xml:space="preserve"> </w:t>
      </w:r>
      <w:r w:rsidR="003070FE" w:rsidRPr="008F1B04">
        <w:t>a</w:t>
      </w:r>
      <w:r w:rsidR="00CC291E" w:rsidRPr="008F1B04">
        <w:t>ni v rozporu s</w:t>
      </w:r>
      <w:r w:rsidR="002047FB">
        <w:t> </w:t>
      </w:r>
      <w:r w:rsidR="00261E81" w:rsidRPr="008F1B04">
        <w:t>Obecn</w:t>
      </w:r>
      <w:r w:rsidR="00CC291E" w:rsidRPr="008F1B04">
        <w:t>ým</w:t>
      </w:r>
      <w:r w:rsidR="00261E81" w:rsidRPr="008F1B04">
        <w:t xml:space="preserve"> </w:t>
      </w:r>
      <w:r w:rsidR="002047FB">
        <w:t>n</w:t>
      </w:r>
      <w:r w:rsidR="00261E81" w:rsidRPr="008F1B04">
        <w:t>ařízení</w:t>
      </w:r>
      <w:r w:rsidR="00CC291E" w:rsidRPr="008F1B04">
        <w:t>m</w:t>
      </w:r>
      <w:r w:rsidR="002047FB">
        <w:t xml:space="preserve"> </w:t>
      </w:r>
      <w:r w:rsidR="003070FE" w:rsidRPr="008F1B04">
        <w:t>Evropského parlamentu a rady (EU) 2016/679</w:t>
      </w:r>
      <w:r w:rsidR="00261E81" w:rsidRPr="008F1B04">
        <w:t xml:space="preserve"> o</w:t>
      </w:r>
      <w:r w:rsidR="00CB6433" w:rsidRPr="008F1B04">
        <w:t> </w:t>
      </w:r>
      <w:r w:rsidR="00261E81" w:rsidRPr="008F1B04">
        <w:t xml:space="preserve">ochraně osobních údajů (dále jen </w:t>
      </w:r>
      <w:r w:rsidR="00261E81" w:rsidRPr="00BA31A8">
        <w:rPr>
          <w:b/>
        </w:rPr>
        <w:t>„GDPR“</w:t>
      </w:r>
      <w:r w:rsidR="00261E81" w:rsidRPr="008F1B04">
        <w:t>)</w:t>
      </w:r>
      <w:r w:rsidR="001453CD" w:rsidRPr="008F1B04">
        <w:t>.</w:t>
      </w:r>
      <w:r w:rsidR="00F26C67">
        <w:t xml:space="preserve"> </w:t>
      </w:r>
    </w:p>
    <w:p w14:paraId="0E4B06A5" w14:textId="77777777" w:rsidR="00974264" w:rsidRDefault="00F26C67" w:rsidP="00445D4B">
      <w:pPr>
        <w:pStyle w:val="Nadpis3"/>
      </w:pPr>
      <w:r>
        <w:t>Provozovatel je povinen informovat koncové odběratele o zpracování jejich osobních údajů, které provádí Provozovatel i Vlastník, jakožto správci osobních údajů koncových odběratelů.</w:t>
      </w:r>
    </w:p>
    <w:p w14:paraId="6F4AA6CE" w14:textId="77777777" w:rsidR="00570E44" w:rsidRDefault="00D3717C" w:rsidP="00445D4B">
      <w:pPr>
        <w:pStyle w:val="Nadpis3"/>
      </w:pPr>
      <w:r>
        <w:t xml:space="preserve">Odběratelské smlouvy obsahují následující osobní údaje odběratelů: jméno a příjmení, datum narození, adresa bydliště. Pokud je odběratelem právnická osoba, obsahuje odběratelská smlouva kontaktní údaje na jejího zástupce. Na straně </w:t>
      </w:r>
      <w:r>
        <w:lastRenderedPageBreak/>
        <w:t>Vlastníka, nedochází k žádnému zaznamenávání osobních údajů koncových odběratelů do informačních systémů Vlastníka.</w:t>
      </w:r>
      <w:r w:rsidR="00F26C67">
        <w:t xml:space="preserve"> </w:t>
      </w:r>
    </w:p>
    <w:p w14:paraId="1DEE15E3" w14:textId="77777777" w:rsidR="00F26C67" w:rsidRPr="008F1B04" w:rsidRDefault="00F26C67" w:rsidP="00445D4B">
      <w:pPr>
        <w:pStyle w:val="Nadpis3"/>
      </w:pPr>
      <w:r>
        <w:t>Zpracování osobních údajů koncových odběratelů je oprávněno pro splnění úkolu prováděného ve veřejném zájmu.</w:t>
      </w:r>
    </w:p>
    <w:p w14:paraId="51CA726A" w14:textId="77777777" w:rsidR="00936793" w:rsidRPr="008F1B04" w:rsidRDefault="00936793" w:rsidP="00E63328">
      <w:pPr>
        <w:pStyle w:val="Nadpis2T"/>
      </w:pPr>
      <w:r w:rsidRPr="008F1B04">
        <w:t>Součinnost Vlastníka</w:t>
      </w:r>
    </w:p>
    <w:p w14:paraId="5E943B40" w14:textId="1D4181DD" w:rsidR="00936793" w:rsidRDefault="00936793" w:rsidP="00E63328">
      <w:pPr>
        <w:pStyle w:val="Nadpis2B"/>
      </w:pPr>
      <w:r w:rsidRPr="008F1B04">
        <w:t xml:space="preserve">Vlastník poskytne Provozovateli </w:t>
      </w:r>
      <w:r w:rsidR="00176902" w:rsidRPr="008F1B04">
        <w:t xml:space="preserve">nutnou </w:t>
      </w:r>
      <w:r w:rsidRPr="008F1B04">
        <w:t>součinnost při plnění závazků Provozovatele vyplývajících z této Smlouvy, kterou lze od Vlastníka rozumně požadovat</w:t>
      </w:r>
      <w:r w:rsidR="00076FEA">
        <w:t xml:space="preserve">. </w:t>
      </w:r>
    </w:p>
    <w:p w14:paraId="77B1F1EB" w14:textId="77777777" w:rsidR="00936793" w:rsidRPr="008F1B04" w:rsidRDefault="00936793" w:rsidP="00E63328">
      <w:pPr>
        <w:pStyle w:val="Nadpis1"/>
      </w:pPr>
      <w:bookmarkStart w:id="38" w:name="_Toc159144212"/>
      <w:bookmarkStart w:id="39" w:name="_Toc213223289"/>
      <w:bookmarkStart w:id="40" w:name="_Toc528338474"/>
      <w:r w:rsidRPr="008F1B04">
        <w:t>UJIŠTĚNÍ PROVOZOVATELE A ZÁVAZKY</w:t>
      </w:r>
      <w:bookmarkEnd w:id="36"/>
      <w:bookmarkEnd w:id="37"/>
      <w:r w:rsidRPr="008F1B04">
        <w:t xml:space="preserve"> PROVOZOVATELE</w:t>
      </w:r>
      <w:bookmarkEnd w:id="38"/>
      <w:bookmarkEnd w:id="39"/>
      <w:bookmarkEnd w:id="40"/>
    </w:p>
    <w:p w14:paraId="009AC540" w14:textId="77777777" w:rsidR="00936793" w:rsidRPr="00DA58A0" w:rsidRDefault="00936793" w:rsidP="00E63328">
      <w:pPr>
        <w:pStyle w:val="Nadpis2T"/>
      </w:pPr>
      <w:r w:rsidRPr="00DA58A0">
        <w:t>Ujištění Provozovatele</w:t>
      </w:r>
    </w:p>
    <w:p w14:paraId="4C8DEBE9" w14:textId="77777777" w:rsidR="00936793" w:rsidRPr="008F1B04" w:rsidRDefault="00936793" w:rsidP="00E63328">
      <w:pPr>
        <w:pStyle w:val="Nadpis2B"/>
      </w:pPr>
      <w:r w:rsidRPr="008F1B04">
        <w:t>Provozovatel tímto ujišťuje Vlastníka, že níže uvedená ujištění („</w:t>
      </w:r>
      <w:r w:rsidRPr="008F1B04">
        <w:rPr>
          <w:b/>
        </w:rPr>
        <w:t>Ujištění Provozovatele</w:t>
      </w:r>
      <w:r w:rsidRPr="008F1B04">
        <w:t xml:space="preserve">“) jsou ke Dni </w:t>
      </w:r>
      <w:r w:rsidR="00506F6E" w:rsidRPr="008F1B04">
        <w:t>Ú</w:t>
      </w:r>
      <w:r w:rsidRPr="008F1B04">
        <w:t>činnosti pravdivá, úplná a přesná:</w:t>
      </w:r>
    </w:p>
    <w:p w14:paraId="7BA0244E" w14:textId="77777777" w:rsidR="00B62A73" w:rsidRPr="00633E71" w:rsidRDefault="00936793" w:rsidP="00E63328">
      <w:pPr>
        <w:pStyle w:val="Nadpis3"/>
      </w:pPr>
      <w:r w:rsidRPr="008F1B04">
        <w:t xml:space="preserve">Provozovatel </w:t>
      </w:r>
      <w:r w:rsidR="008C6C54" w:rsidRPr="008F1B04">
        <w:t>má</w:t>
      </w:r>
      <w:r w:rsidR="00A81EF4" w:rsidRPr="008F1B04">
        <w:t>,</w:t>
      </w:r>
      <w:r w:rsidR="008C6C54" w:rsidRPr="008F1B04">
        <w:t xml:space="preserve"> resp. nejpozději </w:t>
      </w:r>
      <w:r w:rsidR="00F60730" w:rsidRPr="008F1B04">
        <w:t xml:space="preserve">ke </w:t>
      </w:r>
      <w:r w:rsidR="002207E0" w:rsidRPr="008F1B04">
        <w:t>Dn</w:t>
      </w:r>
      <w:r w:rsidR="00F60730" w:rsidRPr="008F1B04">
        <w:t>i</w:t>
      </w:r>
      <w:r w:rsidR="00E625C8">
        <w:t xml:space="preserve"> </w:t>
      </w:r>
      <w:r w:rsidR="008C54DE" w:rsidRPr="008F1B04">
        <w:t>Z</w:t>
      </w:r>
      <w:r w:rsidR="002207E0" w:rsidRPr="008F1B04">
        <w:t xml:space="preserve">ahájení </w:t>
      </w:r>
      <w:r w:rsidR="008C54DE" w:rsidRPr="008F1B04">
        <w:t>P</w:t>
      </w:r>
      <w:r w:rsidR="002207E0" w:rsidRPr="008F1B04">
        <w:t>rovoz</w:t>
      </w:r>
      <w:r w:rsidR="009311B9" w:rsidRPr="008F1B04">
        <w:t>ování</w:t>
      </w:r>
      <w:r w:rsidR="00E625C8">
        <w:t xml:space="preserve"> </w:t>
      </w:r>
      <w:r w:rsidR="008C6C54" w:rsidRPr="008F1B04">
        <w:t>bude m</w:t>
      </w:r>
      <w:r w:rsidR="00FD6C95" w:rsidRPr="008F1B04">
        <w:t>ít</w:t>
      </w:r>
      <w:r w:rsidR="00A81EF4" w:rsidRPr="008F1B04">
        <w:t>,</w:t>
      </w:r>
      <w:r w:rsidR="00FD6C95" w:rsidRPr="008F1B04">
        <w:t xml:space="preserve"> splněny povinnosti dle čl.</w:t>
      </w:r>
      <w:r w:rsidR="00D63A6F">
        <w:t> </w:t>
      </w:r>
      <w:r w:rsidR="00165DEC" w:rsidRPr="008F1B04">
        <w:fldChar w:fldCharType="begin"/>
      </w:r>
      <w:r w:rsidR="00F461A9" w:rsidRPr="008F1B04">
        <w:instrText xml:space="preserve"> REF _Ref522026956 \r \h </w:instrText>
      </w:r>
      <w:r w:rsidR="006942EA">
        <w:instrText xml:space="preserve"> \* MERGEFORMAT </w:instrText>
      </w:r>
      <w:r w:rsidR="00165DEC" w:rsidRPr="008F1B04">
        <w:fldChar w:fldCharType="separate"/>
      </w:r>
      <w:r w:rsidR="00CD344D">
        <w:t>41</w:t>
      </w:r>
      <w:r w:rsidR="00165DEC" w:rsidRPr="008F1B04">
        <w:fldChar w:fldCharType="end"/>
      </w:r>
      <w:r w:rsidR="00FD6C95" w:rsidRPr="008F1B04">
        <w:t xml:space="preserve"> této Smlouvy (Pojištění)</w:t>
      </w:r>
      <w:r w:rsidR="008C6C54" w:rsidRPr="008F1B04">
        <w:t xml:space="preserve"> a </w:t>
      </w:r>
      <w:r w:rsidR="00FD6C95" w:rsidRPr="008F1B04">
        <w:t xml:space="preserve">dle čl. </w:t>
      </w:r>
      <w:r w:rsidR="00165DEC" w:rsidRPr="008F1B04">
        <w:fldChar w:fldCharType="begin"/>
      </w:r>
      <w:r w:rsidR="00F461A9" w:rsidRPr="008F1B04">
        <w:instrText xml:space="preserve"> REF _Ref522026984 \r \h </w:instrText>
      </w:r>
      <w:r w:rsidR="001164BC" w:rsidRPr="008F1B04">
        <w:instrText xml:space="preserve"> \* MERGEFORMAT </w:instrText>
      </w:r>
      <w:r w:rsidR="00165DEC" w:rsidRPr="008F1B04">
        <w:fldChar w:fldCharType="separate"/>
      </w:r>
      <w:r w:rsidR="00CD344D">
        <w:t>46</w:t>
      </w:r>
      <w:r w:rsidR="00165DEC" w:rsidRPr="008F1B04">
        <w:fldChar w:fldCharType="end"/>
      </w:r>
      <w:r w:rsidR="00FD6C95" w:rsidRPr="008F1B04">
        <w:t xml:space="preserve"> této Smlouvy (</w:t>
      </w:r>
      <w:r w:rsidR="002D6790" w:rsidRPr="008F1B04">
        <w:t>Jistota</w:t>
      </w:r>
      <w:r w:rsidR="00E625C8">
        <w:t>) a ve </w:t>
      </w:r>
      <w:r w:rsidR="00FD6C95" w:rsidRPr="008F1B04">
        <w:t>stejné lhůtě předloží Vlastníkovi kopii Povolení k</w:t>
      </w:r>
      <w:r w:rsidR="00E625C8">
        <w:t> </w:t>
      </w:r>
      <w:r w:rsidR="00242AF5" w:rsidRPr="008F1B04">
        <w:t xml:space="preserve">Provozování </w:t>
      </w:r>
      <w:r w:rsidR="00991C24" w:rsidRPr="008F1B04">
        <w:t>Vodovodů a</w:t>
      </w:r>
      <w:r w:rsidR="00DA6031" w:rsidRPr="008F1B04">
        <w:t> </w:t>
      </w:r>
      <w:r w:rsidR="00991C24" w:rsidRPr="008F1B04">
        <w:t xml:space="preserve">Kanalizací </w:t>
      </w:r>
      <w:r w:rsidR="00FD6C95" w:rsidRPr="008F1B04">
        <w:t>podle této Smlouvy</w:t>
      </w:r>
      <w:r w:rsidR="00F60730" w:rsidRPr="008F1B04">
        <w:t>;</w:t>
      </w:r>
    </w:p>
    <w:p w14:paraId="499DC7C3" w14:textId="77777777" w:rsidR="00936793" w:rsidRPr="008F1B04" w:rsidRDefault="00936793" w:rsidP="00E63328">
      <w:pPr>
        <w:pStyle w:val="Nadpis3"/>
      </w:pPr>
      <w:r w:rsidRPr="008F1B04">
        <w:t>Provozovatel není účastníkem žádných soudních, rozhodčích, správních či jiných řízení nebo sporů řešených jiným způsobem</w:t>
      </w:r>
      <w:r w:rsidR="00133525" w:rsidRPr="008F1B04">
        <w:t>,</w:t>
      </w:r>
      <w:r w:rsidR="0009644F">
        <w:t xml:space="preserve"> </w:t>
      </w:r>
      <w:r w:rsidRPr="008F1B04">
        <w:t>kter</w:t>
      </w:r>
      <w:r w:rsidR="00EE3286" w:rsidRPr="008F1B04">
        <w:t>é</w:t>
      </w:r>
      <w:r w:rsidRPr="008F1B04">
        <w:t xml:space="preserve"> by mohl</w:t>
      </w:r>
      <w:r w:rsidR="00EE3286" w:rsidRPr="008F1B04">
        <w:t>y</w:t>
      </w:r>
      <w:r w:rsidRPr="008F1B04">
        <w:t xml:space="preserve"> negativně ovlivnit schopnost Provozovatele plnit jeho závazky vyplývající z</w:t>
      </w:r>
      <w:r w:rsidR="00242AF5" w:rsidRPr="008F1B04">
        <w:t xml:space="preserve"> této</w:t>
      </w:r>
      <w:r w:rsidR="0020342B" w:rsidRPr="008F1B04">
        <w:t xml:space="preserve"> Smlouvy</w:t>
      </w:r>
      <w:r w:rsidR="00BD43E5" w:rsidRPr="008F1B04">
        <w:t xml:space="preserve"> a Smluv s Odběrateli</w:t>
      </w:r>
      <w:r w:rsidRPr="008F1B04">
        <w:t>;</w:t>
      </w:r>
    </w:p>
    <w:p w14:paraId="45054E65" w14:textId="77777777" w:rsidR="00936793" w:rsidRPr="008F1B04" w:rsidRDefault="00936793" w:rsidP="00E63328">
      <w:pPr>
        <w:pStyle w:val="Nadpis3"/>
      </w:pPr>
      <w:r w:rsidRPr="008F1B04">
        <w:t>Provozovatel nemá žádné závazky, jejichž plnění by mělo negativní vliv na jeho schopnost plnit povinnosti vyplývající z Provozních Dokumentů;</w:t>
      </w:r>
    </w:p>
    <w:p w14:paraId="779D4843" w14:textId="77777777" w:rsidR="00D00FF1" w:rsidRPr="008F1B04" w:rsidRDefault="00D26B76" w:rsidP="00E63328">
      <w:pPr>
        <w:pStyle w:val="Nadpis3"/>
      </w:pPr>
      <w:r w:rsidRPr="008F1B04">
        <w:t>Provozovatel nevstoupil do likvidace</w:t>
      </w:r>
      <w:r w:rsidR="00580BCA" w:rsidRPr="008F1B04">
        <w:t xml:space="preserve"> a </w:t>
      </w:r>
      <w:r w:rsidR="00242AF5" w:rsidRPr="008F1B04">
        <w:t>příslušný orgán</w:t>
      </w:r>
      <w:r w:rsidR="00580BCA" w:rsidRPr="008F1B04">
        <w:t xml:space="preserve"> Provozovatele</w:t>
      </w:r>
      <w:r w:rsidR="0009644F">
        <w:t xml:space="preserve"> </w:t>
      </w:r>
      <w:r w:rsidR="00580BCA" w:rsidRPr="008F1B04">
        <w:t>ani soud nerozhodli o zrušení Provozovatele s likvidací</w:t>
      </w:r>
      <w:r w:rsidRPr="008F1B04">
        <w:t>;</w:t>
      </w:r>
    </w:p>
    <w:p w14:paraId="67EA2ECB" w14:textId="77777777" w:rsidR="003B4AB0" w:rsidRPr="008F1B04" w:rsidRDefault="00CA654D" w:rsidP="00E63328">
      <w:pPr>
        <w:pStyle w:val="Nadpis3"/>
      </w:pPr>
      <w:r w:rsidRPr="008F1B04">
        <w:t>Provozovatel není v úpadku ani mu úpadek nehrozí a nepodal na sebe insolvenční návrh</w:t>
      </w:r>
      <w:r w:rsidR="00C82AFE" w:rsidRPr="008F1B04">
        <w:t xml:space="preserve"> nebo návrh na prohlášení konkursu nebo návrh na povolení reorganizace</w:t>
      </w:r>
      <w:r w:rsidRPr="008F1B04">
        <w:t xml:space="preserve"> ani nepožádal o vyhlášení moratoria. </w:t>
      </w:r>
    </w:p>
    <w:p w14:paraId="1E1216B6" w14:textId="77777777" w:rsidR="00E90CBE" w:rsidRPr="008F1B04" w:rsidRDefault="00D63A6F" w:rsidP="00E63328">
      <w:pPr>
        <w:pStyle w:val="Nadpis3"/>
      </w:pPr>
      <w:r>
        <w:t>V</w:t>
      </w:r>
      <w:r w:rsidR="00E90CBE" w:rsidRPr="008F1B04">
        <w:t>šechny informace poskytnuté Provozovatelem Vlastníkovi v souvislosti s uzavřením této Smlouvy a zejména pak v průběhu Koncesního Řízení byly k datu jejich předání ve všech podstatných ohle</w:t>
      </w:r>
      <w:r w:rsidR="00CB7320">
        <w:t>dech pravdivé, úplné a přesné a </w:t>
      </w:r>
      <w:r w:rsidR="00E90CBE" w:rsidRPr="008F1B04">
        <w:t>Provozovatel si není vědom žádných skutečností nebo okolností, které by Vlastníkovi nebyly sděleny a</w:t>
      </w:r>
      <w:r w:rsidR="00DA6031" w:rsidRPr="008F1B04">
        <w:t> </w:t>
      </w:r>
      <w:r w:rsidR="00E90CBE" w:rsidRPr="008F1B04">
        <w:t xml:space="preserve">které by mohly mít za následek, že </w:t>
      </w:r>
      <w:r w:rsidR="00AD49E7" w:rsidRPr="008F1B04">
        <w:t>P</w:t>
      </w:r>
      <w:r w:rsidR="00E90CBE" w:rsidRPr="008F1B04">
        <w:t xml:space="preserve">oskytnuté </w:t>
      </w:r>
      <w:r w:rsidR="00AD49E7" w:rsidRPr="008F1B04">
        <w:t>I</w:t>
      </w:r>
      <w:r w:rsidR="00E90CBE" w:rsidRPr="008F1B04">
        <w:t>nformace byly v jakémkoli ohledu pro Vlastníka zavádějící a/nebo které by mohly mít</w:t>
      </w:r>
      <w:r>
        <w:t xml:space="preserve"> negativní dopad na Vlastníka a </w:t>
      </w:r>
      <w:r w:rsidR="00E90CBE" w:rsidRPr="008F1B04">
        <w:t>ani nedošlo k podstatným změnám v takových informacích od doby jejich poskytnutí Vlastníkovi</w:t>
      </w:r>
      <w:r>
        <w:t>.</w:t>
      </w:r>
    </w:p>
    <w:p w14:paraId="36FE0C59" w14:textId="77777777" w:rsidR="008A3109" w:rsidRPr="008F1B04" w:rsidRDefault="008E3AF8" w:rsidP="00E63328">
      <w:pPr>
        <w:pStyle w:val="Nadpis3"/>
      </w:pPr>
      <w:bookmarkStart w:id="41" w:name="_Ref522027299"/>
      <w:r w:rsidRPr="008F1B04">
        <w:t xml:space="preserve">Provozovatel se před podpisem této Smlouvy </w:t>
      </w:r>
      <w:r w:rsidR="00C82AFE" w:rsidRPr="008F1B04">
        <w:t xml:space="preserve">řádně </w:t>
      </w:r>
      <w:r w:rsidRPr="008F1B04">
        <w:t xml:space="preserve">seznámil s předmětem plnění této Smlouvy, zejména </w:t>
      </w:r>
      <w:r w:rsidR="00F40A39" w:rsidRPr="008F1B04">
        <w:t>rozsahem</w:t>
      </w:r>
      <w:r w:rsidR="00CB7320">
        <w:t xml:space="preserve"> </w:t>
      </w:r>
      <w:r w:rsidRPr="008F1B04">
        <w:t xml:space="preserve">Vodovodů a Kanalizací, Provozními Dokumenty, </w:t>
      </w:r>
      <w:r w:rsidR="00F40A39" w:rsidRPr="008F1B04">
        <w:t xml:space="preserve">základními informacemi vyplývajících ze </w:t>
      </w:r>
      <w:r w:rsidRPr="008F1B04">
        <w:t>Smluv s</w:t>
      </w:r>
      <w:r w:rsidR="00BD43E5" w:rsidRPr="008F1B04">
        <w:t> </w:t>
      </w:r>
      <w:r w:rsidRPr="008F1B04">
        <w:t xml:space="preserve">Odběrateli, jakož i jinými skutečnostmi významnými pro Provozování </w:t>
      </w:r>
      <w:r w:rsidR="00F40A39" w:rsidRPr="008F1B04">
        <w:t xml:space="preserve">Vodovodů a Kanalizací </w:t>
      </w:r>
      <w:r w:rsidR="00BD43E5" w:rsidRPr="008F1B04">
        <w:t xml:space="preserve">zejména na </w:t>
      </w:r>
      <w:r w:rsidR="00BD43E5" w:rsidRPr="008F1B04">
        <w:lastRenderedPageBreak/>
        <w:t xml:space="preserve">základě Poskytnutých Informací, </w:t>
      </w:r>
      <w:r w:rsidRPr="008F1B04">
        <w:t xml:space="preserve">a na jeho straně je proto vyloučen omyl ohledně </w:t>
      </w:r>
      <w:r w:rsidR="00AD49E7" w:rsidRPr="008F1B04">
        <w:t>p</w:t>
      </w:r>
      <w:r w:rsidRPr="008F1B04">
        <w:t>ředmětu Smlouvy a jeho plnění;</w:t>
      </w:r>
      <w:r w:rsidR="00743A07" w:rsidRPr="008F1B04">
        <w:t xml:space="preserve"> a</w:t>
      </w:r>
      <w:bookmarkEnd w:id="41"/>
    </w:p>
    <w:p w14:paraId="4B2C9011" w14:textId="77777777" w:rsidR="00936793" w:rsidRPr="008F1B04" w:rsidRDefault="00936793" w:rsidP="00E63328">
      <w:pPr>
        <w:pStyle w:val="Nadpis3"/>
      </w:pPr>
      <w:r w:rsidRPr="008F1B04">
        <w:t>účetnictví Provozovatele bylo a je vedeno v souladu s</w:t>
      </w:r>
      <w:r w:rsidR="00A967AF" w:rsidRPr="008F1B04">
        <w:t xml:space="preserve"> právními předpisy dle právního řádu, jímž se </w:t>
      </w:r>
      <w:r w:rsidR="00545527" w:rsidRPr="008F1B04">
        <w:t xml:space="preserve">řídí </w:t>
      </w:r>
      <w:r w:rsidR="00A967AF" w:rsidRPr="008F1B04">
        <w:t xml:space="preserve">právní </w:t>
      </w:r>
      <w:r w:rsidR="00545527" w:rsidRPr="008F1B04">
        <w:t>postavení</w:t>
      </w:r>
      <w:r w:rsidR="00A967AF" w:rsidRPr="008F1B04">
        <w:t xml:space="preserve"> Provozovatele</w:t>
      </w:r>
      <w:r w:rsidR="00AB4B74" w:rsidRPr="008F1B04">
        <w:t>.</w:t>
      </w:r>
    </w:p>
    <w:p w14:paraId="079FBEEF" w14:textId="77777777" w:rsidR="00936793" w:rsidRPr="00592197" w:rsidRDefault="00936793" w:rsidP="00E63328">
      <w:pPr>
        <w:pStyle w:val="Nadpis2T"/>
      </w:pPr>
      <w:r w:rsidRPr="00592197">
        <w:t>Závazky Provozovatele</w:t>
      </w:r>
    </w:p>
    <w:p w14:paraId="166C99BD" w14:textId="77777777" w:rsidR="00936793" w:rsidRPr="008F1B04" w:rsidRDefault="00936793" w:rsidP="00E63328">
      <w:pPr>
        <w:pStyle w:val="Nadpis2B"/>
      </w:pPr>
      <w:r w:rsidRPr="008F1B04">
        <w:t xml:space="preserve">Provozovatel se zavazuje, že </w:t>
      </w:r>
      <w:r w:rsidR="00F40A39" w:rsidRPr="008F1B04">
        <w:t xml:space="preserve">ode Dne Účinnosti </w:t>
      </w:r>
      <w:r w:rsidR="00242AF5" w:rsidRPr="008F1B04">
        <w:t>do Dne</w:t>
      </w:r>
      <w:r w:rsidR="00CB7320">
        <w:t xml:space="preserve"> </w:t>
      </w:r>
      <w:r w:rsidR="00A967AF" w:rsidRPr="008F1B04">
        <w:t>Vypořádání</w:t>
      </w:r>
      <w:r w:rsidRPr="008F1B04">
        <w:t>:</w:t>
      </w:r>
    </w:p>
    <w:p w14:paraId="5F52A300" w14:textId="77777777" w:rsidR="00936793" w:rsidRPr="008F1B04" w:rsidRDefault="00936793" w:rsidP="00E63328">
      <w:pPr>
        <w:pStyle w:val="Nadpis3"/>
      </w:pPr>
      <w:r w:rsidRPr="008F1B04">
        <w:t>jakmile se dozví, že probíhá nebo hrozí soudní, rozhodčí, správní či jiné řízení nebo spor řešený jiným způsobem</w:t>
      </w:r>
      <w:r w:rsidR="00767F5D" w:rsidRPr="008F1B04">
        <w:t xml:space="preserve"> (např. insolvenční řízení)</w:t>
      </w:r>
      <w:r w:rsidRPr="008F1B04">
        <w:t>, pokud by mohlo takovéto řízení nebo spor podstatným způsobem negativně ovlivnit schopnost Provozovatele plnit jeho závazky vyplývající z</w:t>
      </w:r>
      <w:r w:rsidR="00242AF5" w:rsidRPr="008F1B04">
        <w:t xml:space="preserve"> této </w:t>
      </w:r>
      <w:r w:rsidR="005729D4" w:rsidRPr="008F1B04">
        <w:t>Smlouvy</w:t>
      </w:r>
      <w:r w:rsidRPr="008F1B04">
        <w:t xml:space="preserve">, oznámí tyto skutečnosti bezodkladně </w:t>
      </w:r>
      <w:r w:rsidR="00242AF5" w:rsidRPr="008F1B04">
        <w:t xml:space="preserve">písemně </w:t>
      </w:r>
      <w:r w:rsidRPr="008F1B04">
        <w:t>Vlastníkovi;</w:t>
      </w:r>
    </w:p>
    <w:p w14:paraId="004431D0" w14:textId="77777777" w:rsidR="003E006F" w:rsidRPr="008F1B04" w:rsidRDefault="00936793" w:rsidP="00E63328">
      <w:pPr>
        <w:pStyle w:val="Nadpis3"/>
      </w:pPr>
      <w:r w:rsidRPr="008F1B04">
        <w:t>neukončí ani neomezí své podnikání ani nezmění svůj předmět podnikání takovým způsobem, který by mohl ohrozit plnění závazků Provozovatele vyplývajících z</w:t>
      </w:r>
      <w:r w:rsidR="00433602" w:rsidRPr="008F1B04">
        <w:t> této Smlouvy</w:t>
      </w:r>
      <w:r w:rsidR="005B1F72" w:rsidRPr="008F1B04">
        <w:t>, Smluvních Protokolů</w:t>
      </w:r>
      <w:r w:rsidR="00BB4BAD" w:rsidRPr="008F1B04">
        <w:t>,</w:t>
      </w:r>
      <w:r w:rsidR="005B1F72" w:rsidRPr="008F1B04">
        <w:t xml:space="preserve"> Smluv s Odběrateli</w:t>
      </w:r>
      <w:r w:rsidR="00433602" w:rsidRPr="008F1B04">
        <w:t xml:space="preserve"> či</w:t>
      </w:r>
      <w:r w:rsidRPr="008F1B04">
        <w:t xml:space="preserve"> Provozních </w:t>
      </w:r>
      <w:r w:rsidR="002B6607" w:rsidRPr="008F1B04">
        <w:t>D</w:t>
      </w:r>
      <w:r w:rsidR="00FB3173" w:rsidRPr="008F1B04">
        <w:t>okumentů</w:t>
      </w:r>
      <w:r w:rsidR="003E006F" w:rsidRPr="008F1B04">
        <w:t>;</w:t>
      </w:r>
    </w:p>
    <w:p w14:paraId="5337A0E0" w14:textId="77777777" w:rsidR="009B5057" w:rsidRPr="008F1B04" w:rsidRDefault="009B5057" w:rsidP="00E63328">
      <w:pPr>
        <w:pStyle w:val="Nadpis3"/>
      </w:pPr>
      <w:r w:rsidRPr="008F1B04">
        <w:t>nezřídí ve prospěch třetích osob</w:t>
      </w:r>
      <w:r w:rsidR="00270FE8" w:rsidRPr="008F1B04">
        <w:t>, bez předchozího písemného souhlasu Vlastníka,</w:t>
      </w:r>
      <w:r w:rsidRPr="008F1B04">
        <w:t xml:space="preserve"> zajištění</w:t>
      </w:r>
      <w:r w:rsidR="005823F3" w:rsidRPr="008F1B04">
        <w:t>,</w:t>
      </w:r>
      <w:r w:rsidRPr="008F1B04">
        <w:t xml:space="preserve"> jehož předmětem budou</w:t>
      </w:r>
      <w:r w:rsidR="005823F3" w:rsidRPr="008F1B04">
        <w:t xml:space="preserve"> (bude)</w:t>
      </w:r>
      <w:r w:rsidRPr="008F1B04">
        <w:t>:</w:t>
      </w:r>
    </w:p>
    <w:p w14:paraId="18238094" w14:textId="77777777" w:rsidR="009B5057" w:rsidRPr="00B429F0" w:rsidRDefault="009B5057" w:rsidP="001C2B67">
      <w:pPr>
        <w:pStyle w:val="Nadpis4"/>
      </w:pPr>
      <w:r w:rsidRPr="001C2B67">
        <w:t>pohledávky</w:t>
      </w:r>
      <w:r w:rsidRPr="00B429F0">
        <w:t xml:space="preserve"> ze </w:t>
      </w:r>
      <w:r w:rsidR="00F139CB" w:rsidRPr="00B429F0">
        <w:t>S</w:t>
      </w:r>
      <w:r w:rsidRPr="00B429F0">
        <w:t>mluv s Odběrateli;</w:t>
      </w:r>
    </w:p>
    <w:p w14:paraId="25086F68" w14:textId="77777777" w:rsidR="009B5057" w:rsidRPr="00B429F0" w:rsidRDefault="009B5057" w:rsidP="001C2B67">
      <w:pPr>
        <w:pStyle w:val="Nadpis4"/>
      </w:pPr>
      <w:r w:rsidRPr="00B429F0">
        <w:t>pohledávky z pojistných smluv uzavřených Provozovatelem dle čl</w:t>
      </w:r>
      <w:r w:rsidR="00F461A9" w:rsidRPr="00B429F0">
        <w:t>.</w:t>
      </w:r>
      <w:r w:rsidR="00CB7320" w:rsidRPr="00B429F0">
        <w:t> </w:t>
      </w:r>
      <w:r w:rsidR="00165DEC" w:rsidRPr="00B429F0">
        <w:fldChar w:fldCharType="begin"/>
      </w:r>
      <w:r w:rsidR="00F461A9" w:rsidRPr="00B429F0">
        <w:instrText xml:space="preserve"> REF _Ref522027023 \r \h </w:instrText>
      </w:r>
      <w:r w:rsidR="00C2549C" w:rsidRPr="00B429F0">
        <w:instrText xml:space="preserve"> \* MERGEFORMAT </w:instrText>
      </w:r>
      <w:r w:rsidR="00165DEC" w:rsidRPr="00B429F0">
        <w:fldChar w:fldCharType="separate"/>
      </w:r>
      <w:r w:rsidR="00CD344D" w:rsidRPr="00B429F0">
        <w:t>41</w:t>
      </w:r>
      <w:r w:rsidR="00165DEC" w:rsidRPr="00B429F0">
        <w:fldChar w:fldCharType="end"/>
      </w:r>
      <w:r w:rsidR="00532770" w:rsidRPr="00B429F0">
        <w:t xml:space="preserve"> této Smlouvy</w:t>
      </w:r>
      <w:r w:rsidR="00270FE8" w:rsidRPr="00B429F0">
        <w:t>;</w:t>
      </w:r>
    </w:p>
    <w:p w14:paraId="4FA6A0C1" w14:textId="77777777" w:rsidR="00270FE8" w:rsidRPr="00B429F0" w:rsidRDefault="009B5057" w:rsidP="001C2B67">
      <w:pPr>
        <w:pStyle w:val="Nadpis4"/>
      </w:pPr>
      <w:r w:rsidRPr="00B429F0">
        <w:t>pohledávky Provozovatele za Vlastníkem plynoucí z této Smlouvy</w:t>
      </w:r>
      <w:r w:rsidR="00270FE8" w:rsidRPr="00B429F0">
        <w:t>;</w:t>
      </w:r>
    </w:p>
    <w:p w14:paraId="4671D9E4" w14:textId="77777777" w:rsidR="00C5720A" w:rsidRPr="00B429F0" w:rsidRDefault="00C5720A" w:rsidP="001C2B67">
      <w:pPr>
        <w:pStyle w:val="Nadpis4"/>
      </w:pPr>
      <w:r w:rsidRPr="00B429F0">
        <w:t>pohledávky Provozovatele za bankou, která vede pro Provozovatele bankovní účty, kam Odběratelé poskytují plnění na základě Smluv s Odběrateli;</w:t>
      </w:r>
    </w:p>
    <w:p w14:paraId="18C0C823" w14:textId="77777777" w:rsidR="00936793" w:rsidRPr="00B429F0" w:rsidRDefault="00270FE8" w:rsidP="001C2B67">
      <w:pPr>
        <w:pStyle w:val="Nadpis4"/>
      </w:pPr>
      <w:r w:rsidRPr="00BC5546">
        <w:t>jakýkoliv</w:t>
      </w:r>
      <w:r w:rsidRPr="00B429F0">
        <w:t xml:space="preserve"> </w:t>
      </w:r>
      <w:r w:rsidR="00C82AFE" w:rsidRPr="00B429F0">
        <w:t>M</w:t>
      </w:r>
      <w:r w:rsidRPr="00B429F0">
        <w:t xml:space="preserve">ajetek Vlastníka, zejména pak </w:t>
      </w:r>
      <w:r w:rsidR="00D44F04" w:rsidRPr="00B429F0">
        <w:t xml:space="preserve">Pozemky, Stavby, </w:t>
      </w:r>
      <w:r w:rsidRPr="00B429F0">
        <w:t>Vodovody a</w:t>
      </w:r>
      <w:r w:rsidR="00DA6031" w:rsidRPr="00B429F0">
        <w:t> </w:t>
      </w:r>
      <w:r w:rsidRPr="00B429F0">
        <w:t>Kanalizace</w:t>
      </w:r>
      <w:r w:rsidR="009B5057" w:rsidRPr="00B429F0">
        <w:t>.</w:t>
      </w:r>
    </w:p>
    <w:p w14:paraId="36CAA50E" w14:textId="77777777" w:rsidR="0090168D" w:rsidRPr="008F1B04" w:rsidRDefault="0090168D" w:rsidP="00E63328">
      <w:pPr>
        <w:pStyle w:val="Nadpis3"/>
      </w:pPr>
      <w:r w:rsidRPr="008F1B04">
        <w:t xml:space="preserve">zajistí řádné proškolení a další školení svých Pracovníků přímo </w:t>
      </w:r>
      <w:r w:rsidR="0079355D" w:rsidRPr="008F1B04">
        <w:t xml:space="preserve">se podílejících </w:t>
      </w:r>
      <w:r w:rsidRPr="008F1B04">
        <w:t>na Provozování Vodovodů a Kanalizací</w:t>
      </w:r>
      <w:r w:rsidR="0079355D" w:rsidRPr="008F1B04">
        <w:t>, a to</w:t>
      </w:r>
      <w:r w:rsidR="00DE366B">
        <w:t xml:space="preserve"> </w:t>
      </w:r>
      <w:r w:rsidR="0079355D" w:rsidRPr="008F1B04">
        <w:t>v rozsahu požadovaném Závaznými Předpisy</w:t>
      </w:r>
      <w:r w:rsidR="007D6CDB">
        <w:t xml:space="preserve">, zejména </w:t>
      </w:r>
      <w:r w:rsidR="0072740B">
        <w:t>v souladu s požadavky uvedenými v Příloze č. 11</w:t>
      </w:r>
      <w:r w:rsidR="00F84C9E">
        <w:t xml:space="preserve"> (</w:t>
      </w:r>
      <w:r w:rsidR="00F84C9E" w:rsidRPr="008F1B04">
        <w:rPr>
          <w:i/>
          <w:lang w:eastAsia="cs-CZ"/>
        </w:rPr>
        <w:t>P</w:t>
      </w:r>
      <w:r w:rsidR="00FB5A04">
        <w:rPr>
          <w:i/>
          <w:lang w:eastAsia="cs-CZ"/>
        </w:rPr>
        <w:t>ožadavky na </w:t>
      </w:r>
      <w:r w:rsidR="00F84C9E">
        <w:rPr>
          <w:i/>
          <w:lang w:eastAsia="cs-CZ"/>
        </w:rPr>
        <w:t>SW Provozovatele v rámci zajištění Provozování)</w:t>
      </w:r>
      <w:r w:rsidR="0072740B">
        <w:t xml:space="preserve"> k</w:t>
      </w:r>
      <w:r w:rsidR="00F84C9E">
        <w:t xml:space="preserve"> této</w:t>
      </w:r>
      <w:r w:rsidR="0072740B">
        <w:t xml:space="preserve"> Smlouvě</w:t>
      </w:r>
      <w:r w:rsidR="0079355D" w:rsidRPr="008F1B04">
        <w:t>.</w:t>
      </w:r>
    </w:p>
    <w:p w14:paraId="172AE8B9" w14:textId="77777777" w:rsidR="00837A39" w:rsidRPr="008F1B04" w:rsidRDefault="00C55363" w:rsidP="00E63328">
      <w:pPr>
        <w:pStyle w:val="Nadpis2T"/>
      </w:pPr>
      <w:bookmarkStart w:id="42" w:name="_Ref522092595"/>
      <w:r w:rsidRPr="008F1B04">
        <w:t xml:space="preserve">Omezení plnění závazků </w:t>
      </w:r>
      <w:r w:rsidR="00837A39" w:rsidRPr="008F1B04">
        <w:t>Provozovatele</w:t>
      </w:r>
      <w:r w:rsidR="00DE366B">
        <w:t xml:space="preserve"> </w:t>
      </w:r>
      <w:r w:rsidR="00345258" w:rsidRPr="008F1B04">
        <w:t>Pod</w:t>
      </w:r>
      <w:r w:rsidR="00E52D96" w:rsidRPr="008F1B04">
        <w:t>do</w:t>
      </w:r>
      <w:r w:rsidRPr="008F1B04">
        <w:t>davatelem</w:t>
      </w:r>
      <w:bookmarkEnd w:id="42"/>
    </w:p>
    <w:p w14:paraId="642EC47E" w14:textId="77777777" w:rsidR="00183302" w:rsidRPr="008F1B04" w:rsidRDefault="00C55363" w:rsidP="00E63328">
      <w:pPr>
        <w:pStyle w:val="Nadpis2B"/>
      </w:pPr>
      <w:r w:rsidRPr="008F1B04">
        <w:t xml:space="preserve">Vlastník v souladu s ustanovením § 105 odst. 2 ZZVZ omezuje plnění předmětu této Smlouvy </w:t>
      </w:r>
      <w:r w:rsidR="00345258" w:rsidRPr="008F1B04">
        <w:t>Pod</w:t>
      </w:r>
      <w:r w:rsidRPr="008F1B04">
        <w:t>dodavateli tak, že</w:t>
      </w:r>
      <w:r w:rsidR="00DF5CFD" w:rsidRPr="008F1B04">
        <w:t xml:space="preserve"> Poddodavatelem nesmí být plněny </w:t>
      </w:r>
      <w:r w:rsidR="00183302" w:rsidRPr="008F1B04">
        <w:t>významné činnosti při plnění této Smlouvy spočívající v zásobování pitnou vodou a odvádění a čištění od</w:t>
      </w:r>
      <w:r w:rsidR="00EE7688">
        <w:t>padních vod, za což se považuje</w:t>
      </w:r>
      <w:r w:rsidR="00183302" w:rsidRPr="008F1B04">
        <w:t>:</w:t>
      </w:r>
    </w:p>
    <w:p w14:paraId="7134F3F5" w14:textId="77777777" w:rsidR="00183302" w:rsidRPr="008F1B04" w:rsidRDefault="00183302" w:rsidP="00E63328">
      <w:pPr>
        <w:pStyle w:val="Nadpis3"/>
      </w:pPr>
      <w:r w:rsidRPr="008F1B04">
        <w:t>říz</w:t>
      </w:r>
      <w:r w:rsidR="00DE5B85" w:rsidRPr="008F1B04">
        <w:t>ení a obsluha ČOV</w:t>
      </w:r>
      <w:r w:rsidRPr="008F1B04">
        <w:t>;</w:t>
      </w:r>
    </w:p>
    <w:p w14:paraId="177FE435" w14:textId="77777777" w:rsidR="00183302" w:rsidRPr="008F1B04" w:rsidRDefault="00183302" w:rsidP="00E63328">
      <w:pPr>
        <w:pStyle w:val="Nadpis3"/>
      </w:pPr>
      <w:r w:rsidRPr="008F1B04">
        <w:t>obsluha a provoz úpravny vody;</w:t>
      </w:r>
    </w:p>
    <w:p w14:paraId="206295CE" w14:textId="77777777" w:rsidR="00183302" w:rsidRPr="008F1B04" w:rsidRDefault="00183302" w:rsidP="00E63328">
      <w:pPr>
        <w:pStyle w:val="Nadpis3"/>
      </w:pPr>
      <w:r w:rsidRPr="008F1B04">
        <w:t>obsluha a provoz objektů na vodovodní a kanalizační síti;</w:t>
      </w:r>
    </w:p>
    <w:p w14:paraId="0119BD6E" w14:textId="77777777" w:rsidR="000147AE" w:rsidRPr="008F1B04" w:rsidRDefault="00183302" w:rsidP="00E63328">
      <w:pPr>
        <w:pStyle w:val="Nadpis3"/>
      </w:pPr>
      <w:r w:rsidRPr="008F1B04">
        <w:t>řízení</w:t>
      </w:r>
      <w:r w:rsidR="000147AE" w:rsidRPr="008F1B04">
        <w:t xml:space="preserve"> provozu vodovodních a kanalizačních sítí;</w:t>
      </w:r>
    </w:p>
    <w:p w14:paraId="5384E446" w14:textId="77777777" w:rsidR="000147AE" w:rsidRPr="008F1B04" w:rsidRDefault="000147AE" w:rsidP="00E63328">
      <w:pPr>
        <w:pStyle w:val="Nadpis3"/>
      </w:pPr>
      <w:r w:rsidRPr="008F1B04">
        <w:t xml:space="preserve">vedení Majetkové </w:t>
      </w:r>
      <w:r w:rsidR="002416E4" w:rsidRPr="008F1B04">
        <w:t>E</w:t>
      </w:r>
      <w:r w:rsidRPr="008F1B04">
        <w:t>vidence a vedení P</w:t>
      </w:r>
      <w:r w:rsidR="00DE5B85" w:rsidRPr="008F1B04">
        <w:t xml:space="preserve">rovozní </w:t>
      </w:r>
      <w:r w:rsidR="002416E4" w:rsidRPr="008F1B04">
        <w:t>E</w:t>
      </w:r>
      <w:r w:rsidR="00DE5B85" w:rsidRPr="008F1B04">
        <w:t>vidence</w:t>
      </w:r>
      <w:r w:rsidR="00CB7320">
        <w:t>;</w:t>
      </w:r>
    </w:p>
    <w:p w14:paraId="2C363DEE" w14:textId="77777777" w:rsidR="000147AE" w:rsidRPr="008F1B04" w:rsidRDefault="000147AE" w:rsidP="00E63328">
      <w:pPr>
        <w:pStyle w:val="Nadpis3"/>
      </w:pPr>
      <w:r w:rsidRPr="008F1B04">
        <w:lastRenderedPageBreak/>
        <w:t>plnění povinností Provozovatele</w:t>
      </w:r>
      <w:r w:rsidR="00DE5B85" w:rsidRPr="008F1B04">
        <w:t xml:space="preserve"> vůči Odběratelům</w:t>
      </w:r>
      <w:r w:rsidRPr="008F1B04">
        <w:t>;</w:t>
      </w:r>
    </w:p>
    <w:p w14:paraId="37F29300" w14:textId="77777777" w:rsidR="000147AE" w:rsidRPr="008F1B04" w:rsidRDefault="003A411D" w:rsidP="00E63328">
      <w:pPr>
        <w:pStyle w:val="Nadpis3"/>
      </w:pPr>
      <w:r>
        <w:t xml:space="preserve">zpracování a </w:t>
      </w:r>
      <w:r w:rsidR="000147AE" w:rsidRPr="008F1B04">
        <w:t>realizac</w:t>
      </w:r>
      <w:r w:rsidR="00C07081" w:rsidRPr="008F1B04">
        <w:t xml:space="preserve">e </w:t>
      </w:r>
      <w:r w:rsidR="002416E4" w:rsidRPr="008F1B04">
        <w:t xml:space="preserve">Ročního </w:t>
      </w:r>
      <w:r w:rsidR="00C07081" w:rsidRPr="008F1B04">
        <w:t>Plánu Údržby</w:t>
      </w:r>
      <w:r w:rsidR="000147AE" w:rsidRPr="008F1B04">
        <w:t>;</w:t>
      </w:r>
    </w:p>
    <w:p w14:paraId="6FFE4209" w14:textId="77777777" w:rsidR="000147AE" w:rsidRPr="008F1B04" w:rsidRDefault="000147AE" w:rsidP="00E63328">
      <w:pPr>
        <w:pStyle w:val="Nadpis3"/>
      </w:pPr>
      <w:r w:rsidRPr="008F1B04">
        <w:t>plnění povinn</w:t>
      </w:r>
      <w:r w:rsidR="00187335" w:rsidRPr="008F1B04">
        <w:t>ostí monitoringu</w:t>
      </w:r>
      <w:r w:rsidRPr="008F1B04">
        <w:t>;</w:t>
      </w:r>
    </w:p>
    <w:p w14:paraId="083847B6" w14:textId="77777777" w:rsidR="00DF5CFD" w:rsidRPr="008F1B04" w:rsidRDefault="00DF5CFD" w:rsidP="00E63328">
      <w:pPr>
        <w:pStyle w:val="Nadpis3"/>
      </w:pPr>
      <w:r w:rsidRPr="008F1B04">
        <w:t>sledování a vyhodnocování ztrát vody a příprava návrhů náp</w:t>
      </w:r>
      <w:r w:rsidR="00187335" w:rsidRPr="008F1B04">
        <w:t>ravných opatření</w:t>
      </w:r>
      <w:r w:rsidR="00E4052F">
        <w:t>.</w:t>
      </w:r>
    </w:p>
    <w:p w14:paraId="7223CF15" w14:textId="77777777" w:rsidR="000C3509" w:rsidRPr="008F1B04" w:rsidRDefault="000C3509" w:rsidP="00E63328">
      <w:pPr>
        <w:pStyle w:val="Nadpis1"/>
      </w:pPr>
      <w:bookmarkStart w:id="43" w:name="_Toc528338475"/>
      <w:bookmarkStart w:id="44" w:name="_Toc132117349"/>
      <w:bookmarkStart w:id="45" w:name="_Ref132435451"/>
      <w:bookmarkStart w:id="46" w:name="_Ref158027184"/>
      <w:bookmarkStart w:id="47" w:name="_Toc159144213"/>
      <w:bookmarkStart w:id="48" w:name="_Toc213223290"/>
      <w:bookmarkStart w:id="49" w:name="_Toc132117322"/>
      <w:r w:rsidRPr="008F1B04">
        <w:t>základní rozdělení rizik</w:t>
      </w:r>
      <w:bookmarkEnd w:id="43"/>
    </w:p>
    <w:p w14:paraId="62CC3AC8" w14:textId="77777777" w:rsidR="00FA7CCD" w:rsidRPr="008F1B04" w:rsidRDefault="00FA7CCD" w:rsidP="00E63328">
      <w:pPr>
        <w:pStyle w:val="Nadpis2"/>
      </w:pPr>
      <w:r w:rsidRPr="008F1B04">
        <w:t>Rizika na straně Provozovatele</w:t>
      </w:r>
    </w:p>
    <w:p w14:paraId="4FF8090F" w14:textId="77777777" w:rsidR="00FA7CCD" w:rsidRPr="008F1B04" w:rsidRDefault="00FA7CCD" w:rsidP="00E63328">
      <w:pPr>
        <w:pStyle w:val="Nadpis3"/>
      </w:pPr>
      <w:r w:rsidRPr="008F1B04">
        <w:t>Pokud není v této Smlouvě výslovně uvedeno jinak, nese Provozovatel riziko spojené s:</w:t>
      </w:r>
    </w:p>
    <w:p w14:paraId="79806EB2" w14:textId="77777777" w:rsidR="00FA7CCD" w:rsidRPr="008F1B04" w:rsidRDefault="00F92C5A" w:rsidP="001C2B67">
      <w:pPr>
        <w:pStyle w:val="Nadpis4"/>
      </w:pPr>
      <w:r w:rsidRPr="008F1B04">
        <w:t>vlastnostmi vyplývajícími ze stavu Vodovodů a Kanalizací</w:t>
      </w:r>
      <w:r w:rsidR="00F6337A" w:rsidRPr="008F1B04">
        <w:t xml:space="preserve"> anebo jiného Majetku</w:t>
      </w:r>
      <w:r w:rsidRPr="008F1B04">
        <w:t>, včetně jejich podloží</w:t>
      </w:r>
      <w:r w:rsidR="007C4679" w:rsidRPr="008F1B04">
        <w:t xml:space="preserve">, jakož i </w:t>
      </w:r>
      <w:r w:rsidR="00852DC1" w:rsidRPr="008F1B04">
        <w:t>skrytými vadami Vodovodů a</w:t>
      </w:r>
      <w:r w:rsidR="008F087E" w:rsidRPr="008F1B04">
        <w:t> </w:t>
      </w:r>
      <w:r w:rsidR="00852DC1" w:rsidRPr="008F1B04">
        <w:t>Kanalizací</w:t>
      </w:r>
      <w:r w:rsidR="00F6337A" w:rsidRPr="008F1B04">
        <w:t xml:space="preserve"> anebo jiného Majetku</w:t>
      </w:r>
      <w:r w:rsidR="004117BC" w:rsidRPr="008F1B04">
        <w:t>;</w:t>
      </w:r>
    </w:p>
    <w:p w14:paraId="4F23923B" w14:textId="77777777" w:rsidR="00FA7CCD" w:rsidRPr="008F1B04" w:rsidRDefault="00FA7CCD" w:rsidP="001C2B67">
      <w:pPr>
        <w:pStyle w:val="Nadpis4"/>
      </w:pPr>
      <w:r w:rsidRPr="008F1B04">
        <w:t>náklady na odstranění kontaminace půdy či povrchových vod nebo podzemních vod na Pozemcích a Stavbách nebo pod Pozemky a</w:t>
      </w:r>
      <w:r w:rsidR="007805EA" w:rsidRPr="008F1B04">
        <w:t> </w:t>
      </w:r>
      <w:r w:rsidRPr="008F1B04">
        <w:t>Stavbami vzni</w:t>
      </w:r>
      <w:r w:rsidR="009C6BCA" w:rsidRPr="008F1B04">
        <w:t xml:space="preserve">klé </w:t>
      </w:r>
      <w:r w:rsidRPr="008F1B04">
        <w:t>za Dobu Provozování;</w:t>
      </w:r>
      <w:r w:rsidR="00852DC1" w:rsidRPr="008F1B04">
        <w:t xml:space="preserve"> a</w:t>
      </w:r>
    </w:p>
    <w:p w14:paraId="22ADCD1C" w14:textId="77777777" w:rsidR="00FA7CCD" w:rsidRPr="002D5D48" w:rsidRDefault="00FA7CCD" w:rsidP="001C2B67">
      <w:pPr>
        <w:pStyle w:val="Nadpis4"/>
      </w:pPr>
      <w:r w:rsidRPr="008F1B04">
        <w:t xml:space="preserve">náklady na likvidaci nebezpečných materiálů či látek na Pozemcích </w:t>
      </w:r>
      <w:r w:rsidRPr="002D5D48">
        <w:t xml:space="preserve">a/nebo Stavbách, jakož i Vodovodu a/nebo Kanalizaci vzniklými za Dobu Provozování. </w:t>
      </w:r>
    </w:p>
    <w:p w14:paraId="00A25F53" w14:textId="77777777" w:rsidR="00FA7CCD" w:rsidRPr="008F1B04" w:rsidRDefault="00FA7CCD" w:rsidP="00E63328">
      <w:pPr>
        <w:pStyle w:val="Nadpis3"/>
      </w:pPr>
      <w:r w:rsidRPr="008F1B04">
        <w:t>Pokud v souvislosti se shora uvedenými skutečnostmi pracoval Provozovatel s</w:t>
      </w:r>
      <w:r w:rsidR="0083174B" w:rsidRPr="008F1B04">
        <w:t> </w:t>
      </w:r>
      <w:r w:rsidRPr="008F1B04">
        <w:t>průzkumy zajištěnými Vlastníkem, přepokládá se, že Provozovatel dostatečně přezkoumal odbornou způsobilost jejich autorů, výsledky a metodiku těchto průzkumů,</w:t>
      </w:r>
      <w:r w:rsidR="00F6337A" w:rsidRPr="008F1B04">
        <w:t xml:space="preserve"> nemá vůči nim námitek</w:t>
      </w:r>
      <w:r w:rsidRPr="008F1B04">
        <w:t xml:space="preserve"> a akceptuje riziko jejich nesprávnosti, neúplnosti či nepřesnosti. Pokud by se ukázalo, že tyto průzkumy jsou nesprávné, neúplné či nepřesné, nemůže Provozovatel nam</w:t>
      </w:r>
      <w:r w:rsidR="0021750C">
        <w:t>ítat, že tuto Smlouvu uzavřel v </w:t>
      </w:r>
      <w:r w:rsidRPr="008F1B04">
        <w:t>omylu, ani žádat jakoukoliv náhradu od Vlastníka.</w:t>
      </w:r>
    </w:p>
    <w:p w14:paraId="702FB6CF" w14:textId="77777777" w:rsidR="00FA7CCD" w:rsidRPr="008F1B04" w:rsidRDefault="00FA7CCD" w:rsidP="00E63328">
      <w:pPr>
        <w:pStyle w:val="Nadpis3"/>
      </w:pPr>
      <w:r w:rsidRPr="008F1B04">
        <w:t>Provozovatel není oprávněn vznášet vůči Vlastníkovi jakékoliv nároky ohledně skutečností popsaných</w:t>
      </w:r>
      <w:r w:rsidR="008F3740">
        <w:t xml:space="preserve"> </w:t>
      </w:r>
      <w:r w:rsidRPr="008F1B04">
        <w:t>nebo vyplývajících z Poskytnutých Informací</w:t>
      </w:r>
      <w:r w:rsidR="00F81D4E" w:rsidRPr="008F1B04">
        <w:t xml:space="preserve"> nebo z</w:t>
      </w:r>
      <w:r w:rsidR="00AD1240" w:rsidRPr="008F1B04">
        <w:t> </w:t>
      </w:r>
      <w:r w:rsidR="003638E9" w:rsidRPr="008F1B04">
        <w:t>čl</w:t>
      </w:r>
      <w:r w:rsidR="00AD1240" w:rsidRPr="008F1B04">
        <w:t>.</w:t>
      </w:r>
      <w:r w:rsidR="0021750C">
        <w:t> </w:t>
      </w:r>
      <w:r w:rsidR="00165DEC" w:rsidRPr="008F1B04">
        <w:fldChar w:fldCharType="begin"/>
      </w:r>
      <w:r w:rsidR="00AD1240" w:rsidRPr="008F1B04">
        <w:instrText xml:space="preserve"> REF _Ref522027299 \r \h </w:instrText>
      </w:r>
      <w:r w:rsidR="00CE0873">
        <w:instrText xml:space="preserve"> \* MERGEFORMAT </w:instrText>
      </w:r>
      <w:r w:rsidR="00165DEC" w:rsidRPr="008F1B04">
        <w:fldChar w:fldCharType="separate"/>
      </w:r>
      <w:r w:rsidR="00CD344D">
        <w:t>5.1.7</w:t>
      </w:r>
      <w:r w:rsidR="00165DEC" w:rsidRPr="008F1B04">
        <w:fldChar w:fldCharType="end"/>
      </w:r>
      <w:r w:rsidR="00F81D4E" w:rsidRPr="008F1B04">
        <w:t xml:space="preserve"> výše</w:t>
      </w:r>
      <w:r w:rsidRPr="008F1B04">
        <w:t>.</w:t>
      </w:r>
    </w:p>
    <w:p w14:paraId="71852439" w14:textId="77777777" w:rsidR="000B7480" w:rsidRPr="008F1B04" w:rsidRDefault="000B7480" w:rsidP="00E63328">
      <w:pPr>
        <w:pStyle w:val="Nadpis3"/>
      </w:pPr>
      <w:r w:rsidRPr="008F1B04">
        <w:t>Ohledně výše uvedených rizik na straně Provozovatele platí</w:t>
      </w:r>
      <w:r w:rsidR="00D856F1" w:rsidRPr="008F1B04">
        <w:t xml:space="preserve">, že </w:t>
      </w:r>
      <w:r w:rsidRPr="008F1B04">
        <w:t>v případě, že riziko na straně Provozovatele naplňuje znaky Liberační Události, postupuje se dle čl</w:t>
      </w:r>
      <w:r w:rsidR="00AD1240" w:rsidRPr="008F1B04">
        <w:t>.</w:t>
      </w:r>
      <w:r w:rsidR="00CE0873">
        <w:t> </w:t>
      </w:r>
      <w:r w:rsidR="00165DEC" w:rsidRPr="008F1B04">
        <w:fldChar w:fldCharType="begin"/>
      </w:r>
      <w:r w:rsidR="009A5D8D" w:rsidRPr="008F1B04">
        <w:instrText xml:space="preserve"> REF _Ref522108134 \r \h  \* MERGEFORMAT </w:instrText>
      </w:r>
      <w:r w:rsidR="00165DEC" w:rsidRPr="008F1B04">
        <w:fldChar w:fldCharType="separate"/>
      </w:r>
      <w:r w:rsidR="00CD344D" w:rsidRPr="00CD344D">
        <w:t>37</w:t>
      </w:r>
      <w:r w:rsidR="00165DEC" w:rsidRPr="008F1B04">
        <w:fldChar w:fldCharType="end"/>
      </w:r>
      <w:r w:rsidR="008037B3" w:rsidRPr="008F1B04">
        <w:t xml:space="preserve">, resp. </w:t>
      </w:r>
      <w:r w:rsidR="00D93E29">
        <w:t>Přílohy č</w:t>
      </w:r>
      <w:r w:rsidR="00D93E29" w:rsidRPr="00EE7688">
        <w:t xml:space="preserve">. </w:t>
      </w:r>
      <w:r w:rsidR="000971F0" w:rsidRPr="00EE7688">
        <w:t>13</w:t>
      </w:r>
      <w:r w:rsidR="0092459E">
        <w:rPr>
          <w:i/>
        </w:rPr>
        <w:t xml:space="preserve"> (Podrobnější pravidla komunikace, řešení sporu a liberační události)</w:t>
      </w:r>
      <w:r w:rsidR="008F3740">
        <w:rPr>
          <w:i/>
        </w:rPr>
        <w:t xml:space="preserve"> </w:t>
      </w:r>
      <w:r w:rsidR="00894208" w:rsidRPr="008F1B04">
        <w:t>této Smlouvy</w:t>
      </w:r>
      <w:r w:rsidRPr="008F1B04">
        <w:t>.</w:t>
      </w:r>
    </w:p>
    <w:p w14:paraId="1BCBA235" w14:textId="77777777" w:rsidR="00FA7CCD" w:rsidRPr="008F1B04" w:rsidRDefault="00FA7CCD" w:rsidP="00E63328">
      <w:pPr>
        <w:pStyle w:val="Nadpis2T"/>
      </w:pPr>
      <w:r w:rsidRPr="008F1B04">
        <w:t>Rizika na straně Vlastníka</w:t>
      </w:r>
    </w:p>
    <w:p w14:paraId="6E1A9CB3" w14:textId="77777777" w:rsidR="00FA7CCD" w:rsidRPr="008F1B04" w:rsidRDefault="00FA7CCD" w:rsidP="00E63328">
      <w:pPr>
        <w:pStyle w:val="Nadpis3"/>
      </w:pPr>
      <w:bookmarkStart w:id="50" w:name="_Ref522027431"/>
      <w:r w:rsidRPr="008F1B04">
        <w:t>Vlastník nese rizika související s:</w:t>
      </w:r>
      <w:bookmarkEnd w:id="50"/>
    </w:p>
    <w:p w14:paraId="0DFA69E1" w14:textId="77777777" w:rsidR="00FA7CCD" w:rsidRPr="008F1B04" w:rsidRDefault="00FA7CCD" w:rsidP="001C2B67">
      <w:pPr>
        <w:pStyle w:val="Nadpis4"/>
      </w:pPr>
      <w:r w:rsidRPr="008F1B04">
        <w:t>náklady na odstranění kontaminace půdy či povrchových vod nebo podzemních vod na Pozemcích a Stavbách nebo pod Pozemky a</w:t>
      </w:r>
      <w:r w:rsidR="007805EA" w:rsidRPr="008F1B04">
        <w:t> </w:t>
      </w:r>
      <w:r w:rsidRPr="008F1B04">
        <w:t>Stavbami v rozsahu vzniklém před</w:t>
      </w:r>
      <w:r w:rsidR="004117BC" w:rsidRPr="008F1B04">
        <w:t>e</w:t>
      </w:r>
      <w:r w:rsidR="00892C6D">
        <w:t xml:space="preserve"> </w:t>
      </w:r>
      <w:r w:rsidR="004117BC" w:rsidRPr="008F1B04">
        <w:t>dnem předání příslušných Pozemků a Staveb Provozovateli při zahájení Provozování Vodovodů a</w:t>
      </w:r>
      <w:r w:rsidR="00323A5E" w:rsidRPr="008F1B04">
        <w:t> </w:t>
      </w:r>
      <w:r w:rsidR="00892C6D">
        <w:t>Kanalizací a </w:t>
      </w:r>
      <w:r w:rsidR="004117BC" w:rsidRPr="008F1B04">
        <w:t xml:space="preserve">po dni převzetí příslušných Pozemků a Staveb po skončení </w:t>
      </w:r>
      <w:r w:rsidR="004117BC" w:rsidRPr="008F1B04">
        <w:lastRenderedPageBreak/>
        <w:t>Provozování Vodovodů a</w:t>
      </w:r>
      <w:r w:rsidR="008F087E" w:rsidRPr="008F1B04">
        <w:t> </w:t>
      </w:r>
      <w:r w:rsidR="004117BC" w:rsidRPr="008F1B04">
        <w:t xml:space="preserve">Kanalizací (viz </w:t>
      </w:r>
      <w:r w:rsidR="00892C6D">
        <w:t>Příloha č. </w:t>
      </w:r>
      <w:r w:rsidR="00323A5E" w:rsidRPr="008F1B04">
        <w:t>6</w:t>
      </w:r>
      <w:r w:rsidR="00892C6D">
        <w:t xml:space="preserve"> </w:t>
      </w:r>
      <w:r w:rsidR="007B536F" w:rsidRPr="008F1B04">
        <w:t>(</w:t>
      </w:r>
      <w:r w:rsidR="00802A38" w:rsidRPr="008F1B04">
        <w:rPr>
          <w:i/>
        </w:rPr>
        <w:t>P</w:t>
      </w:r>
      <w:r w:rsidR="00892C6D">
        <w:rPr>
          <w:i/>
        </w:rPr>
        <w:t>odrobnější Pravidla Předávání a </w:t>
      </w:r>
      <w:r w:rsidR="00802A38" w:rsidRPr="008F1B04">
        <w:rPr>
          <w:i/>
        </w:rPr>
        <w:t xml:space="preserve">Převzetí Majetku Smluvními </w:t>
      </w:r>
      <w:proofErr w:type="gramStart"/>
      <w:r w:rsidR="00802A38" w:rsidRPr="008F1B04">
        <w:rPr>
          <w:i/>
        </w:rPr>
        <w:t>Stranami</w:t>
      </w:r>
      <w:r w:rsidR="006B1B0F" w:rsidRPr="008F1B04">
        <w:rPr>
          <w:i/>
        </w:rPr>
        <w:t>)</w:t>
      </w:r>
      <w:r w:rsidR="004066CD" w:rsidRPr="008F1B04">
        <w:t>této</w:t>
      </w:r>
      <w:proofErr w:type="gramEnd"/>
      <w:r w:rsidR="004117BC" w:rsidRPr="008F1B04">
        <w:t xml:space="preserve"> Smlouv</w:t>
      </w:r>
      <w:r w:rsidR="004066CD" w:rsidRPr="008F1B04">
        <w:t>y)</w:t>
      </w:r>
      <w:r w:rsidRPr="008F1B04">
        <w:t xml:space="preserve">; a </w:t>
      </w:r>
    </w:p>
    <w:p w14:paraId="5ABC911D" w14:textId="77777777" w:rsidR="00FA7CCD" w:rsidRPr="008F1B04" w:rsidRDefault="00FA7CCD" w:rsidP="001C2B67">
      <w:pPr>
        <w:pStyle w:val="Nadpis4"/>
      </w:pPr>
      <w:r w:rsidRPr="008F1B04">
        <w:t>náklady na likvidaci nebezpečných materiálů či látek na Pozemcích, Stavbách nebo Vodovodu a Kanalizaci v rozsahu vzniklém před Dnem Zahájení Provozování.</w:t>
      </w:r>
    </w:p>
    <w:p w14:paraId="0F17DE1B" w14:textId="77777777" w:rsidR="00FA7CCD" w:rsidRPr="008F1B04" w:rsidRDefault="00FA7CCD" w:rsidP="00E63328">
      <w:pPr>
        <w:pStyle w:val="Nadpis3"/>
      </w:pPr>
      <w:r w:rsidRPr="008F1B04">
        <w:t>Us</w:t>
      </w:r>
      <w:r w:rsidR="00E52D96" w:rsidRPr="008F1B04">
        <w:t xml:space="preserve">tanovení tohoto článku </w:t>
      </w:r>
      <w:r w:rsidRPr="008F1B04">
        <w:t xml:space="preserve">Smlouvy se nevztahuje na situace, kde vznik určité skutečnosti, ke které se riziko vztahuje, vznikly činností Provozovatele, </w:t>
      </w:r>
      <w:r w:rsidR="00323A5E" w:rsidRPr="002D5D48">
        <w:t xml:space="preserve">Poddodavatelů </w:t>
      </w:r>
      <w:r w:rsidRPr="002D5D48">
        <w:t>nebo osob, kterým Provozovatel umožnil přístup k Pozemkům, Stavbám a/nebo Vodovodu a/nebo</w:t>
      </w:r>
      <w:r w:rsidRPr="008F1B04">
        <w:t xml:space="preserve"> Kanalizaci. </w:t>
      </w:r>
    </w:p>
    <w:p w14:paraId="21B059BF" w14:textId="77777777" w:rsidR="00FA7CCD" w:rsidRPr="008F1B04" w:rsidRDefault="00FA7CCD" w:rsidP="00E63328">
      <w:pPr>
        <w:pStyle w:val="Nadpis3"/>
      </w:pPr>
      <w:r w:rsidRPr="008F1B04">
        <w:t>Nebude-li zřejmé, zda</w:t>
      </w:r>
      <w:r w:rsidR="00944027" w:rsidRPr="008F1B04">
        <w:t xml:space="preserve"> rizika uvedená v</w:t>
      </w:r>
      <w:r w:rsidR="00957A55" w:rsidRPr="008F1B04">
        <w:t> tomto čl</w:t>
      </w:r>
      <w:r w:rsidR="00AD1240" w:rsidRPr="008F1B04">
        <w:t>.</w:t>
      </w:r>
      <w:r w:rsidR="00CE0873">
        <w:t> </w:t>
      </w:r>
      <w:r w:rsidR="00165DEC" w:rsidRPr="008F1B04">
        <w:fldChar w:fldCharType="begin"/>
      </w:r>
      <w:r w:rsidR="00AD1240" w:rsidRPr="008F1B04">
        <w:instrText xml:space="preserve"> REF _Ref522027431 \r \h </w:instrText>
      </w:r>
      <w:r w:rsidR="00194C4D">
        <w:instrText xml:space="preserve"> \* MERGEFORMAT </w:instrText>
      </w:r>
      <w:r w:rsidR="00165DEC" w:rsidRPr="008F1B04">
        <w:fldChar w:fldCharType="separate"/>
      </w:r>
      <w:r w:rsidR="00CD344D">
        <w:t>6.2.1</w:t>
      </w:r>
      <w:r w:rsidR="00165DEC" w:rsidRPr="008F1B04">
        <w:fldChar w:fldCharType="end"/>
      </w:r>
      <w:r w:rsidRPr="008F1B04">
        <w:t xml:space="preserve"> této Smlouvy vznikl</w:t>
      </w:r>
      <w:r w:rsidR="00B2610E" w:rsidRPr="008F1B04">
        <w:t>a</w:t>
      </w:r>
      <w:r w:rsidRPr="008F1B04">
        <w:t xml:space="preserve"> před či po </w:t>
      </w:r>
      <w:r w:rsidR="00944027" w:rsidRPr="008F1B04">
        <w:t xml:space="preserve">předání/převzetí dle čl. </w:t>
      </w:r>
      <w:r w:rsidR="00165DEC" w:rsidRPr="008F1B04">
        <w:rPr>
          <w:highlight w:val="yellow"/>
        </w:rPr>
        <w:fldChar w:fldCharType="begin"/>
      </w:r>
      <w:r w:rsidR="00AD1240" w:rsidRPr="008F1B04">
        <w:instrText xml:space="preserve"> REF _Ref522027470 \r \h </w:instrText>
      </w:r>
      <w:r w:rsidR="00194C4D">
        <w:rPr>
          <w:highlight w:val="yellow"/>
        </w:rPr>
        <w:instrText xml:space="preserve"> \* MERGEFORMAT </w:instrText>
      </w:r>
      <w:r w:rsidR="00165DEC" w:rsidRPr="008F1B04">
        <w:rPr>
          <w:highlight w:val="yellow"/>
        </w:rPr>
      </w:r>
      <w:r w:rsidR="00165DEC" w:rsidRPr="008F1B04">
        <w:rPr>
          <w:highlight w:val="yellow"/>
        </w:rPr>
        <w:fldChar w:fldCharType="separate"/>
      </w:r>
      <w:r w:rsidR="00CD344D">
        <w:t>2.1</w:t>
      </w:r>
      <w:r w:rsidR="00165DEC" w:rsidRPr="008F1B04">
        <w:rPr>
          <w:highlight w:val="yellow"/>
        </w:rPr>
        <w:fldChar w:fldCharType="end"/>
      </w:r>
      <w:r w:rsidR="0009208E" w:rsidRPr="008F1B04">
        <w:t xml:space="preserve"> této Smlouvy</w:t>
      </w:r>
      <w:r w:rsidRPr="008F1B04">
        <w:t xml:space="preserve">, má se za to, že ke vzniku rizika, resp. vlastností Pozemků, Staveb a Vodovodu a Kanalizace, které zakládají takové riziko, došlo až po </w:t>
      </w:r>
      <w:r w:rsidR="0009208E" w:rsidRPr="008F1B04">
        <w:t>předání Provozovateli, respektive před převzetím Vlastníkem</w:t>
      </w:r>
      <w:r w:rsidR="008F3740">
        <w:t xml:space="preserve"> zpět</w:t>
      </w:r>
      <w:r w:rsidR="00892C6D">
        <w:t xml:space="preserve">, </w:t>
      </w:r>
      <w:r w:rsidR="00F6337A" w:rsidRPr="008F1B04">
        <w:t xml:space="preserve">neprokáže-li Provozovatel Vlastníkovi </w:t>
      </w:r>
      <w:r w:rsidRPr="008F1B04">
        <w:t>opak.</w:t>
      </w:r>
    </w:p>
    <w:p w14:paraId="056FC71D" w14:textId="77777777" w:rsidR="00936793" w:rsidRPr="008F1B04" w:rsidRDefault="00936793" w:rsidP="00E63328">
      <w:pPr>
        <w:pStyle w:val="Nadpis1"/>
      </w:pPr>
      <w:bookmarkStart w:id="51" w:name="_Toc528338476"/>
      <w:bookmarkStart w:id="52" w:name="_Hlk527522902"/>
      <w:r w:rsidRPr="008F1B04">
        <w:t>ÚSCHOVA A ÚPRAVY MODELU</w:t>
      </w:r>
      <w:bookmarkEnd w:id="44"/>
      <w:bookmarkEnd w:id="45"/>
      <w:bookmarkEnd w:id="46"/>
      <w:bookmarkEnd w:id="47"/>
      <w:r w:rsidR="005B1F72" w:rsidRPr="008F1B04">
        <w:t xml:space="preserve"> a nástroje</w:t>
      </w:r>
      <w:bookmarkEnd w:id="48"/>
      <w:bookmarkEnd w:id="51"/>
    </w:p>
    <w:bookmarkEnd w:id="52"/>
    <w:p w14:paraId="2C364508" w14:textId="77777777" w:rsidR="00936793" w:rsidRPr="00D93E29" w:rsidRDefault="00936793" w:rsidP="00E63328">
      <w:pPr>
        <w:pStyle w:val="Nadpis2T"/>
      </w:pPr>
      <w:r w:rsidRPr="00D93E29">
        <w:t>Úschova Modelu</w:t>
      </w:r>
      <w:r w:rsidR="00F139CB" w:rsidRPr="00D93E29">
        <w:t xml:space="preserve"> a </w:t>
      </w:r>
      <w:r w:rsidR="00532770" w:rsidRPr="00D93E29">
        <w:t>N</w:t>
      </w:r>
      <w:r w:rsidR="00F139CB" w:rsidRPr="00D93E29">
        <w:t>ástroje</w:t>
      </w:r>
    </w:p>
    <w:p w14:paraId="3902FECD" w14:textId="77777777" w:rsidR="0080391E" w:rsidRPr="00D93E29" w:rsidRDefault="008910E0" w:rsidP="00E63328">
      <w:pPr>
        <w:pStyle w:val="Nadpis2B"/>
      </w:pPr>
      <w:bookmarkStart w:id="53" w:name="_Ref522090272"/>
      <w:r w:rsidRPr="00D93E29">
        <w:t>Vlastník a Provozovatel se zavazují postupovat v oblasti úschovy a nakládání s</w:t>
      </w:r>
      <w:r w:rsidR="00F13D5C">
        <w:t> </w:t>
      </w:r>
      <w:r w:rsidRPr="00D93E29">
        <w:t>elektronickou kopi</w:t>
      </w:r>
      <w:r w:rsidR="00F13D5C">
        <w:t>í</w:t>
      </w:r>
      <w:r w:rsidRPr="00D93E29">
        <w:t xml:space="preserve"> Modelu a Nástroje v souladu dle pravidel uvedených Příloze č. 7 (</w:t>
      </w:r>
      <w:r w:rsidRPr="00D93E29">
        <w:rPr>
          <w:i/>
        </w:rPr>
        <w:t>Platební mechanismus</w:t>
      </w:r>
      <w:r w:rsidRPr="00D93E29">
        <w:t>)</w:t>
      </w:r>
      <w:r w:rsidR="00F13D5C">
        <w:t xml:space="preserve"> této Smlouvy</w:t>
      </w:r>
      <w:r w:rsidRPr="00D93E29">
        <w:t>.</w:t>
      </w:r>
    </w:p>
    <w:p w14:paraId="42F5CF78" w14:textId="77777777" w:rsidR="00936793" w:rsidRPr="008F1B04" w:rsidRDefault="00936793" w:rsidP="00E63328">
      <w:pPr>
        <w:pStyle w:val="Nadpis1"/>
      </w:pPr>
      <w:bookmarkStart w:id="54" w:name="_Toc159144214"/>
      <w:bookmarkStart w:id="55" w:name="_Toc213223291"/>
      <w:bookmarkStart w:id="56" w:name="_Toc528338477"/>
      <w:bookmarkEnd w:id="53"/>
      <w:r w:rsidRPr="008F1B04">
        <w:t xml:space="preserve">UJIŠTĚNÍ VLASTNÍKEM A INFORMACE POSKYTNUTÉ </w:t>
      </w:r>
      <w:bookmarkEnd w:id="49"/>
      <w:r w:rsidRPr="008F1B04">
        <w:t>VLASTNÍKEM</w:t>
      </w:r>
      <w:bookmarkEnd w:id="54"/>
      <w:bookmarkEnd w:id="55"/>
      <w:bookmarkEnd w:id="56"/>
    </w:p>
    <w:p w14:paraId="6B2515FE" w14:textId="77777777" w:rsidR="00936793" w:rsidRPr="008F1B04" w:rsidRDefault="00936793" w:rsidP="00E63328">
      <w:pPr>
        <w:pStyle w:val="Nadpis2T"/>
      </w:pPr>
      <w:r w:rsidRPr="008F1B04">
        <w:t>Ujištění Vlastník</w:t>
      </w:r>
      <w:r w:rsidR="00FB3173" w:rsidRPr="008F1B04">
        <w:t>a</w:t>
      </w:r>
    </w:p>
    <w:p w14:paraId="08C9A497" w14:textId="77777777" w:rsidR="00936793" w:rsidRPr="008F1B04" w:rsidRDefault="00936793" w:rsidP="00E63328">
      <w:pPr>
        <w:pStyle w:val="Nadpis2B"/>
      </w:pPr>
      <w:r w:rsidRPr="008F1B04">
        <w:t xml:space="preserve">Smluvní </w:t>
      </w:r>
      <w:r w:rsidR="006724A3" w:rsidRPr="008F1B04">
        <w:t>S</w:t>
      </w:r>
      <w:r w:rsidRPr="008F1B04">
        <w:t>trany si jsou vědomy skutečnosti, že pouhá skutečnost, že Vlastník o</w:t>
      </w:r>
      <w:r w:rsidR="005F6AAB" w:rsidRPr="008F1B04">
        <w:t> </w:t>
      </w:r>
      <w:r w:rsidRPr="008F1B04">
        <w:t>jakékoliv záležitosti věděl neznamená, že by Vlastník nesl riziko s takovou záležitostí související. Vědomí</w:t>
      </w:r>
      <w:r w:rsidR="008A269D">
        <w:t xml:space="preserve"> </w:t>
      </w:r>
      <w:r w:rsidRPr="008F1B04">
        <w:t xml:space="preserve">jakékoliv záležitosti neznamená, že </w:t>
      </w:r>
      <w:r w:rsidRPr="00536F80">
        <w:t>Vlastník</w:t>
      </w:r>
      <w:r w:rsidRPr="008F1B04">
        <w:t xml:space="preserve"> nemůže vůči Provozovateli uplatnit jakékoliv nároky.</w:t>
      </w:r>
    </w:p>
    <w:p w14:paraId="3ABBFD50" w14:textId="77777777" w:rsidR="00936793" w:rsidRPr="008F1B04" w:rsidRDefault="00936793" w:rsidP="00E63328">
      <w:pPr>
        <w:pStyle w:val="Nadpis1"/>
      </w:pPr>
      <w:bookmarkStart w:id="57" w:name="_Toc132117324"/>
      <w:bookmarkStart w:id="58" w:name="_Toc159144216"/>
      <w:bookmarkStart w:id="59" w:name="_Toc213223293"/>
      <w:bookmarkStart w:id="60" w:name="_Toc528338478"/>
      <w:r w:rsidRPr="008F1B04">
        <w:t>ZÁSTUPCI SMLUVNÍCH STRAN</w:t>
      </w:r>
      <w:bookmarkEnd w:id="57"/>
      <w:bookmarkEnd w:id="58"/>
      <w:bookmarkEnd w:id="59"/>
      <w:bookmarkEnd w:id="60"/>
    </w:p>
    <w:p w14:paraId="58F1B257" w14:textId="77777777" w:rsidR="00936793" w:rsidRPr="008F1B04" w:rsidRDefault="00936793" w:rsidP="00E63328">
      <w:pPr>
        <w:pStyle w:val="Nadpis2"/>
      </w:pPr>
      <w:bookmarkStart w:id="61" w:name="_Ref132435641"/>
      <w:bookmarkStart w:id="62" w:name="_Ref522027534"/>
      <w:r w:rsidRPr="008F1B04">
        <w:t xml:space="preserve">Zástupce </w:t>
      </w:r>
      <w:bookmarkEnd w:id="61"/>
      <w:r w:rsidRPr="008F1B04">
        <w:t>Vlastníka</w:t>
      </w:r>
      <w:bookmarkEnd w:id="62"/>
    </w:p>
    <w:p w14:paraId="4B5389FF" w14:textId="77777777" w:rsidR="00C91EA9" w:rsidRPr="008F1B04" w:rsidRDefault="00936793" w:rsidP="00E63328">
      <w:pPr>
        <w:pStyle w:val="Nadpis3"/>
      </w:pPr>
      <w:r w:rsidRPr="008F1B04">
        <w:t>Zástupce</w:t>
      </w:r>
      <w:r w:rsidR="00B2688A" w:rsidRPr="008F1B04">
        <w:t>m</w:t>
      </w:r>
      <w:r w:rsidRPr="008F1B04">
        <w:t xml:space="preserve"> Vlastníka je osoba, která je zmocněná zastupovat Vlastníka v</w:t>
      </w:r>
      <w:r w:rsidR="005F6AAB" w:rsidRPr="008F1B04">
        <w:t> </w:t>
      </w:r>
      <w:r w:rsidRPr="008F1B04">
        <w:t>souvislosti s</w:t>
      </w:r>
      <w:r w:rsidR="008F087E" w:rsidRPr="008F1B04">
        <w:t> </w:t>
      </w:r>
      <w:r w:rsidRPr="008F1B04">
        <w:t>realizací práv a povinností Vlastníka vyplývajících z této Smlouvy.</w:t>
      </w:r>
      <w:r w:rsidR="002E6871" w:rsidRPr="008F1B04">
        <w:t xml:space="preserve"> Zástupce Vlastníka však </w:t>
      </w:r>
      <w:r w:rsidR="00392DD7" w:rsidRPr="008F1B04">
        <w:t xml:space="preserve">nemá pravomoci ohledně vzniku, změny či zániku </w:t>
      </w:r>
      <w:r w:rsidR="00892C6D">
        <w:t>práv a </w:t>
      </w:r>
      <w:r w:rsidR="002E6871" w:rsidRPr="008F1B04">
        <w:t>povinnost</w:t>
      </w:r>
      <w:r w:rsidR="00392DD7" w:rsidRPr="008F1B04">
        <w:t>í</w:t>
      </w:r>
      <w:r w:rsidR="002E6871" w:rsidRPr="008F1B04">
        <w:t xml:space="preserve"> obsažen</w:t>
      </w:r>
      <w:r w:rsidR="00392DD7" w:rsidRPr="008F1B04">
        <w:t>ých</w:t>
      </w:r>
      <w:r w:rsidR="002E6871" w:rsidRPr="008F1B04">
        <w:t xml:space="preserve"> v této Smlouvě </w:t>
      </w:r>
      <w:r w:rsidR="0060000B" w:rsidRPr="008F1B04">
        <w:t xml:space="preserve">nebo existujících v souvislosti s touto Smlouvou, </w:t>
      </w:r>
      <w:r w:rsidR="002E6871" w:rsidRPr="008F1B04">
        <w:t>s výjimkou Smluvních Protokolů</w:t>
      </w:r>
      <w:r w:rsidR="00C91EA9" w:rsidRPr="008F1B04">
        <w:t xml:space="preserve">, u nichž je tato možnost </w:t>
      </w:r>
      <w:r w:rsidR="00B2688A" w:rsidRPr="008F1B04">
        <w:t>z</w:t>
      </w:r>
      <w:r w:rsidR="0060000B" w:rsidRPr="008F1B04">
        <w:t xml:space="preserve">ástupce Vlastníka výslovně </w:t>
      </w:r>
      <w:r w:rsidR="00C91EA9" w:rsidRPr="008F1B04">
        <w:t>v této Smlouvě připuštěna.</w:t>
      </w:r>
    </w:p>
    <w:p w14:paraId="5EE1E609" w14:textId="61AD4A96" w:rsidR="00936793" w:rsidRPr="008F1B04" w:rsidRDefault="00936793" w:rsidP="00E63328">
      <w:pPr>
        <w:pStyle w:val="Nadpis3"/>
      </w:pPr>
      <w:r w:rsidRPr="008F1B04">
        <w:t>Zástupcem Vlastníka je</w:t>
      </w:r>
      <w:r w:rsidR="002E6871" w:rsidRPr="008F1B04">
        <w:t xml:space="preserve"> </w:t>
      </w:r>
      <w:r w:rsidR="0050499D">
        <w:t>Ing. Lubor Tomanec</w:t>
      </w:r>
      <w:r w:rsidR="002E6871" w:rsidRPr="008F1B04">
        <w:t xml:space="preserve">, ředitel </w:t>
      </w:r>
      <w:r w:rsidR="0023269B" w:rsidRPr="008F1B04">
        <w:t>Vlastníka</w:t>
      </w:r>
      <w:r w:rsidR="0050499D">
        <w:t xml:space="preserve">; pan Oldřich </w:t>
      </w:r>
      <w:proofErr w:type="spellStart"/>
      <w:r w:rsidR="0050499D">
        <w:t>Zimmel</w:t>
      </w:r>
      <w:proofErr w:type="spellEnd"/>
      <w:r w:rsidR="0050499D">
        <w:t xml:space="preserve">, technický </w:t>
      </w:r>
      <w:proofErr w:type="gramStart"/>
      <w:r w:rsidR="0050499D">
        <w:t xml:space="preserve">náměstek </w:t>
      </w:r>
      <w:r w:rsidRPr="008F1B04">
        <w:t xml:space="preserve"> nebo</w:t>
      </w:r>
      <w:proofErr w:type="gramEnd"/>
      <w:r w:rsidRPr="008F1B04">
        <w:t xml:space="preserve"> jin</w:t>
      </w:r>
      <w:r w:rsidR="003A0C2B">
        <w:t>á osoba, kterou Vlastník určí v </w:t>
      </w:r>
      <w:r w:rsidRPr="008F1B04">
        <w:t>souladu s čl</w:t>
      </w:r>
      <w:r w:rsidR="00AD1240" w:rsidRPr="008F1B04">
        <w:t>.</w:t>
      </w:r>
      <w:r w:rsidR="00892C6D">
        <w:t> </w:t>
      </w:r>
      <w:r w:rsidR="00165DEC" w:rsidRPr="008F1B04">
        <w:fldChar w:fldCharType="begin"/>
      </w:r>
      <w:r w:rsidR="00AD1240" w:rsidRPr="008F1B04">
        <w:instrText xml:space="preserve"> REF _Ref522027782 \r \h </w:instrText>
      </w:r>
      <w:r w:rsidR="00194C4D">
        <w:instrText xml:space="preserve"> \* MERGEFORMAT </w:instrText>
      </w:r>
      <w:r w:rsidR="00165DEC" w:rsidRPr="008F1B04">
        <w:fldChar w:fldCharType="separate"/>
      </w:r>
      <w:r w:rsidR="00CD344D">
        <w:t>9.1.3</w:t>
      </w:r>
      <w:r w:rsidR="00165DEC" w:rsidRPr="008F1B04">
        <w:fldChar w:fldCharType="end"/>
      </w:r>
      <w:r w:rsidR="0054202C" w:rsidRPr="008F1B04">
        <w:t xml:space="preserve"> a </w:t>
      </w:r>
      <w:r w:rsidR="00165DEC" w:rsidRPr="008F1B04">
        <w:fldChar w:fldCharType="begin"/>
      </w:r>
      <w:r w:rsidR="00AD1240" w:rsidRPr="008F1B04">
        <w:instrText xml:space="preserve"> REF _Ref522027790 \r \h </w:instrText>
      </w:r>
      <w:r w:rsidR="00194C4D">
        <w:instrText xml:space="preserve"> \* MERGEFORMAT </w:instrText>
      </w:r>
      <w:r w:rsidR="00165DEC" w:rsidRPr="008F1B04">
        <w:fldChar w:fldCharType="separate"/>
      </w:r>
      <w:r w:rsidR="00CD344D">
        <w:t>9.1.4</w:t>
      </w:r>
      <w:r w:rsidR="00165DEC" w:rsidRPr="008F1B04">
        <w:fldChar w:fldCharType="end"/>
      </w:r>
      <w:r w:rsidR="00586757">
        <w:t xml:space="preserve"> </w:t>
      </w:r>
      <w:r w:rsidR="00CD3D3F" w:rsidRPr="008F1B04">
        <w:t xml:space="preserve">této Smlouvy </w:t>
      </w:r>
      <w:r w:rsidR="0005710E" w:rsidRPr="008F1B04">
        <w:t>místo této osoby</w:t>
      </w:r>
      <w:r w:rsidRPr="008F1B04">
        <w:t xml:space="preserve">. </w:t>
      </w:r>
    </w:p>
    <w:p w14:paraId="1B42BE6A" w14:textId="77777777" w:rsidR="00936793" w:rsidRPr="008F1B04" w:rsidRDefault="00936793" w:rsidP="00E63328">
      <w:pPr>
        <w:pStyle w:val="Nadpis3"/>
      </w:pPr>
      <w:bookmarkStart w:id="63" w:name="_Ref522027782"/>
      <w:r w:rsidRPr="008F1B04">
        <w:t xml:space="preserve">Zástupce Vlastníka je oprávněn zmocnit i jinou osobu, aby zastupovala Vlastníka ve stanoveném rozsahu. Pokud tato Smlouva odkazuje na </w:t>
      </w:r>
      <w:r w:rsidR="00B2688A" w:rsidRPr="008F1B04">
        <w:t>z</w:t>
      </w:r>
      <w:r w:rsidRPr="008F1B04">
        <w:t xml:space="preserve">ástupce Vlastníka, platí </w:t>
      </w:r>
      <w:r w:rsidRPr="008F1B04">
        <w:lastRenderedPageBreak/>
        <w:t xml:space="preserve">tento odkaz i pro osobu zmocněnou </w:t>
      </w:r>
      <w:r w:rsidR="00B2688A" w:rsidRPr="008F1B04">
        <w:t>z</w:t>
      </w:r>
      <w:r w:rsidRPr="008F1B04">
        <w:t>ástupcem Vlastníka.</w:t>
      </w:r>
      <w:bookmarkEnd w:id="63"/>
    </w:p>
    <w:p w14:paraId="6A8FA57F" w14:textId="77777777" w:rsidR="00936793" w:rsidRPr="008F1B04" w:rsidRDefault="00936793" w:rsidP="00E63328">
      <w:pPr>
        <w:pStyle w:val="Nadpis3"/>
      </w:pPr>
      <w:bookmarkStart w:id="64" w:name="_Ref522027790"/>
      <w:r w:rsidRPr="008F1B04">
        <w:t xml:space="preserve">Vlastník je oprávněn kdykoli změnit </w:t>
      </w:r>
      <w:r w:rsidR="00B2688A" w:rsidRPr="008F1B04">
        <w:t>z</w:t>
      </w:r>
      <w:r w:rsidRPr="008F1B04">
        <w:t>ástupce Vlastníka a tato změna je vůči Provozovateli účinná okamžikem, kdy je Provozovateli doručeno oznámení o</w:t>
      </w:r>
      <w:r w:rsidR="005F6AAB" w:rsidRPr="008F1B04">
        <w:t> </w:t>
      </w:r>
      <w:r w:rsidRPr="008F1B04">
        <w:t>této změně.</w:t>
      </w:r>
      <w:r w:rsidR="002D72DC" w:rsidRPr="008F1B04">
        <w:t xml:space="preserve"> Pro vyloučení pochybností Smluvní Strany souhlasí, že změna v osobě </w:t>
      </w:r>
      <w:r w:rsidR="00B2688A" w:rsidRPr="008F1B04">
        <w:t>z</w:t>
      </w:r>
      <w:r w:rsidR="002D72DC" w:rsidRPr="008F1B04">
        <w:t xml:space="preserve">ástupce Vlastníka </w:t>
      </w:r>
      <w:r w:rsidR="00E1307F" w:rsidRPr="008F1B04">
        <w:t>či údajů uvedených v</w:t>
      </w:r>
      <w:r w:rsidR="00AD1240" w:rsidRPr="008F1B04">
        <w:t> </w:t>
      </w:r>
      <w:r w:rsidR="00E1307F" w:rsidRPr="008F1B04">
        <w:t>čl</w:t>
      </w:r>
      <w:r w:rsidR="00AD1240" w:rsidRPr="008F1B04">
        <w:t>.</w:t>
      </w:r>
      <w:r w:rsidR="00892C6D">
        <w:t> </w:t>
      </w:r>
      <w:r w:rsidR="00165DEC" w:rsidRPr="008F1B04">
        <w:fldChar w:fldCharType="begin"/>
      </w:r>
      <w:r w:rsidR="00AD1240" w:rsidRPr="008F1B04">
        <w:instrText xml:space="preserve"> REF _Ref522027809 \r \h </w:instrText>
      </w:r>
      <w:r w:rsidR="00194C4D">
        <w:instrText xml:space="preserve"> \* MERGEFORMAT </w:instrText>
      </w:r>
      <w:r w:rsidR="00165DEC" w:rsidRPr="008F1B04">
        <w:fldChar w:fldCharType="separate"/>
      </w:r>
      <w:r w:rsidR="00CD344D">
        <w:t>9.1.6</w:t>
      </w:r>
      <w:r w:rsidR="00165DEC" w:rsidRPr="008F1B04">
        <w:fldChar w:fldCharType="end"/>
      </w:r>
      <w:r w:rsidR="00E1307F" w:rsidRPr="008F1B04">
        <w:t xml:space="preserve"> této Smlouvy </w:t>
      </w:r>
      <w:r w:rsidR="002D72DC" w:rsidRPr="008F1B04">
        <w:t>se nepovažuje za skutečnost vyvolávající nutnost uzavřít dodatek k této Smlouvě.</w:t>
      </w:r>
      <w:bookmarkEnd w:id="64"/>
    </w:p>
    <w:p w14:paraId="23CCF3CC" w14:textId="77777777" w:rsidR="00936793" w:rsidRPr="008F1B04" w:rsidRDefault="00D00F71" w:rsidP="00E63328">
      <w:pPr>
        <w:pStyle w:val="Nadpis3"/>
      </w:pPr>
      <w:r w:rsidRPr="008F1B04">
        <w:t>J</w:t>
      </w:r>
      <w:r w:rsidR="00936793" w:rsidRPr="008F1B04">
        <w:t xml:space="preserve">ednání nebo pokyny </w:t>
      </w:r>
      <w:r w:rsidR="00B2688A" w:rsidRPr="008F1B04">
        <w:t>z</w:t>
      </w:r>
      <w:r w:rsidR="00936793" w:rsidRPr="008F1B04">
        <w:t xml:space="preserve">ástupce Vlastníka </w:t>
      </w:r>
      <w:r w:rsidRPr="008F1B04">
        <w:t xml:space="preserve">se </w:t>
      </w:r>
      <w:r w:rsidR="00936793" w:rsidRPr="008F1B04">
        <w:t>v</w:t>
      </w:r>
      <w:r w:rsidR="008F087E" w:rsidRPr="008F1B04">
        <w:t> </w:t>
      </w:r>
      <w:r w:rsidR="00936793" w:rsidRPr="008F1B04">
        <w:t xml:space="preserve">rozsahu, v jakém jsou předvídány touto Smlouvou, považují za jednání nebo pokyny Vlastníka a Provozovatel nebo </w:t>
      </w:r>
      <w:r w:rsidR="00B2688A" w:rsidRPr="008F1B04">
        <w:t>z</w:t>
      </w:r>
      <w:r w:rsidR="00936793" w:rsidRPr="008F1B04">
        <w:t>ástupce Provozovatele je povinen podle těchto jednání nebo pokynů postupovat.</w:t>
      </w:r>
    </w:p>
    <w:p w14:paraId="08B199DA" w14:textId="5013494A" w:rsidR="002E6871" w:rsidRPr="008F1B04" w:rsidRDefault="002E6871" w:rsidP="00E63328">
      <w:pPr>
        <w:pStyle w:val="Nadpis3"/>
      </w:pPr>
      <w:bookmarkStart w:id="65" w:name="_Ref522027809"/>
      <w:r w:rsidRPr="008F1B04">
        <w:t xml:space="preserve">Kontaktními údaji </w:t>
      </w:r>
      <w:r w:rsidR="00B2688A" w:rsidRPr="008F1B04">
        <w:t>z</w:t>
      </w:r>
      <w:r w:rsidR="00C91EA9" w:rsidRPr="008F1B04">
        <w:t>ástupc</w:t>
      </w:r>
      <w:r w:rsidR="0050499D">
        <w:t>ů</w:t>
      </w:r>
      <w:r w:rsidR="00C91EA9" w:rsidRPr="008F1B04">
        <w:t xml:space="preserve"> </w:t>
      </w:r>
      <w:r w:rsidRPr="008F1B04">
        <w:t>Vlastníka jsou:</w:t>
      </w:r>
      <w:bookmarkEnd w:id="65"/>
    </w:p>
    <w:p w14:paraId="2067F147" w14:textId="60188FC3" w:rsidR="002E6871" w:rsidRPr="00194C4D" w:rsidRDefault="00B47B0C" w:rsidP="002D14EC">
      <w:pPr>
        <w:pStyle w:val="JKHeadL4"/>
        <w:widowControl w:val="0"/>
        <w:spacing w:before="120" w:after="120" w:line="276" w:lineRule="auto"/>
        <w:ind w:left="2127" w:hanging="709"/>
        <w:contextualSpacing/>
        <w:rPr>
          <w:rFonts w:ascii="Segoe UI" w:hAnsi="Segoe UI" w:cs="Segoe UI"/>
          <w:sz w:val="21"/>
          <w:szCs w:val="21"/>
        </w:rPr>
      </w:pPr>
      <w:r w:rsidRPr="00194C4D">
        <w:rPr>
          <w:rFonts w:ascii="Segoe UI" w:hAnsi="Segoe UI" w:cs="Segoe UI"/>
          <w:sz w:val="21"/>
          <w:szCs w:val="21"/>
        </w:rPr>
        <w:t>jméno:</w:t>
      </w:r>
      <w:r w:rsidRPr="00194C4D">
        <w:rPr>
          <w:rFonts w:ascii="Segoe UI" w:hAnsi="Segoe UI" w:cs="Segoe UI"/>
          <w:sz w:val="21"/>
          <w:szCs w:val="21"/>
        </w:rPr>
        <w:tab/>
      </w:r>
      <w:r w:rsidRPr="00194C4D">
        <w:rPr>
          <w:rFonts w:ascii="Segoe UI" w:hAnsi="Segoe UI" w:cs="Segoe UI"/>
          <w:sz w:val="21"/>
          <w:szCs w:val="21"/>
        </w:rPr>
        <w:tab/>
      </w:r>
      <w:r w:rsidR="00CF0C3C">
        <w:rPr>
          <w:rFonts w:ascii="Segoe UI" w:hAnsi="Segoe UI" w:cs="Segoe UI"/>
          <w:sz w:val="21"/>
          <w:szCs w:val="21"/>
        </w:rPr>
        <w:t>Ing. Lubor Tomanec</w:t>
      </w:r>
    </w:p>
    <w:p w14:paraId="4E9FE34B" w14:textId="77777777" w:rsidR="002E6871" w:rsidRPr="00194C4D" w:rsidRDefault="002E6871" w:rsidP="002D14EC">
      <w:pPr>
        <w:pStyle w:val="JKHeadL4"/>
        <w:widowControl w:val="0"/>
        <w:spacing w:before="120" w:after="120" w:line="276" w:lineRule="auto"/>
        <w:ind w:left="2127" w:hanging="709"/>
        <w:contextualSpacing/>
        <w:rPr>
          <w:rFonts w:ascii="Segoe UI" w:hAnsi="Segoe UI" w:cs="Segoe UI"/>
          <w:sz w:val="21"/>
          <w:szCs w:val="21"/>
        </w:rPr>
      </w:pPr>
      <w:r w:rsidRPr="00194C4D">
        <w:rPr>
          <w:rFonts w:ascii="Segoe UI" w:hAnsi="Segoe UI" w:cs="Segoe UI"/>
          <w:sz w:val="21"/>
          <w:szCs w:val="21"/>
        </w:rPr>
        <w:t xml:space="preserve">funkce: </w:t>
      </w:r>
      <w:r w:rsidR="00C91EA9" w:rsidRPr="00194C4D">
        <w:rPr>
          <w:rFonts w:ascii="Segoe UI" w:hAnsi="Segoe UI" w:cs="Segoe UI"/>
          <w:sz w:val="21"/>
          <w:szCs w:val="21"/>
        </w:rPr>
        <w:tab/>
      </w:r>
      <w:r w:rsidRPr="00194C4D">
        <w:rPr>
          <w:rFonts w:ascii="Segoe UI" w:hAnsi="Segoe UI" w:cs="Segoe UI"/>
          <w:sz w:val="21"/>
          <w:szCs w:val="21"/>
        </w:rPr>
        <w:t>ředitel</w:t>
      </w:r>
    </w:p>
    <w:p w14:paraId="66DF9E6B" w14:textId="07D8869E" w:rsidR="002E6871" w:rsidRPr="00194C4D" w:rsidRDefault="002E6871" w:rsidP="002D14EC">
      <w:pPr>
        <w:pStyle w:val="JKHeadL4"/>
        <w:widowControl w:val="0"/>
        <w:spacing w:before="120" w:after="120" w:line="276" w:lineRule="auto"/>
        <w:ind w:left="2127" w:hanging="709"/>
        <w:contextualSpacing/>
        <w:rPr>
          <w:rFonts w:ascii="Segoe UI" w:hAnsi="Segoe UI" w:cs="Segoe UI"/>
          <w:sz w:val="21"/>
          <w:szCs w:val="21"/>
        </w:rPr>
      </w:pPr>
      <w:r w:rsidRPr="00194C4D">
        <w:rPr>
          <w:rFonts w:ascii="Segoe UI" w:hAnsi="Segoe UI" w:cs="Segoe UI"/>
          <w:sz w:val="21"/>
          <w:szCs w:val="21"/>
        </w:rPr>
        <w:t xml:space="preserve">tel.: </w:t>
      </w:r>
      <w:r w:rsidR="00C91EA9" w:rsidRPr="00194C4D">
        <w:rPr>
          <w:rFonts w:ascii="Segoe UI" w:hAnsi="Segoe UI" w:cs="Segoe UI"/>
          <w:sz w:val="21"/>
          <w:szCs w:val="21"/>
        </w:rPr>
        <w:tab/>
      </w:r>
      <w:r w:rsidR="00B47B0C" w:rsidRPr="00194C4D">
        <w:rPr>
          <w:rFonts w:ascii="Segoe UI" w:hAnsi="Segoe UI" w:cs="Segoe UI"/>
          <w:sz w:val="21"/>
          <w:szCs w:val="21"/>
        </w:rPr>
        <w:tab/>
      </w:r>
      <w:r w:rsidR="00360066">
        <w:rPr>
          <w:rFonts w:ascii="Segoe UI" w:hAnsi="Segoe UI" w:cs="Segoe UI"/>
          <w:sz w:val="21"/>
          <w:szCs w:val="21"/>
        </w:rPr>
        <w:t> </w:t>
      </w:r>
      <w:r w:rsidR="00CF0C3C">
        <w:rPr>
          <w:rFonts w:ascii="Segoe UI" w:hAnsi="Segoe UI" w:cs="Segoe UI"/>
          <w:sz w:val="21"/>
          <w:szCs w:val="21"/>
        </w:rPr>
        <w:t>387 761 560</w:t>
      </w:r>
    </w:p>
    <w:p w14:paraId="2BCD5779" w14:textId="54312653" w:rsidR="002E6871" w:rsidRPr="00194C4D" w:rsidRDefault="002E6871" w:rsidP="002D14EC">
      <w:pPr>
        <w:pStyle w:val="JKHeadL4"/>
        <w:widowControl w:val="0"/>
        <w:spacing w:before="120" w:after="120" w:line="276" w:lineRule="auto"/>
        <w:ind w:left="2127" w:hanging="709"/>
        <w:contextualSpacing/>
        <w:rPr>
          <w:rFonts w:ascii="Segoe UI" w:hAnsi="Segoe UI" w:cs="Segoe UI"/>
          <w:sz w:val="21"/>
          <w:szCs w:val="21"/>
        </w:rPr>
      </w:pPr>
      <w:r w:rsidRPr="00194C4D">
        <w:rPr>
          <w:rFonts w:ascii="Segoe UI" w:hAnsi="Segoe UI" w:cs="Segoe UI"/>
          <w:sz w:val="21"/>
          <w:szCs w:val="21"/>
        </w:rPr>
        <w:t>mobil:</w:t>
      </w:r>
      <w:r w:rsidR="00C91EA9" w:rsidRPr="00194C4D">
        <w:rPr>
          <w:rFonts w:ascii="Segoe UI" w:hAnsi="Segoe UI" w:cs="Segoe UI"/>
          <w:sz w:val="21"/>
          <w:szCs w:val="21"/>
        </w:rPr>
        <w:tab/>
      </w:r>
      <w:r w:rsidR="00B47B0C" w:rsidRPr="00194C4D">
        <w:rPr>
          <w:rFonts w:ascii="Segoe UI" w:hAnsi="Segoe UI" w:cs="Segoe UI"/>
          <w:sz w:val="21"/>
          <w:szCs w:val="21"/>
        </w:rPr>
        <w:tab/>
      </w:r>
      <w:r w:rsidR="00360066">
        <w:rPr>
          <w:rFonts w:ascii="Segoe UI" w:hAnsi="Segoe UI" w:cs="Segoe UI"/>
          <w:sz w:val="21"/>
          <w:szCs w:val="21"/>
        </w:rPr>
        <w:t> </w:t>
      </w:r>
      <w:r w:rsidR="00CF0C3C">
        <w:rPr>
          <w:rFonts w:ascii="Segoe UI" w:hAnsi="Segoe UI" w:cs="Segoe UI"/>
          <w:sz w:val="21"/>
          <w:szCs w:val="21"/>
        </w:rPr>
        <w:t>602 255 130</w:t>
      </w:r>
    </w:p>
    <w:p w14:paraId="7FA1864F" w14:textId="17FB71EF" w:rsidR="002E6871" w:rsidRDefault="002E6871" w:rsidP="002D14EC">
      <w:pPr>
        <w:pStyle w:val="JKHeadL4"/>
        <w:widowControl w:val="0"/>
        <w:spacing w:before="120" w:after="120" w:line="276" w:lineRule="auto"/>
        <w:ind w:left="2127" w:hanging="709"/>
        <w:contextualSpacing/>
        <w:rPr>
          <w:rFonts w:ascii="Segoe UI" w:hAnsi="Segoe UI" w:cs="Segoe UI"/>
          <w:sz w:val="21"/>
          <w:szCs w:val="21"/>
        </w:rPr>
      </w:pPr>
      <w:r w:rsidRPr="00194C4D">
        <w:rPr>
          <w:rFonts w:ascii="Segoe UI" w:hAnsi="Segoe UI" w:cs="Segoe UI"/>
          <w:sz w:val="21"/>
          <w:szCs w:val="21"/>
        </w:rPr>
        <w:t>e-mail:</w:t>
      </w:r>
      <w:r w:rsidR="00194C4D">
        <w:rPr>
          <w:rFonts w:ascii="Segoe UI" w:hAnsi="Segoe UI" w:cs="Segoe UI"/>
          <w:sz w:val="21"/>
          <w:szCs w:val="21"/>
        </w:rPr>
        <w:tab/>
      </w:r>
      <w:r w:rsidRPr="00194C4D">
        <w:rPr>
          <w:rFonts w:ascii="Segoe UI" w:hAnsi="Segoe UI" w:cs="Segoe UI"/>
          <w:sz w:val="21"/>
          <w:szCs w:val="21"/>
        </w:rPr>
        <w:t xml:space="preserve"> </w:t>
      </w:r>
      <w:r w:rsidR="00C91EA9" w:rsidRPr="00194C4D">
        <w:rPr>
          <w:rFonts w:ascii="Segoe UI" w:hAnsi="Segoe UI" w:cs="Segoe UI"/>
          <w:sz w:val="21"/>
          <w:szCs w:val="21"/>
        </w:rPr>
        <w:tab/>
      </w:r>
      <w:hyperlink r:id="rId11" w:history="1">
        <w:r w:rsidR="0050499D" w:rsidRPr="00E74B75">
          <w:rPr>
            <w:rStyle w:val="Hypertextovodkaz"/>
            <w:rFonts w:ascii="Segoe UI" w:hAnsi="Segoe UI" w:cs="Segoe UI"/>
            <w:sz w:val="21"/>
            <w:szCs w:val="21"/>
          </w:rPr>
          <w:t>tomanec@vstab.cz</w:t>
        </w:r>
      </w:hyperlink>
    </w:p>
    <w:p w14:paraId="4364BC3B" w14:textId="77777777" w:rsidR="0050499D" w:rsidRDefault="0050499D" w:rsidP="0050499D">
      <w:pPr>
        <w:pStyle w:val="JKHeadL4"/>
        <w:widowControl w:val="0"/>
        <w:spacing w:before="120" w:after="120" w:line="276" w:lineRule="auto"/>
        <w:ind w:left="2127" w:hanging="709"/>
        <w:contextualSpacing/>
        <w:rPr>
          <w:rFonts w:ascii="Segoe UI" w:hAnsi="Segoe UI" w:cs="Segoe UI"/>
          <w:sz w:val="21"/>
          <w:szCs w:val="21"/>
        </w:rPr>
      </w:pPr>
    </w:p>
    <w:p w14:paraId="093092A1" w14:textId="2C8D4A36" w:rsidR="0050499D" w:rsidRPr="00194C4D" w:rsidRDefault="0050499D" w:rsidP="0050499D">
      <w:pPr>
        <w:pStyle w:val="JKHeadL4"/>
        <w:widowControl w:val="0"/>
        <w:spacing w:before="120" w:after="120" w:line="276" w:lineRule="auto"/>
        <w:ind w:left="2127" w:hanging="709"/>
        <w:contextualSpacing/>
        <w:rPr>
          <w:rFonts w:ascii="Segoe UI" w:hAnsi="Segoe UI" w:cs="Segoe UI"/>
          <w:sz w:val="21"/>
          <w:szCs w:val="21"/>
        </w:rPr>
      </w:pPr>
      <w:r w:rsidRPr="00194C4D">
        <w:rPr>
          <w:rFonts w:ascii="Segoe UI" w:hAnsi="Segoe UI" w:cs="Segoe UI"/>
          <w:sz w:val="21"/>
          <w:szCs w:val="21"/>
        </w:rPr>
        <w:t>jméno:</w:t>
      </w:r>
      <w:r w:rsidRPr="00194C4D">
        <w:rPr>
          <w:rFonts w:ascii="Segoe UI" w:hAnsi="Segoe UI" w:cs="Segoe UI"/>
          <w:sz w:val="21"/>
          <w:szCs w:val="21"/>
        </w:rPr>
        <w:tab/>
      </w:r>
      <w:r w:rsidRPr="00194C4D">
        <w:rPr>
          <w:rFonts w:ascii="Segoe UI" w:hAnsi="Segoe UI" w:cs="Segoe UI"/>
          <w:sz w:val="21"/>
          <w:szCs w:val="21"/>
        </w:rPr>
        <w:tab/>
      </w:r>
      <w:r>
        <w:rPr>
          <w:rFonts w:ascii="Segoe UI" w:hAnsi="Segoe UI" w:cs="Segoe UI"/>
          <w:sz w:val="21"/>
          <w:szCs w:val="21"/>
        </w:rPr>
        <w:t xml:space="preserve">Oldřich </w:t>
      </w:r>
      <w:proofErr w:type="spellStart"/>
      <w:r>
        <w:rPr>
          <w:rFonts w:ascii="Segoe UI" w:hAnsi="Segoe UI" w:cs="Segoe UI"/>
          <w:sz w:val="21"/>
          <w:szCs w:val="21"/>
        </w:rPr>
        <w:t>Zimmel</w:t>
      </w:r>
      <w:proofErr w:type="spellEnd"/>
    </w:p>
    <w:p w14:paraId="2775E3A9" w14:textId="063FC44D" w:rsidR="0050499D" w:rsidRPr="00194C4D" w:rsidRDefault="0050499D" w:rsidP="0050499D">
      <w:pPr>
        <w:pStyle w:val="JKHeadL4"/>
        <w:widowControl w:val="0"/>
        <w:spacing w:before="120" w:after="120" w:line="276" w:lineRule="auto"/>
        <w:ind w:left="2127" w:hanging="709"/>
        <w:contextualSpacing/>
        <w:rPr>
          <w:rFonts w:ascii="Segoe UI" w:hAnsi="Segoe UI" w:cs="Segoe UI"/>
          <w:sz w:val="21"/>
          <w:szCs w:val="21"/>
        </w:rPr>
      </w:pPr>
      <w:r w:rsidRPr="00194C4D">
        <w:rPr>
          <w:rFonts w:ascii="Segoe UI" w:hAnsi="Segoe UI" w:cs="Segoe UI"/>
          <w:sz w:val="21"/>
          <w:szCs w:val="21"/>
        </w:rPr>
        <w:t xml:space="preserve">funkce: </w:t>
      </w:r>
      <w:r w:rsidRPr="00194C4D">
        <w:rPr>
          <w:rFonts w:ascii="Segoe UI" w:hAnsi="Segoe UI" w:cs="Segoe UI"/>
          <w:sz w:val="21"/>
          <w:szCs w:val="21"/>
        </w:rPr>
        <w:tab/>
      </w:r>
      <w:r>
        <w:rPr>
          <w:rFonts w:ascii="Segoe UI" w:hAnsi="Segoe UI" w:cs="Segoe UI"/>
          <w:sz w:val="21"/>
          <w:szCs w:val="21"/>
        </w:rPr>
        <w:t>technický náměstek</w:t>
      </w:r>
    </w:p>
    <w:p w14:paraId="70AB9492" w14:textId="104C0512" w:rsidR="0050499D" w:rsidRPr="00194C4D" w:rsidRDefault="0050499D" w:rsidP="0050499D">
      <w:pPr>
        <w:pStyle w:val="JKHeadL4"/>
        <w:widowControl w:val="0"/>
        <w:spacing w:before="120" w:after="120" w:line="276" w:lineRule="auto"/>
        <w:ind w:left="2127" w:hanging="709"/>
        <w:contextualSpacing/>
        <w:rPr>
          <w:rFonts w:ascii="Segoe UI" w:hAnsi="Segoe UI" w:cs="Segoe UI"/>
          <w:sz w:val="21"/>
          <w:szCs w:val="21"/>
        </w:rPr>
      </w:pPr>
      <w:r w:rsidRPr="00194C4D">
        <w:rPr>
          <w:rFonts w:ascii="Segoe UI" w:hAnsi="Segoe UI" w:cs="Segoe UI"/>
          <w:sz w:val="21"/>
          <w:szCs w:val="21"/>
        </w:rPr>
        <w:t xml:space="preserve">tel.: </w:t>
      </w:r>
      <w:r w:rsidRPr="00194C4D">
        <w:rPr>
          <w:rFonts w:ascii="Segoe UI" w:hAnsi="Segoe UI" w:cs="Segoe UI"/>
          <w:sz w:val="21"/>
          <w:szCs w:val="21"/>
        </w:rPr>
        <w:tab/>
      </w:r>
      <w:r w:rsidRPr="00194C4D">
        <w:rPr>
          <w:rFonts w:ascii="Segoe UI" w:hAnsi="Segoe UI" w:cs="Segoe UI"/>
          <w:sz w:val="21"/>
          <w:szCs w:val="21"/>
        </w:rPr>
        <w:tab/>
      </w:r>
      <w:r>
        <w:rPr>
          <w:rFonts w:ascii="Segoe UI" w:hAnsi="Segoe UI" w:cs="Segoe UI"/>
          <w:sz w:val="21"/>
          <w:szCs w:val="21"/>
        </w:rPr>
        <w:t> 387 761 564</w:t>
      </w:r>
    </w:p>
    <w:p w14:paraId="016F9E81" w14:textId="3FF6917F" w:rsidR="0050499D" w:rsidRPr="00194C4D" w:rsidRDefault="0050499D" w:rsidP="0050499D">
      <w:pPr>
        <w:pStyle w:val="JKHeadL4"/>
        <w:widowControl w:val="0"/>
        <w:spacing w:before="120" w:after="120" w:line="276" w:lineRule="auto"/>
        <w:ind w:left="2127" w:hanging="709"/>
        <w:contextualSpacing/>
        <w:rPr>
          <w:rFonts w:ascii="Segoe UI" w:hAnsi="Segoe UI" w:cs="Segoe UI"/>
          <w:sz w:val="21"/>
          <w:szCs w:val="21"/>
        </w:rPr>
      </w:pPr>
      <w:r w:rsidRPr="00194C4D">
        <w:rPr>
          <w:rFonts w:ascii="Segoe UI" w:hAnsi="Segoe UI" w:cs="Segoe UI"/>
          <w:sz w:val="21"/>
          <w:szCs w:val="21"/>
        </w:rPr>
        <w:t>mobil:</w:t>
      </w:r>
      <w:r w:rsidRPr="00194C4D">
        <w:rPr>
          <w:rFonts w:ascii="Segoe UI" w:hAnsi="Segoe UI" w:cs="Segoe UI"/>
          <w:sz w:val="21"/>
          <w:szCs w:val="21"/>
        </w:rPr>
        <w:tab/>
      </w:r>
      <w:r w:rsidRPr="00194C4D">
        <w:rPr>
          <w:rFonts w:ascii="Segoe UI" w:hAnsi="Segoe UI" w:cs="Segoe UI"/>
          <w:sz w:val="21"/>
          <w:szCs w:val="21"/>
        </w:rPr>
        <w:tab/>
      </w:r>
      <w:r>
        <w:rPr>
          <w:rFonts w:ascii="Segoe UI" w:hAnsi="Segoe UI" w:cs="Segoe UI"/>
          <w:sz w:val="21"/>
          <w:szCs w:val="21"/>
        </w:rPr>
        <w:t> 603 151 640</w:t>
      </w:r>
    </w:p>
    <w:p w14:paraId="322058E9" w14:textId="157E6249" w:rsidR="0050499D" w:rsidRPr="00194C4D" w:rsidRDefault="0050499D" w:rsidP="0050499D">
      <w:pPr>
        <w:pStyle w:val="JKHeadL4"/>
        <w:widowControl w:val="0"/>
        <w:spacing w:before="120" w:after="120" w:line="276" w:lineRule="auto"/>
        <w:ind w:left="2127" w:hanging="709"/>
        <w:contextualSpacing/>
        <w:rPr>
          <w:rFonts w:ascii="Segoe UI" w:hAnsi="Segoe UI" w:cs="Segoe UI"/>
          <w:sz w:val="21"/>
          <w:szCs w:val="21"/>
        </w:rPr>
      </w:pPr>
      <w:r w:rsidRPr="00194C4D">
        <w:rPr>
          <w:rFonts w:ascii="Segoe UI" w:hAnsi="Segoe UI" w:cs="Segoe UI"/>
          <w:sz w:val="21"/>
          <w:szCs w:val="21"/>
        </w:rPr>
        <w:t>e-mail:</w:t>
      </w:r>
      <w:r>
        <w:rPr>
          <w:rFonts w:ascii="Segoe UI" w:hAnsi="Segoe UI" w:cs="Segoe UI"/>
          <w:sz w:val="21"/>
          <w:szCs w:val="21"/>
        </w:rPr>
        <w:tab/>
      </w:r>
      <w:r w:rsidRPr="00194C4D">
        <w:rPr>
          <w:rFonts w:ascii="Segoe UI" w:hAnsi="Segoe UI" w:cs="Segoe UI"/>
          <w:sz w:val="21"/>
          <w:szCs w:val="21"/>
        </w:rPr>
        <w:t xml:space="preserve"> </w:t>
      </w:r>
      <w:r w:rsidRPr="00194C4D">
        <w:rPr>
          <w:rFonts w:ascii="Segoe UI" w:hAnsi="Segoe UI" w:cs="Segoe UI"/>
          <w:sz w:val="21"/>
          <w:szCs w:val="21"/>
        </w:rPr>
        <w:tab/>
      </w:r>
      <w:r>
        <w:rPr>
          <w:rFonts w:ascii="Segoe UI" w:hAnsi="Segoe UI" w:cs="Segoe UI"/>
          <w:sz w:val="21"/>
          <w:szCs w:val="21"/>
        </w:rPr>
        <w:t>zimmel@vstab.cz</w:t>
      </w:r>
    </w:p>
    <w:p w14:paraId="37034127" w14:textId="77777777" w:rsidR="0050499D" w:rsidRPr="00194C4D" w:rsidRDefault="0050499D" w:rsidP="002D14EC">
      <w:pPr>
        <w:pStyle w:val="JKHeadL4"/>
        <w:widowControl w:val="0"/>
        <w:spacing w:before="120" w:after="120" w:line="276" w:lineRule="auto"/>
        <w:ind w:left="2127" w:hanging="709"/>
        <w:contextualSpacing/>
        <w:rPr>
          <w:rFonts w:ascii="Segoe UI" w:hAnsi="Segoe UI" w:cs="Segoe UI"/>
          <w:sz w:val="21"/>
          <w:szCs w:val="21"/>
        </w:rPr>
      </w:pPr>
    </w:p>
    <w:p w14:paraId="72AA7E3B" w14:textId="77777777" w:rsidR="00936793" w:rsidRPr="008F1B04" w:rsidRDefault="00936793" w:rsidP="00E63328">
      <w:pPr>
        <w:pStyle w:val="Nadpis2T"/>
      </w:pPr>
      <w:bookmarkStart w:id="66" w:name="_Ref132435618"/>
      <w:bookmarkStart w:id="67" w:name="_Ref522027545"/>
      <w:r w:rsidRPr="008F1B04">
        <w:t xml:space="preserve">Zástupce </w:t>
      </w:r>
      <w:bookmarkEnd w:id="66"/>
      <w:r w:rsidRPr="008F1B04">
        <w:t>Provozovatele</w:t>
      </w:r>
      <w:bookmarkEnd w:id="67"/>
    </w:p>
    <w:p w14:paraId="11B98F41" w14:textId="77777777" w:rsidR="00936793" w:rsidRPr="008F1B04" w:rsidRDefault="00936793" w:rsidP="00E63328">
      <w:pPr>
        <w:pStyle w:val="Nadpis3"/>
      </w:pPr>
      <w:r w:rsidRPr="008F1B04">
        <w:t>Zástupce</w:t>
      </w:r>
      <w:r w:rsidR="00B2688A" w:rsidRPr="008F1B04">
        <w:t>m</w:t>
      </w:r>
      <w:r w:rsidRPr="008F1B04">
        <w:t xml:space="preserve"> Provozovatele je osoba, která je zmocněná zastupovat Provozovatele v</w:t>
      </w:r>
      <w:r w:rsidR="008F087E" w:rsidRPr="008F1B04">
        <w:t> </w:t>
      </w:r>
      <w:r w:rsidRPr="008F1B04">
        <w:t>souvislosti s realizací práv a povinností Provozovatele vyplývajících z této Smlouvy.</w:t>
      </w:r>
      <w:r w:rsidR="00C91EA9" w:rsidRPr="008F1B04">
        <w:t xml:space="preserve"> Zástupce Provozovatele však nesmí vytvářet, měnit či rušit práva a</w:t>
      </w:r>
      <w:r w:rsidR="005F6AAB" w:rsidRPr="008F1B04">
        <w:t> </w:t>
      </w:r>
      <w:r w:rsidR="00C91EA9" w:rsidRPr="008F1B04">
        <w:t>povinnost</w:t>
      </w:r>
      <w:r w:rsidR="003F1BFA" w:rsidRPr="008F1B04">
        <w:t>i</w:t>
      </w:r>
      <w:r w:rsidR="00C91EA9" w:rsidRPr="008F1B04">
        <w:t xml:space="preserve"> obsažené v této Smlouvě s výjimkou Smluvních Protokolů, u nichž je tato možnost v této Smlouvě připuštěna.</w:t>
      </w:r>
    </w:p>
    <w:p w14:paraId="16B960CC" w14:textId="77777777" w:rsidR="00936793" w:rsidRPr="008F1B04" w:rsidRDefault="00936793" w:rsidP="00E63328">
      <w:pPr>
        <w:pStyle w:val="Nadpis3"/>
      </w:pPr>
      <w:r w:rsidRPr="008F1B04">
        <w:t>Zástupcem Provozovatele je</w:t>
      </w:r>
      <w:r w:rsidR="00916A6E" w:rsidRPr="008F1B04">
        <w:t>………</w:t>
      </w:r>
      <w:proofErr w:type="gramStart"/>
      <w:r w:rsidR="00916A6E" w:rsidRPr="008F1B04">
        <w:t>…….</w:t>
      </w:r>
      <w:proofErr w:type="gramEnd"/>
      <w:r w:rsidR="00916A6E" w:rsidRPr="008F1B04">
        <w:t>. funkce ……</w:t>
      </w:r>
      <w:proofErr w:type="gramStart"/>
      <w:r w:rsidR="00916A6E" w:rsidRPr="008F1B04">
        <w:t>…....</w:t>
      </w:r>
      <w:proofErr w:type="gramEnd"/>
      <w:r w:rsidR="00916A6E" w:rsidRPr="008F1B04">
        <w:t>.</w:t>
      </w:r>
      <w:r w:rsidRPr="008F1B04">
        <w:t>nebo jiná osoba, kterou Provozovatel určí v souladu s tímto čl</w:t>
      </w:r>
      <w:r w:rsidR="00AD1240" w:rsidRPr="008F1B04">
        <w:t>.</w:t>
      </w:r>
      <w:r w:rsidR="00892C6D">
        <w:t> </w:t>
      </w:r>
      <w:r w:rsidR="00165DEC" w:rsidRPr="008F1B04">
        <w:fldChar w:fldCharType="begin"/>
      </w:r>
      <w:r w:rsidR="00AD1240" w:rsidRPr="008F1B04">
        <w:instrText xml:space="preserve"> REF _Ref522027545 \r \h </w:instrText>
      </w:r>
      <w:r w:rsidR="00194C4D">
        <w:instrText xml:space="preserve"> \* MERGEFORMAT </w:instrText>
      </w:r>
      <w:r w:rsidR="00165DEC" w:rsidRPr="008F1B04">
        <w:fldChar w:fldCharType="separate"/>
      </w:r>
      <w:r w:rsidR="00CD344D">
        <w:t>9.2</w:t>
      </w:r>
      <w:r w:rsidR="00165DEC" w:rsidRPr="008F1B04">
        <w:fldChar w:fldCharType="end"/>
      </w:r>
      <w:r w:rsidR="00BF3FB3" w:rsidRPr="008F1B04">
        <w:t xml:space="preserve"> Smlouvy místo této osoby</w:t>
      </w:r>
      <w:r w:rsidRPr="008F1B04">
        <w:t xml:space="preserve">. </w:t>
      </w:r>
    </w:p>
    <w:p w14:paraId="60C31DB7" w14:textId="77777777" w:rsidR="00936793" w:rsidRPr="008F1B04" w:rsidRDefault="00936793" w:rsidP="00E63328">
      <w:pPr>
        <w:pStyle w:val="Nadpis3"/>
      </w:pPr>
      <w:r w:rsidRPr="008F1B04">
        <w:t xml:space="preserve">Provozovatel je oprávněn změnit </w:t>
      </w:r>
      <w:r w:rsidR="00B2688A" w:rsidRPr="008F1B04">
        <w:t>z</w:t>
      </w:r>
      <w:r w:rsidRPr="008F1B04">
        <w:t>ástupce Provozovatele písemným oznámením Vlastníkovi, přičemž tato změna je vůči Vlastníkovi účinná v</w:t>
      </w:r>
      <w:r w:rsidR="005F6AAB" w:rsidRPr="008F1B04">
        <w:t> </w:t>
      </w:r>
      <w:r w:rsidRPr="008F1B04">
        <w:t xml:space="preserve">okamžiku, kdy je Provozovateli doručen písemný souhlas Vlastníka s touto změnou. Udělení souhlasu se změnou </w:t>
      </w:r>
      <w:r w:rsidR="00B2688A" w:rsidRPr="008F1B04">
        <w:t>z</w:t>
      </w:r>
      <w:r w:rsidRPr="008F1B04">
        <w:t>ástupce Provozovatele nesmí Vlastník bezdůvodně odepřít nebo zdržovat.</w:t>
      </w:r>
      <w:r w:rsidR="002D72DC" w:rsidRPr="008F1B04">
        <w:t xml:space="preserve"> Pro vyloučení pochybností Smluvní Strany souhlasí, že změna v osobě </w:t>
      </w:r>
      <w:r w:rsidR="00B2688A" w:rsidRPr="008F1B04">
        <w:t>z</w:t>
      </w:r>
      <w:r w:rsidR="002D72DC" w:rsidRPr="008F1B04">
        <w:t xml:space="preserve">ástupce Provozovatele </w:t>
      </w:r>
      <w:r w:rsidR="00E1307F" w:rsidRPr="008F1B04">
        <w:t>či údajů uvedených v</w:t>
      </w:r>
      <w:r w:rsidR="00AD1240" w:rsidRPr="008F1B04">
        <w:t> </w:t>
      </w:r>
      <w:r w:rsidR="00E1307F" w:rsidRPr="008F1B04">
        <w:t>čl</w:t>
      </w:r>
      <w:r w:rsidR="00AD1240" w:rsidRPr="008F1B04">
        <w:t>.</w:t>
      </w:r>
      <w:r w:rsidR="00194C4D">
        <w:t> </w:t>
      </w:r>
      <w:r w:rsidR="00165DEC" w:rsidRPr="008F1B04">
        <w:fldChar w:fldCharType="begin"/>
      </w:r>
      <w:r w:rsidR="00AD1240" w:rsidRPr="008F1B04">
        <w:instrText xml:space="preserve"> REF _Ref522027850 \r \h </w:instrText>
      </w:r>
      <w:r w:rsidR="00F90599">
        <w:instrText xml:space="preserve"> \* MERGEFORMAT </w:instrText>
      </w:r>
      <w:r w:rsidR="00165DEC" w:rsidRPr="008F1B04">
        <w:fldChar w:fldCharType="separate"/>
      </w:r>
      <w:r w:rsidR="00CD344D">
        <w:t>9.2.5</w:t>
      </w:r>
      <w:r w:rsidR="00165DEC" w:rsidRPr="008F1B04">
        <w:fldChar w:fldCharType="end"/>
      </w:r>
      <w:r w:rsidR="00E1307F" w:rsidRPr="008F1B04">
        <w:t xml:space="preserve"> této Smlouvy </w:t>
      </w:r>
      <w:r w:rsidR="002D72DC" w:rsidRPr="008F1B04">
        <w:t>se nepovažuje za skutečnost vyvolávající nutnost uzavřít dodatek k této Smlouvě.</w:t>
      </w:r>
    </w:p>
    <w:p w14:paraId="3857EABE" w14:textId="77777777" w:rsidR="00936793" w:rsidRPr="008F1B04" w:rsidRDefault="00D00F71" w:rsidP="00E63328">
      <w:pPr>
        <w:pStyle w:val="Nadpis3"/>
      </w:pPr>
      <w:r w:rsidRPr="008F1B04">
        <w:t>V</w:t>
      </w:r>
      <w:r w:rsidR="00936793" w:rsidRPr="008F1B04">
        <w:t xml:space="preserve">eškerá jednání nebo pokyny </w:t>
      </w:r>
      <w:r w:rsidR="00B2688A" w:rsidRPr="008F1B04">
        <w:t>z</w:t>
      </w:r>
      <w:r w:rsidR="00936793" w:rsidRPr="008F1B04">
        <w:t xml:space="preserve">ástupce Provozovatele se považují za jednání nebo pokyny Provozovatele, ledaže Provozovatel předem upozorní Vlastníka, že </w:t>
      </w:r>
      <w:r w:rsidR="00936793" w:rsidRPr="008F1B04">
        <w:lastRenderedPageBreak/>
        <w:t>konkrétní jednání nebo pokyn není jednáním nebo pokynem Provozovatele.</w:t>
      </w:r>
    </w:p>
    <w:p w14:paraId="1FD55F21" w14:textId="77777777" w:rsidR="00C91EA9" w:rsidRPr="008F1B04" w:rsidRDefault="00C91EA9" w:rsidP="00E63328">
      <w:pPr>
        <w:pStyle w:val="Nadpis3"/>
      </w:pPr>
      <w:bookmarkStart w:id="68" w:name="_Ref522027850"/>
      <w:r w:rsidRPr="008F1B04">
        <w:t xml:space="preserve">Kontaktními údaji </w:t>
      </w:r>
      <w:r w:rsidR="00B2688A" w:rsidRPr="008F1B04">
        <w:t>z</w:t>
      </w:r>
      <w:r w:rsidRPr="008F1B04">
        <w:t>ástupce Provozovatele jsou:</w:t>
      </w:r>
      <w:bookmarkEnd w:id="68"/>
    </w:p>
    <w:p w14:paraId="57AF423D" w14:textId="77777777" w:rsidR="000519F7" w:rsidRPr="00194C4D" w:rsidRDefault="00174B8F" w:rsidP="00174B8F">
      <w:pPr>
        <w:pStyle w:val="Stranysmlouvy"/>
        <w:widowControl w:val="0"/>
        <w:numPr>
          <w:ilvl w:val="0"/>
          <w:numId w:val="0"/>
        </w:numPr>
        <w:spacing w:before="120" w:after="120" w:line="276" w:lineRule="auto"/>
        <w:ind w:left="2127" w:hanging="709"/>
        <w:contextualSpacing/>
        <w:rPr>
          <w:rFonts w:ascii="Segoe UI" w:hAnsi="Segoe UI" w:cs="Segoe UI"/>
          <w:sz w:val="21"/>
          <w:szCs w:val="21"/>
        </w:rPr>
      </w:pPr>
      <w:r w:rsidRPr="00194C4D">
        <w:rPr>
          <w:rFonts w:ascii="Segoe UI" w:hAnsi="Segoe UI" w:cs="Segoe UI"/>
          <w:sz w:val="21"/>
          <w:szCs w:val="21"/>
        </w:rPr>
        <w:t>j</w:t>
      </w:r>
      <w:r w:rsidR="00B47B0C" w:rsidRPr="00194C4D">
        <w:rPr>
          <w:rFonts w:ascii="Segoe UI" w:hAnsi="Segoe UI" w:cs="Segoe UI"/>
          <w:sz w:val="21"/>
          <w:szCs w:val="21"/>
        </w:rPr>
        <w:t>méno:</w:t>
      </w:r>
      <w:r w:rsidRPr="00194C4D">
        <w:rPr>
          <w:rFonts w:ascii="Segoe UI" w:hAnsi="Segoe UI" w:cs="Segoe UI"/>
          <w:sz w:val="21"/>
          <w:szCs w:val="21"/>
        </w:rPr>
        <w:tab/>
      </w:r>
      <w:r w:rsidRPr="00194C4D">
        <w:rPr>
          <w:rFonts w:ascii="Segoe UI" w:hAnsi="Segoe UI" w:cs="Segoe UI"/>
          <w:sz w:val="21"/>
          <w:szCs w:val="21"/>
        </w:rPr>
        <w:tab/>
      </w:r>
      <w:r w:rsidR="00BB5200" w:rsidRPr="00194C4D">
        <w:rPr>
          <w:rFonts w:ascii="Segoe UI" w:hAnsi="Segoe UI" w:cs="Segoe UI"/>
          <w:sz w:val="21"/>
          <w:szCs w:val="21"/>
        </w:rPr>
        <w:t>………………………………………………………</w:t>
      </w:r>
    </w:p>
    <w:p w14:paraId="798D0269" w14:textId="77777777" w:rsidR="00174B8F" w:rsidRPr="00194C4D" w:rsidRDefault="000519F7" w:rsidP="00174B8F">
      <w:pPr>
        <w:pStyle w:val="Stranysmlouvy"/>
        <w:widowControl w:val="0"/>
        <w:numPr>
          <w:ilvl w:val="0"/>
          <w:numId w:val="0"/>
        </w:numPr>
        <w:spacing w:before="120" w:after="120" w:line="276" w:lineRule="auto"/>
        <w:ind w:left="2127" w:hanging="709"/>
        <w:contextualSpacing/>
        <w:rPr>
          <w:rFonts w:ascii="Segoe UI" w:hAnsi="Segoe UI" w:cs="Segoe UI"/>
          <w:sz w:val="21"/>
          <w:szCs w:val="21"/>
        </w:rPr>
      </w:pPr>
      <w:r w:rsidRPr="00194C4D">
        <w:rPr>
          <w:rFonts w:ascii="Segoe UI" w:hAnsi="Segoe UI" w:cs="Segoe UI"/>
          <w:sz w:val="21"/>
          <w:szCs w:val="21"/>
        </w:rPr>
        <w:t xml:space="preserve">funkce: </w:t>
      </w:r>
      <w:r w:rsidR="00981FF4" w:rsidRPr="00194C4D">
        <w:rPr>
          <w:rFonts w:ascii="Segoe UI" w:hAnsi="Segoe UI" w:cs="Segoe UI"/>
          <w:sz w:val="21"/>
          <w:szCs w:val="21"/>
        </w:rPr>
        <w:tab/>
      </w:r>
      <w:r w:rsidR="00174B8F" w:rsidRPr="00194C4D">
        <w:rPr>
          <w:rFonts w:ascii="Segoe UI" w:hAnsi="Segoe UI" w:cs="Segoe UI"/>
          <w:sz w:val="21"/>
          <w:szCs w:val="21"/>
        </w:rPr>
        <w:t>………………………………………………………</w:t>
      </w:r>
    </w:p>
    <w:p w14:paraId="31A277B2" w14:textId="77777777" w:rsidR="00174B8F" w:rsidRPr="00194C4D" w:rsidRDefault="000519F7" w:rsidP="00174B8F">
      <w:pPr>
        <w:pStyle w:val="Stranysmlouvy"/>
        <w:widowControl w:val="0"/>
        <w:numPr>
          <w:ilvl w:val="0"/>
          <w:numId w:val="0"/>
        </w:numPr>
        <w:spacing w:before="120" w:after="120" w:line="276" w:lineRule="auto"/>
        <w:ind w:left="2127" w:hanging="709"/>
        <w:contextualSpacing/>
        <w:rPr>
          <w:rFonts w:ascii="Segoe UI" w:hAnsi="Segoe UI" w:cs="Segoe UI"/>
          <w:sz w:val="21"/>
          <w:szCs w:val="21"/>
        </w:rPr>
      </w:pPr>
      <w:r w:rsidRPr="00194C4D">
        <w:rPr>
          <w:rFonts w:ascii="Segoe UI" w:hAnsi="Segoe UI" w:cs="Segoe UI"/>
          <w:sz w:val="21"/>
          <w:szCs w:val="21"/>
        </w:rPr>
        <w:t xml:space="preserve">tel.: </w:t>
      </w:r>
      <w:r w:rsidR="00981FF4" w:rsidRPr="00194C4D">
        <w:rPr>
          <w:rFonts w:ascii="Segoe UI" w:hAnsi="Segoe UI" w:cs="Segoe UI"/>
          <w:sz w:val="21"/>
          <w:szCs w:val="21"/>
        </w:rPr>
        <w:tab/>
      </w:r>
      <w:r w:rsidR="00174B8F" w:rsidRPr="00194C4D">
        <w:rPr>
          <w:rFonts w:ascii="Segoe UI" w:hAnsi="Segoe UI" w:cs="Segoe UI"/>
          <w:sz w:val="21"/>
          <w:szCs w:val="21"/>
        </w:rPr>
        <w:tab/>
        <w:t>………………………………………………………</w:t>
      </w:r>
    </w:p>
    <w:p w14:paraId="40D6C3C0" w14:textId="77777777" w:rsidR="00174B8F" w:rsidRPr="00194C4D" w:rsidRDefault="000519F7" w:rsidP="00174B8F">
      <w:pPr>
        <w:pStyle w:val="Stranysmlouvy"/>
        <w:widowControl w:val="0"/>
        <w:numPr>
          <w:ilvl w:val="0"/>
          <w:numId w:val="0"/>
        </w:numPr>
        <w:spacing w:before="120" w:after="120" w:line="276" w:lineRule="auto"/>
        <w:ind w:left="2127" w:hanging="709"/>
        <w:contextualSpacing/>
        <w:rPr>
          <w:rFonts w:ascii="Segoe UI" w:hAnsi="Segoe UI" w:cs="Segoe UI"/>
          <w:sz w:val="21"/>
          <w:szCs w:val="21"/>
        </w:rPr>
      </w:pPr>
      <w:r w:rsidRPr="00194C4D">
        <w:rPr>
          <w:rFonts w:ascii="Segoe UI" w:hAnsi="Segoe UI" w:cs="Segoe UI"/>
          <w:sz w:val="21"/>
          <w:szCs w:val="21"/>
        </w:rPr>
        <w:t>fax.:</w:t>
      </w:r>
      <w:r w:rsidR="00981FF4" w:rsidRPr="00194C4D">
        <w:rPr>
          <w:rFonts w:ascii="Segoe UI" w:hAnsi="Segoe UI" w:cs="Segoe UI"/>
          <w:sz w:val="21"/>
          <w:szCs w:val="21"/>
        </w:rPr>
        <w:tab/>
      </w:r>
      <w:r w:rsidR="00174B8F" w:rsidRPr="00194C4D">
        <w:rPr>
          <w:rFonts w:ascii="Segoe UI" w:hAnsi="Segoe UI" w:cs="Segoe UI"/>
          <w:sz w:val="21"/>
          <w:szCs w:val="21"/>
        </w:rPr>
        <w:tab/>
        <w:t>………………………………………………………</w:t>
      </w:r>
    </w:p>
    <w:p w14:paraId="0A207FA9" w14:textId="77777777" w:rsidR="000519F7" w:rsidRPr="00194C4D" w:rsidRDefault="000519F7" w:rsidP="001A0B85">
      <w:pPr>
        <w:pStyle w:val="Stranysmlouvy"/>
        <w:widowControl w:val="0"/>
        <w:numPr>
          <w:ilvl w:val="0"/>
          <w:numId w:val="0"/>
        </w:numPr>
        <w:spacing w:before="120" w:after="120" w:line="276" w:lineRule="auto"/>
        <w:ind w:left="2127" w:hanging="709"/>
        <w:contextualSpacing/>
        <w:rPr>
          <w:rFonts w:ascii="Segoe UI" w:hAnsi="Segoe UI" w:cs="Segoe UI"/>
          <w:sz w:val="21"/>
          <w:szCs w:val="21"/>
        </w:rPr>
      </w:pPr>
      <w:r w:rsidRPr="00194C4D">
        <w:rPr>
          <w:rFonts w:ascii="Segoe UI" w:hAnsi="Segoe UI" w:cs="Segoe UI"/>
          <w:sz w:val="21"/>
          <w:szCs w:val="21"/>
        </w:rPr>
        <w:t>mobil:</w:t>
      </w:r>
      <w:r w:rsidR="00174B8F" w:rsidRPr="00194C4D">
        <w:rPr>
          <w:rFonts w:ascii="Segoe UI" w:hAnsi="Segoe UI" w:cs="Segoe UI"/>
          <w:sz w:val="21"/>
          <w:szCs w:val="21"/>
        </w:rPr>
        <w:tab/>
      </w:r>
      <w:r w:rsidR="00981FF4" w:rsidRPr="00194C4D">
        <w:rPr>
          <w:rFonts w:ascii="Segoe UI" w:hAnsi="Segoe UI" w:cs="Segoe UI"/>
          <w:sz w:val="21"/>
          <w:szCs w:val="21"/>
        </w:rPr>
        <w:tab/>
      </w:r>
      <w:r w:rsidR="00BB5200" w:rsidRPr="00194C4D">
        <w:rPr>
          <w:rFonts w:ascii="Segoe UI" w:hAnsi="Segoe UI" w:cs="Segoe UI"/>
          <w:sz w:val="21"/>
          <w:szCs w:val="21"/>
        </w:rPr>
        <w:t>…………………………………………………</w:t>
      </w:r>
      <w:proofErr w:type="gramStart"/>
      <w:r w:rsidR="00BB5200" w:rsidRPr="00194C4D">
        <w:rPr>
          <w:rFonts w:ascii="Segoe UI" w:hAnsi="Segoe UI" w:cs="Segoe UI"/>
          <w:sz w:val="21"/>
          <w:szCs w:val="21"/>
        </w:rPr>
        <w:t>…….</w:t>
      </w:r>
      <w:proofErr w:type="gramEnd"/>
      <w:r w:rsidR="00BB5200" w:rsidRPr="00194C4D">
        <w:rPr>
          <w:rFonts w:ascii="Segoe UI" w:hAnsi="Segoe UI" w:cs="Segoe UI"/>
          <w:sz w:val="21"/>
          <w:szCs w:val="21"/>
        </w:rPr>
        <w:t>.</w:t>
      </w:r>
    </w:p>
    <w:p w14:paraId="1BCE20E2" w14:textId="77777777" w:rsidR="000519F7" w:rsidRPr="00194C4D" w:rsidRDefault="000519F7" w:rsidP="001A0B85">
      <w:pPr>
        <w:pStyle w:val="Stranysmlouvy"/>
        <w:widowControl w:val="0"/>
        <w:numPr>
          <w:ilvl w:val="0"/>
          <w:numId w:val="0"/>
        </w:numPr>
        <w:spacing w:before="120" w:after="120" w:line="276" w:lineRule="auto"/>
        <w:ind w:left="2127" w:hanging="709"/>
        <w:contextualSpacing/>
        <w:rPr>
          <w:rFonts w:ascii="Segoe UI" w:hAnsi="Segoe UI" w:cs="Segoe UI"/>
          <w:sz w:val="21"/>
          <w:szCs w:val="21"/>
        </w:rPr>
      </w:pPr>
      <w:r w:rsidRPr="00194C4D">
        <w:rPr>
          <w:rFonts w:ascii="Segoe UI" w:hAnsi="Segoe UI" w:cs="Segoe UI"/>
          <w:sz w:val="21"/>
          <w:szCs w:val="21"/>
        </w:rPr>
        <w:t xml:space="preserve">e-mail: </w:t>
      </w:r>
      <w:r w:rsidR="00981FF4" w:rsidRPr="00194C4D">
        <w:rPr>
          <w:rFonts w:ascii="Segoe UI" w:hAnsi="Segoe UI" w:cs="Segoe UI"/>
          <w:sz w:val="21"/>
          <w:szCs w:val="21"/>
        </w:rPr>
        <w:tab/>
      </w:r>
      <w:r w:rsidR="00BB5200" w:rsidRPr="00194C4D">
        <w:rPr>
          <w:rFonts w:ascii="Segoe UI" w:hAnsi="Segoe UI" w:cs="Segoe UI"/>
          <w:sz w:val="21"/>
          <w:szCs w:val="21"/>
        </w:rPr>
        <w:t>………………………………………………………</w:t>
      </w:r>
      <w:r w:rsidR="00707995" w:rsidRPr="00194C4D">
        <w:rPr>
          <w:rFonts w:ascii="Segoe UI" w:hAnsi="Segoe UI" w:cs="Segoe UI"/>
          <w:sz w:val="21"/>
          <w:szCs w:val="21"/>
        </w:rPr>
        <w:t>…</w:t>
      </w:r>
    </w:p>
    <w:p w14:paraId="4DD03134" w14:textId="77777777" w:rsidR="00936793" w:rsidRPr="00295BE6" w:rsidRDefault="00FC3FC0" w:rsidP="00E63328">
      <w:pPr>
        <w:pStyle w:val="Nadpis2T"/>
      </w:pPr>
      <w:bookmarkStart w:id="69" w:name="_Ref522091692"/>
      <w:bookmarkStart w:id="70" w:name="_Hlk526784185"/>
      <w:r w:rsidRPr="00295BE6">
        <w:t>S</w:t>
      </w:r>
      <w:r w:rsidR="00936793" w:rsidRPr="00295BE6">
        <w:t>polupráce a komunikace</w:t>
      </w:r>
      <w:bookmarkEnd w:id="69"/>
    </w:p>
    <w:p w14:paraId="46FC6D16" w14:textId="77777777" w:rsidR="007A01C4" w:rsidRDefault="00936793" w:rsidP="00E13382">
      <w:pPr>
        <w:pStyle w:val="Nadpis2B"/>
        <w:spacing w:after="360"/>
      </w:pPr>
      <w:r w:rsidRPr="00295BE6">
        <w:t xml:space="preserve">Při plnění této Smlouvy budou Smluvní </w:t>
      </w:r>
      <w:r w:rsidR="00AC7DEC" w:rsidRPr="00295BE6">
        <w:t>S</w:t>
      </w:r>
      <w:r w:rsidRPr="00295BE6">
        <w:t xml:space="preserve">trany postupovat </w:t>
      </w:r>
      <w:r w:rsidR="006758DF" w:rsidRPr="00295BE6">
        <w:t>podle konzultační a</w:t>
      </w:r>
      <w:r w:rsidR="005F6AAB" w:rsidRPr="00295BE6">
        <w:t> </w:t>
      </w:r>
      <w:r w:rsidR="006758DF" w:rsidRPr="00295BE6">
        <w:t>schvalovací procedury.</w:t>
      </w:r>
      <w:r w:rsidR="008F1B04" w:rsidRPr="00295BE6">
        <w:t xml:space="preserve"> Podrobnosti jsou uvedené v</w:t>
      </w:r>
      <w:r w:rsidR="00D93E29" w:rsidRPr="00295BE6">
        <w:t> Příloze č</w:t>
      </w:r>
      <w:r w:rsidR="00D93E29" w:rsidRPr="00B40557">
        <w:t>. 1</w:t>
      </w:r>
      <w:r w:rsidR="000971F0" w:rsidRPr="00B40557">
        <w:t>3</w:t>
      </w:r>
      <w:r w:rsidR="00892C6D">
        <w:t xml:space="preserve"> </w:t>
      </w:r>
      <w:r w:rsidR="00AA7D97">
        <w:rPr>
          <w:rFonts w:cs="Segoe UI"/>
          <w:i/>
        </w:rPr>
        <w:t>(Podrobnější pravidla komunikace, řešení sporu a liberační události)</w:t>
      </w:r>
      <w:r w:rsidR="00D93E29" w:rsidRPr="00B40557">
        <w:t xml:space="preserve"> této</w:t>
      </w:r>
      <w:r w:rsidR="00D93E29" w:rsidRPr="00295BE6">
        <w:t xml:space="preserve"> Smlouvy.</w:t>
      </w:r>
    </w:p>
    <w:p w14:paraId="269B1FAF" w14:textId="77777777" w:rsidR="00936793" w:rsidRPr="00570D65" w:rsidRDefault="00936793" w:rsidP="00E13382">
      <w:pPr>
        <w:pStyle w:val="ST"/>
        <w:spacing w:before="600"/>
      </w:pPr>
      <w:bookmarkStart w:id="71" w:name="_Toc132117325"/>
      <w:bookmarkStart w:id="72" w:name="_Toc159144217"/>
      <w:bookmarkStart w:id="73" w:name="_Toc213223294"/>
      <w:bookmarkStart w:id="74" w:name="_Toc528338479"/>
      <w:bookmarkEnd w:id="70"/>
      <w:r w:rsidRPr="00570D65">
        <w:t>ČÁST 2:</w:t>
      </w:r>
      <w:r w:rsidRPr="00570D65">
        <w:tab/>
        <w:t>VLASTNICKÁ PRÁVA</w:t>
      </w:r>
      <w:bookmarkEnd w:id="71"/>
      <w:r w:rsidRPr="00570D65">
        <w:t>, Rozsah Vodovodu a Kanalizace A DALŠÍ USTANOVENÍ</w:t>
      </w:r>
      <w:bookmarkEnd w:id="72"/>
      <w:bookmarkEnd w:id="73"/>
      <w:bookmarkEnd w:id="74"/>
    </w:p>
    <w:p w14:paraId="281B3C7D" w14:textId="77777777" w:rsidR="00936793" w:rsidRPr="008F1B04" w:rsidRDefault="00936793" w:rsidP="00E63328">
      <w:pPr>
        <w:pStyle w:val="Nadpis1"/>
      </w:pPr>
      <w:bookmarkStart w:id="75" w:name="_Toc132117326"/>
      <w:bookmarkStart w:id="76" w:name="_Toc159144218"/>
      <w:bookmarkStart w:id="77" w:name="_Toc213223295"/>
      <w:bookmarkStart w:id="78" w:name="_Toc528338480"/>
      <w:r w:rsidRPr="008F1B04">
        <w:t xml:space="preserve">VLASTNICTVÍ </w:t>
      </w:r>
      <w:r w:rsidRPr="00CF3996">
        <w:t>VODOVODU</w:t>
      </w:r>
      <w:r w:rsidRPr="008F1B04">
        <w:t xml:space="preserve"> A KANALIZACE A </w:t>
      </w:r>
      <w:bookmarkEnd w:id="75"/>
      <w:r w:rsidRPr="008F1B04">
        <w:t>JINÝCH VĚCÍ</w:t>
      </w:r>
      <w:bookmarkEnd w:id="76"/>
      <w:bookmarkEnd w:id="77"/>
      <w:bookmarkEnd w:id="78"/>
    </w:p>
    <w:p w14:paraId="37EC5EED" w14:textId="77777777" w:rsidR="00936793" w:rsidRPr="008F1B04" w:rsidRDefault="00936793" w:rsidP="00E63328">
      <w:pPr>
        <w:pStyle w:val="Nadpis2T"/>
      </w:pPr>
      <w:r w:rsidRPr="008F1B04">
        <w:t>Vlastnictví Vlastníka</w:t>
      </w:r>
    </w:p>
    <w:p w14:paraId="020289EF" w14:textId="77777777" w:rsidR="00936793" w:rsidRPr="00295BE6" w:rsidRDefault="00936793" w:rsidP="00E63328">
      <w:pPr>
        <w:pStyle w:val="Nadpis2B"/>
      </w:pPr>
      <w:r w:rsidRPr="00295BE6">
        <w:t>Vlastník je vlastníkem Vodovod</w:t>
      </w:r>
      <w:r w:rsidR="00854267" w:rsidRPr="00295BE6">
        <w:t>ů</w:t>
      </w:r>
      <w:r w:rsidRPr="00295BE6">
        <w:t xml:space="preserve"> a Kanalizac</w:t>
      </w:r>
      <w:r w:rsidR="00854267" w:rsidRPr="00295BE6">
        <w:t>í</w:t>
      </w:r>
      <w:r w:rsidRPr="00295BE6">
        <w:t>.</w:t>
      </w:r>
      <w:r w:rsidR="008A269D">
        <w:t xml:space="preserve"> </w:t>
      </w:r>
      <w:r w:rsidRPr="00295BE6">
        <w:t>Pokud není v této Smlouvě výslovně stanoveno jinak</w:t>
      </w:r>
      <w:r w:rsidR="008A269D">
        <w:t xml:space="preserve"> </w:t>
      </w:r>
      <w:r w:rsidRPr="00295BE6">
        <w:t>zůstávají veškeré věci</w:t>
      </w:r>
      <w:r w:rsidR="00F147CD" w:rsidRPr="00295BE6">
        <w:t>, Pozemky, Stavby, Vodovody a Kanalizace, jakož i jejich součásti a příslušenství,</w:t>
      </w:r>
      <w:r w:rsidRPr="00295BE6">
        <w:t xml:space="preserve"> poskytnuté Vlastníkem za účelem plnění této Smlouvy v jeho </w:t>
      </w:r>
      <w:r w:rsidR="001E4B78" w:rsidRPr="00295BE6">
        <w:t>vlastnictví</w:t>
      </w:r>
      <w:r w:rsidR="004772E3" w:rsidRPr="00295BE6">
        <w:t>.</w:t>
      </w:r>
    </w:p>
    <w:p w14:paraId="36725584" w14:textId="77777777" w:rsidR="00936793" w:rsidRPr="008F1B04" w:rsidRDefault="00936793" w:rsidP="00E63328">
      <w:pPr>
        <w:pStyle w:val="Nadpis2"/>
      </w:pPr>
      <w:r w:rsidRPr="008F1B04">
        <w:t>Vlastnictví Provozovatele</w:t>
      </w:r>
    </w:p>
    <w:p w14:paraId="5B476B91" w14:textId="77777777" w:rsidR="00936793" w:rsidRPr="008F1B04" w:rsidRDefault="00936793" w:rsidP="00E63328">
      <w:pPr>
        <w:pStyle w:val="Nadpis2B"/>
      </w:pPr>
      <w:r w:rsidRPr="008F1B04">
        <w:t xml:space="preserve">Provozovatel je vlastníkem Vybavení Provozovatele. </w:t>
      </w:r>
    </w:p>
    <w:p w14:paraId="5DF67683" w14:textId="77777777" w:rsidR="00936793" w:rsidRPr="008F1B04" w:rsidRDefault="00936793" w:rsidP="00E63328">
      <w:pPr>
        <w:pStyle w:val="Nadpis2"/>
      </w:pPr>
      <w:r w:rsidRPr="008F1B04">
        <w:t>Likvidace nepotřebných věcí</w:t>
      </w:r>
    </w:p>
    <w:p w14:paraId="532D5B73" w14:textId="77777777" w:rsidR="00B2507F" w:rsidRDefault="00B2507F" w:rsidP="00A36043">
      <w:pPr>
        <w:pStyle w:val="Nadpis3"/>
      </w:pPr>
      <w:r w:rsidRPr="00B2507F">
        <w:t>Provozovatel je povinen likvidovat na své provozní náklady (mimo jiné i</w:t>
      </w:r>
      <w:r w:rsidR="00E150DE">
        <w:t> </w:t>
      </w:r>
      <w:r w:rsidRPr="00B2507F">
        <w:t>v</w:t>
      </w:r>
      <w:r w:rsidR="00E150DE">
        <w:t> </w:t>
      </w:r>
      <w:r w:rsidRPr="00B2507F">
        <w:t>rámci nákladů na Opravy nebo Údržbu) veškerý Odpad, který vzniká v</w:t>
      </w:r>
      <w:r w:rsidR="00E150DE">
        <w:t> </w:t>
      </w:r>
      <w:r w:rsidR="00892C6D">
        <w:t>souvislosti s </w:t>
      </w:r>
      <w:r w:rsidRPr="00B2507F">
        <w:t>činností Provozovatele v rámci Provozován</w:t>
      </w:r>
      <w:r w:rsidR="00892C6D">
        <w:t>í Majetku (především Vodovodů a </w:t>
      </w:r>
      <w:r w:rsidRPr="00B2507F">
        <w:t>Kanalizací)</w:t>
      </w:r>
    </w:p>
    <w:p w14:paraId="0E1A3F25" w14:textId="77777777" w:rsidR="00936793" w:rsidRPr="008F1B04" w:rsidRDefault="00B4322E" w:rsidP="00A36043">
      <w:pPr>
        <w:pStyle w:val="Nadpis3"/>
      </w:pPr>
      <w:r w:rsidRPr="008F1B04">
        <w:t xml:space="preserve">Provozovatel je povinen písemně upozornit Vlastníka na skutečnost, že určité </w:t>
      </w:r>
      <w:r w:rsidR="00936793" w:rsidRPr="008F1B04">
        <w:t>vybavení či jeho část</w:t>
      </w:r>
      <w:r w:rsidRPr="008F1B04">
        <w:t>i</w:t>
      </w:r>
      <w:r w:rsidR="00936793" w:rsidRPr="008F1B04">
        <w:t xml:space="preserve"> a stavební součást</w:t>
      </w:r>
      <w:r w:rsidRPr="008F1B04">
        <w:t>i</w:t>
      </w:r>
      <w:r w:rsidR="008A269D">
        <w:t xml:space="preserve"> </w:t>
      </w:r>
      <w:r w:rsidR="00936793" w:rsidRPr="002D5D48">
        <w:t>Vodovodu a</w:t>
      </w:r>
      <w:r w:rsidR="00894358" w:rsidRPr="002D5D48">
        <w:t>/nebo</w:t>
      </w:r>
      <w:r w:rsidR="00936793" w:rsidRPr="008F1B04">
        <w:t xml:space="preserve"> Kanalizace</w:t>
      </w:r>
      <w:r w:rsidR="00165C27" w:rsidRPr="008F1B04">
        <w:t>, včetně příslušenství</w:t>
      </w:r>
      <w:r w:rsidR="008A269D">
        <w:t xml:space="preserve"> </w:t>
      </w:r>
      <w:r w:rsidRPr="008F1B04">
        <w:t>jsou nepotřebné z důvodu jejich opotřebení či poškození a</w:t>
      </w:r>
      <w:r w:rsidR="00E20E6B" w:rsidRPr="008F1B04">
        <w:t> </w:t>
      </w:r>
      <w:r w:rsidRPr="008F1B04">
        <w:t>nav</w:t>
      </w:r>
      <w:r w:rsidR="00351F4B" w:rsidRPr="008F1B04">
        <w:t>rhnout</w:t>
      </w:r>
      <w:r w:rsidRPr="008F1B04">
        <w:t xml:space="preserve"> jejich likvidaci</w:t>
      </w:r>
      <w:r w:rsidR="00514E33" w:rsidRPr="008F1B04">
        <w:t>.</w:t>
      </w:r>
      <w:r w:rsidR="00B2507F">
        <w:t xml:space="preserve"> Podrobnosti jsou uvedené v Příloze č. 6 (</w:t>
      </w:r>
      <w:r w:rsidR="00B2507F" w:rsidRPr="00B2507F">
        <w:rPr>
          <w:i/>
        </w:rPr>
        <w:t>Podrobnější pravidla předávání a převzetí majetku smluvními stranami</w:t>
      </w:r>
      <w:r w:rsidR="00B2507F">
        <w:t>) této Smlouvy.</w:t>
      </w:r>
    </w:p>
    <w:p w14:paraId="1FF5254B" w14:textId="77777777" w:rsidR="00424971" w:rsidRPr="008F1B04" w:rsidRDefault="00424971" w:rsidP="00E63328">
      <w:pPr>
        <w:pStyle w:val="Nadpis2"/>
      </w:pPr>
      <w:r w:rsidRPr="008F1B04">
        <w:t>Změny Majetku</w:t>
      </w:r>
    </w:p>
    <w:p w14:paraId="1AA4603A" w14:textId="77777777" w:rsidR="00D32F0E" w:rsidRDefault="00424971" w:rsidP="00A36043">
      <w:pPr>
        <w:pStyle w:val="Nadpis3"/>
      </w:pPr>
      <w:r w:rsidRPr="008F1B04">
        <w:t xml:space="preserve">Smluvní Strany se zavazují nejméně jedenkrát za </w:t>
      </w:r>
      <w:r w:rsidR="00914EDA" w:rsidRPr="008F1B04">
        <w:t>rok</w:t>
      </w:r>
      <w:r w:rsidRPr="008F1B04">
        <w:t>, vždy k 31.</w:t>
      </w:r>
      <w:r w:rsidR="004A7108" w:rsidRPr="008F1B04">
        <w:t> </w:t>
      </w:r>
      <w:r w:rsidRPr="008F1B04">
        <w:t xml:space="preserve">12. předcházejícího </w:t>
      </w:r>
      <w:r w:rsidR="00914EDA" w:rsidRPr="008F1B04">
        <w:t>kalendářní</w:t>
      </w:r>
      <w:r w:rsidRPr="008F1B04">
        <w:t xml:space="preserve">ho </w:t>
      </w:r>
      <w:r w:rsidR="00914EDA" w:rsidRPr="008F1B04">
        <w:t>roku</w:t>
      </w:r>
      <w:r w:rsidRPr="008F1B04">
        <w:t xml:space="preserve">, aktualizovat </w:t>
      </w:r>
      <w:r w:rsidR="002125AE" w:rsidRPr="008F1B04">
        <w:t>Přílo</w:t>
      </w:r>
      <w:r w:rsidR="00372E4B" w:rsidRPr="008F1B04">
        <w:t>hu</w:t>
      </w:r>
      <w:r w:rsidR="002125AE" w:rsidRPr="008F1B04">
        <w:t xml:space="preserve"> č. </w:t>
      </w:r>
      <w:r w:rsidR="00EC2104" w:rsidRPr="008F1B04">
        <w:t>2</w:t>
      </w:r>
      <w:r w:rsidR="002125AE" w:rsidRPr="008F1B04">
        <w:t xml:space="preserve"> a Přílo</w:t>
      </w:r>
      <w:r w:rsidR="00372E4B" w:rsidRPr="008F1B04">
        <w:t>hu</w:t>
      </w:r>
      <w:r w:rsidR="002125AE" w:rsidRPr="008F1B04">
        <w:t xml:space="preserve"> č. </w:t>
      </w:r>
      <w:r w:rsidR="00EC2104" w:rsidRPr="008F1B04">
        <w:t>3</w:t>
      </w:r>
      <w:r w:rsidR="00892C6D">
        <w:t xml:space="preserve"> </w:t>
      </w:r>
      <w:r w:rsidRPr="008F1B04">
        <w:t>ke</w:t>
      </w:r>
      <w:r w:rsidR="00892C6D">
        <w:t> </w:t>
      </w:r>
      <w:r w:rsidRPr="008F1B04">
        <w:t xml:space="preserve">Smlouvě, a to </w:t>
      </w:r>
      <w:r w:rsidR="00D56FC9">
        <w:t>dle čl. 68</w:t>
      </w:r>
      <w:r w:rsidRPr="008F1B04">
        <w:t xml:space="preserve"> této Smlouv</w:t>
      </w:r>
      <w:r w:rsidR="00D56FC9">
        <w:t>y</w:t>
      </w:r>
      <w:r w:rsidR="00A2371A">
        <w:t>, pokud se změní rozsah některé z těchto příloh</w:t>
      </w:r>
      <w:r w:rsidR="005C605B" w:rsidRPr="008F1B04">
        <w:t xml:space="preserve">; aktualizace musí být </w:t>
      </w:r>
      <w:r w:rsidR="005C605B" w:rsidRPr="008F1B04">
        <w:lastRenderedPageBreak/>
        <w:t>provedena nejpozději do 28. 2. následujícího kalendářního roku.</w:t>
      </w:r>
    </w:p>
    <w:p w14:paraId="2F0C4A77" w14:textId="30BF161D" w:rsidR="002125AE" w:rsidRDefault="00CE02EA" w:rsidP="00A36043">
      <w:pPr>
        <w:pStyle w:val="Nadpis3"/>
      </w:pPr>
      <w:r w:rsidRPr="008F1B04">
        <w:t>Smluvní Strany souhlasí, že v období po Dni Účinnosti do Dne Zahájení Provozování zkontrolují</w:t>
      </w:r>
      <w:r w:rsidR="001F3A27" w:rsidRPr="008F1B04">
        <w:t>,</w:t>
      </w:r>
      <w:r w:rsidRPr="008F1B04">
        <w:t xml:space="preserve"> zda Příloh</w:t>
      </w:r>
      <w:r w:rsidR="00B60B13" w:rsidRPr="008F1B04">
        <w:t>a</w:t>
      </w:r>
      <w:r w:rsidRPr="008F1B04">
        <w:t xml:space="preserve"> č. </w:t>
      </w:r>
      <w:r w:rsidR="00DF590B" w:rsidRPr="008F1B04">
        <w:t>2</w:t>
      </w:r>
      <w:r w:rsidRPr="008F1B04">
        <w:t xml:space="preserve"> a Příloh</w:t>
      </w:r>
      <w:r w:rsidR="00B60B13" w:rsidRPr="008F1B04">
        <w:t>a</w:t>
      </w:r>
      <w:r w:rsidRPr="008F1B04">
        <w:t xml:space="preserve"> č.</w:t>
      </w:r>
      <w:r w:rsidR="005F6AAB" w:rsidRPr="008F1B04">
        <w:t> </w:t>
      </w:r>
      <w:r w:rsidR="00DF590B" w:rsidRPr="008F1B04">
        <w:t>3</w:t>
      </w:r>
      <w:r w:rsidR="00892C6D">
        <w:t xml:space="preserve"> </w:t>
      </w:r>
      <w:r w:rsidRPr="008F1B04">
        <w:t>ke Smlouvě odpovídají skutečnosti a zachytí v těchto přílohách aktualizaci obsahu těchto příloh ke Dni Zahájení Provozování.</w:t>
      </w:r>
    </w:p>
    <w:p w14:paraId="2DC01600" w14:textId="725D06B6" w:rsidR="00ED781A" w:rsidRPr="00262C0A" w:rsidRDefault="00ED781A" w:rsidP="00262C0A">
      <w:pPr>
        <w:pStyle w:val="Nadpis3"/>
      </w:pPr>
      <w:r w:rsidRPr="00262C0A">
        <w:t xml:space="preserve">Předmětem této Smlouvy se stane i takový </w:t>
      </w:r>
      <w:proofErr w:type="gramStart"/>
      <w:r w:rsidRPr="00262C0A">
        <w:t>Majetek</w:t>
      </w:r>
      <w:proofErr w:type="gramEnd"/>
      <w:r w:rsidRPr="00262C0A">
        <w:t xml:space="preserve"> k němuž Vlastník nabude vlastnické právo a jež tvoří s Majetkem, který je předmětem této Smlouvy technicky, provozně a ekonomicky nedílný celek. Za předpokladu souladu rozšíření této Smlouvy o tento Majetek s právem veřejného zadávání a pravidly OPŽP se takový majetek stane předmětem této Smlouvy dnem, kdy jej Vlastník protokolárně předá Provozovateli na základě podepsaného Zápisu o zařazení, jehož obsah a forma je určena Vlastníkem. </w:t>
      </w:r>
      <w:r w:rsidR="00F82BD0" w:rsidRPr="00262C0A">
        <w:t>Vzor Zápisu o zařazení bude předán Provozovateli spolu s dokumentaci související s Provozováním Majetku</w:t>
      </w:r>
      <w:r w:rsidR="00262C0A" w:rsidRPr="00262C0A">
        <w:t xml:space="preserve"> dle čl. 1.4.2 Přílohy č. 6 ke Smlouvě</w:t>
      </w:r>
    </w:p>
    <w:p w14:paraId="05919652" w14:textId="77777777" w:rsidR="00936793" w:rsidRPr="008F1B04" w:rsidRDefault="00936793" w:rsidP="00E63328">
      <w:pPr>
        <w:pStyle w:val="Nadpis1"/>
      </w:pPr>
      <w:bookmarkStart w:id="79" w:name="_Toc159144219"/>
      <w:bookmarkStart w:id="80" w:name="_Toc213223296"/>
      <w:bookmarkStart w:id="81" w:name="_Toc528338481"/>
      <w:r w:rsidRPr="008F1B04">
        <w:t>rozšíření či přeložení Vodovodu a Kanalizace</w:t>
      </w:r>
      <w:bookmarkEnd w:id="79"/>
      <w:bookmarkEnd w:id="80"/>
      <w:bookmarkEnd w:id="81"/>
    </w:p>
    <w:p w14:paraId="3D406829" w14:textId="77777777" w:rsidR="00936793" w:rsidRPr="008F1B04" w:rsidRDefault="00936793" w:rsidP="00E63328">
      <w:pPr>
        <w:pStyle w:val="Nadpis2"/>
      </w:pPr>
      <w:r w:rsidRPr="008F1B04">
        <w:t>Rozšíření Vodovodu a Kanalizace</w:t>
      </w:r>
    </w:p>
    <w:p w14:paraId="6AE8B25A" w14:textId="77777777" w:rsidR="00936793" w:rsidRPr="008F1B04" w:rsidRDefault="00936793" w:rsidP="00A36043">
      <w:pPr>
        <w:pStyle w:val="Nadpis3"/>
      </w:pPr>
      <w:r w:rsidRPr="008F1B04">
        <w:t>Provozovatel</w:t>
      </w:r>
      <w:r w:rsidR="00892C6D">
        <w:t xml:space="preserve"> </w:t>
      </w:r>
      <w:r w:rsidRPr="008F1B04">
        <w:t xml:space="preserve">je </w:t>
      </w:r>
      <w:r w:rsidRPr="002D5D48">
        <w:t>povinen umožnit, aby se na Vodovod a</w:t>
      </w:r>
      <w:r w:rsidR="00894358" w:rsidRPr="002D5D48">
        <w:t>/nebo</w:t>
      </w:r>
      <w:r w:rsidRPr="002D5D48">
        <w:t xml:space="preserve"> Kanalizaci napojily vodovod a</w:t>
      </w:r>
      <w:r w:rsidR="00E85641" w:rsidRPr="002D5D48">
        <w:t>/nebo</w:t>
      </w:r>
      <w:r w:rsidRPr="002D5D48">
        <w:t xml:space="preserve"> kanalizace</w:t>
      </w:r>
      <w:r w:rsidRPr="008F1B04">
        <w:t xml:space="preserve"> jiného vlastníka, pokud to umožňují kapacitní a další technické požadavky.</w:t>
      </w:r>
    </w:p>
    <w:p w14:paraId="7C0F0F24" w14:textId="77777777" w:rsidR="00936793" w:rsidRPr="008F1B04" w:rsidRDefault="003C24E3" w:rsidP="00A36043">
      <w:pPr>
        <w:pStyle w:val="Nadpis3"/>
      </w:pPr>
      <w:r w:rsidRPr="008F1B04">
        <w:t xml:space="preserve">Provozovatel je povinen zajistit na své náklady </w:t>
      </w:r>
      <w:r w:rsidR="000A7B05" w:rsidRPr="008F1B04">
        <w:t>O</w:t>
      </w:r>
      <w:r w:rsidRPr="008F1B04">
        <w:t xml:space="preserve">pravy a </w:t>
      </w:r>
      <w:r w:rsidR="000A7B05" w:rsidRPr="008F1B04">
        <w:t>Ú</w:t>
      </w:r>
      <w:r w:rsidRPr="008F1B04">
        <w:t>držbu vodovodních přípojek vztahujících se k Vodovodu a kanalizačn</w:t>
      </w:r>
      <w:r w:rsidR="00892C6D">
        <w:t>ích přípojek vztahujících se ke </w:t>
      </w:r>
      <w:r w:rsidRPr="008F1B04">
        <w:t xml:space="preserve">Kanalizaci, uložených v </w:t>
      </w:r>
      <w:r w:rsidR="0061531A" w:rsidRPr="008F1B04">
        <w:t>p</w:t>
      </w:r>
      <w:r w:rsidRPr="008F1B04">
        <w:t>ozemcích, které tvoří veřejné prostranství</w:t>
      </w:r>
      <w:r w:rsidR="007E46B0" w:rsidRPr="008F1B04">
        <w:t>,</w:t>
      </w:r>
      <w:r w:rsidRPr="008F1B04">
        <w:t xml:space="preserve"> a to zejména tak, aby v případě vodovodních přípojek nemo</w:t>
      </w:r>
      <w:r w:rsidR="00892C6D">
        <w:t>hlo dojít ke znečištění vody ve </w:t>
      </w:r>
      <w:r w:rsidRPr="008F1B04">
        <w:t>Vodovodu; a</w:t>
      </w:r>
      <w:r w:rsidR="008F087E" w:rsidRPr="008F1B04">
        <w:t> </w:t>
      </w:r>
      <w:r w:rsidRPr="008F1B04">
        <w:t>v případě kanalizačních pří</w:t>
      </w:r>
      <w:r w:rsidR="00892C6D">
        <w:t>pojek byla přípojka vodotěsná a </w:t>
      </w:r>
      <w:r w:rsidR="000A7B05" w:rsidRPr="008F1B04">
        <w:t xml:space="preserve">provedena </w:t>
      </w:r>
      <w:r w:rsidRPr="008F1B04">
        <w:t>tak, aby nedošlo ke zmenšení průtočného profilu stoky, do které je zaústěna</w:t>
      </w:r>
      <w:r w:rsidR="000B1F55" w:rsidRPr="008F1B04">
        <w:t>.</w:t>
      </w:r>
    </w:p>
    <w:p w14:paraId="68C4E05F" w14:textId="77777777" w:rsidR="00936793" w:rsidRPr="008F1B04" w:rsidRDefault="00936793" w:rsidP="00E63328">
      <w:pPr>
        <w:pStyle w:val="Nadpis2"/>
      </w:pPr>
      <w:r w:rsidRPr="008F1B04">
        <w:t>Přeložení Vodovodu a Kanalizace</w:t>
      </w:r>
    </w:p>
    <w:p w14:paraId="63E085EF" w14:textId="77777777" w:rsidR="00936793" w:rsidRPr="008F1B04" w:rsidRDefault="00936793" w:rsidP="00A36043">
      <w:pPr>
        <w:pStyle w:val="Nadpis3"/>
      </w:pPr>
      <w:r w:rsidRPr="008F1B04">
        <w:t xml:space="preserve">Vlastník je oprávněn udílet souhlas s </w:t>
      </w:r>
      <w:r w:rsidR="000B011C" w:rsidRPr="008F1B04">
        <w:t>p</w:t>
      </w:r>
      <w:r w:rsidRPr="008F1B04">
        <w:t>řeložkou Vodovodu a</w:t>
      </w:r>
      <w:r w:rsidR="00E85641" w:rsidRPr="008F1B04">
        <w:t>/nebo</w:t>
      </w:r>
      <w:r w:rsidRPr="008F1B04">
        <w:t xml:space="preserve"> Kanalizace, ovšem za předpokladu, že žádost o souhlas Vlastníka s </w:t>
      </w:r>
      <w:r w:rsidR="00B07986" w:rsidRPr="008F1B04">
        <w:t>p</w:t>
      </w:r>
      <w:r w:rsidRPr="008F1B04">
        <w:t>řeložkou Vodovodu a</w:t>
      </w:r>
      <w:r w:rsidR="00E85641" w:rsidRPr="008F1B04">
        <w:t>/nebo</w:t>
      </w:r>
      <w:r w:rsidRPr="008F1B04">
        <w:t xml:space="preserve"> Kanalizace doručená Vlastníkovi stavebníkem </w:t>
      </w:r>
      <w:r w:rsidR="00B07986" w:rsidRPr="008F1B04">
        <w:t>p</w:t>
      </w:r>
      <w:r w:rsidRPr="008F1B04">
        <w:t>řeložky Vodovodu a</w:t>
      </w:r>
      <w:r w:rsidR="00E85641" w:rsidRPr="008F1B04">
        <w:t>/nebo</w:t>
      </w:r>
      <w:r w:rsidRPr="008F1B04">
        <w:t xml:space="preserve"> Kanalizace obsahuje stanovisko Provozovatele.</w:t>
      </w:r>
      <w:r w:rsidR="006971AE" w:rsidRPr="008F1B04">
        <w:t xml:space="preserve"> Toto se nedotýká jiných práv Vlastníka dle </w:t>
      </w:r>
      <w:proofErr w:type="spellStart"/>
      <w:r w:rsidR="006971AE" w:rsidRPr="008F1B04">
        <w:t>Z</w:t>
      </w:r>
      <w:r w:rsidR="008A209A" w:rsidRPr="008F1B04">
        <w:t>o</w:t>
      </w:r>
      <w:r w:rsidR="006971AE" w:rsidRPr="008F1B04">
        <w:t>VaK</w:t>
      </w:r>
      <w:proofErr w:type="spellEnd"/>
      <w:r w:rsidR="006971AE" w:rsidRPr="008F1B04">
        <w:t xml:space="preserve"> a této Smlouvy.</w:t>
      </w:r>
    </w:p>
    <w:p w14:paraId="377F1178" w14:textId="77777777" w:rsidR="00936793" w:rsidRPr="008F1B04" w:rsidRDefault="00936793" w:rsidP="00A36043">
      <w:pPr>
        <w:pStyle w:val="Nadpis3"/>
      </w:pPr>
      <w:r w:rsidRPr="008F1B04">
        <w:t xml:space="preserve">Provozovatel je povinen sdělit písemně stavebníkovi </w:t>
      </w:r>
      <w:r w:rsidR="00B07986" w:rsidRPr="008F1B04">
        <w:t>p</w:t>
      </w:r>
      <w:r w:rsidRPr="008F1B04">
        <w:t>řeložky Vodovodu a</w:t>
      </w:r>
      <w:r w:rsidR="00B07986" w:rsidRPr="008F1B04">
        <w:t>/nebo</w:t>
      </w:r>
      <w:r w:rsidRPr="008F1B04">
        <w:t xml:space="preserve"> Kanalizace své stanovisko k navrhované </w:t>
      </w:r>
      <w:r w:rsidR="00516832" w:rsidRPr="008F1B04">
        <w:t xml:space="preserve">přeložce </w:t>
      </w:r>
      <w:r w:rsidR="000A70BA" w:rsidRPr="008F1B04">
        <w:t>Vodovodu a</w:t>
      </w:r>
      <w:r w:rsidR="00B07986" w:rsidRPr="008F1B04">
        <w:t>/nebo</w:t>
      </w:r>
      <w:r w:rsidR="000A70BA" w:rsidRPr="008F1B04">
        <w:t xml:space="preserve"> Kanalizace</w:t>
      </w:r>
      <w:r w:rsidR="00892C6D">
        <w:t>, a </w:t>
      </w:r>
      <w:r w:rsidRPr="008F1B04">
        <w:t xml:space="preserve">to nejpozději do 30 (slovy: třiceti) dnů ode </w:t>
      </w:r>
      <w:r w:rsidR="00892C6D">
        <w:t>dne, kdy je žádost stavebníka o </w:t>
      </w:r>
      <w:r w:rsidRPr="008F1B04">
        <w:t>stanovisko doručena Provozovateli.</w:t>
      </w:r>
    </w:p>
    <w:p w14:paraId="20CDF4CC" w14:textId="77777777" w:rsidR="00BC2656" w:rsidRPr="000E37F3" w:rsidRDefault="00BC2656" w:rsidP="00A36043">
      <w:pPr>
        <w:pStyle w:val="Nadpis3"/>
      </w:pPr>
      <w:r w:rsidRPr="00102918">
        <w:t xml:space="preserve">Smluvní Strany </w:t>
      </w:r>
      <w:r w:rsidR="009F2B75" w:rsidRPr="00102918">
        <w:t>berou na vědomí</w:t>
      </w:r>
      <w:r w:rsidRPr="00102918">
        <w:t>, že</w:t>
      </w:r>
      <w:r w:rsidR="00892C6D">
        <w:t xml:space="preserve"> </w:t>
      </w:r>
      <w:r w:rsidR="006A3EB2" w:rsidRPr="00102918">
        <w:t>vlastnictví Vodovodu a</w:t>
      </w:r>
      <w:r w:rsidR="00E85641" w:rsidRPr="00102918">
        <w:t>/nebo</w:t>
      </w:r>
      <w:r w:rsidR="00892C6D">
        <w:t xml:space="preserve"> Kanalizace se po </w:t>
      </w:r>
      <w:r w:rsidR="006A3EB2" w:rsidRPr="00102918">
        <w:t xml:space="preserve">provedení </w:t>
      </w:r>
      <w:r w:rsidR="00B07986" w:rsidRPr="00102918">
        <w:t>p</w:t>
      </w:r>
      <w:r w:rsidR="006A3EB2" w:rsidRPr="00102918">
        <w:t>řeložky Vodovodu a</w:t>
      </w:r>
      <w:r w:rsidR="00E85641" w:rsidRPr="00494D90">
        <w:t>/nebo</w:t>
      </w:r>
      <w:r w:rsidR="006A3EB2" w:rsidRPr="00494D90">
        <w:t xml:space="preserve"> Kanalizace nemění; a</w:t>
      </w:r>
      <w:r w:rsidR="00892C6D">
        <w:t> </w:t>
      </w:r>
      <w:r w:rsidR="00B07986" w:rsidRPr="009B7773">
        <w:t>p</w:t>
      </w:r>
      <w:r w:rsidRPr="009B7773">
        <w:t>řeložku Vodovodu a</w:t>
      </w:r>
      <w:r w:rsidR="00E85641" w:rsidRPr="00500F86">
        <w:t>/nebo</w:t>
      </w:r>
      <w:r w:rsidRPr="00500F86">
        <w:t xml:space="preserve"> Kanalizace zajišťuje na vlastní náklad stavebník </w:t>
      </w:r>
      <w:r w:rsidR="00B07986" w:rsidRPr="006F4D99">
        <w:t>p</w:t>
      </w:r>
      <w:r w:rsidRPr="006F4D99">
        <w:t>řeložky Vodovodu a</w:t>
      </w:r>
      <w:r w:rsidR="00E85641" w:rsidRPr="006F4D99">
        <w:t>/nebo</w:t>
      </w:r>
      <w:r w:rsidRPr="006F4D99">
        <w:t xml:space="preserve"> Kanalizace, pokud nestanoví </w:t>
      </w:r>
      <w:r w:rsidR="00E85641" w:rsidRPr="006F4D99">
        <w:t xml:space="preserve">Závazné Předpisy </w:t>
      </w:r>
      <w:r w:rsidRPr="006F4D99">
        <w:t>jinak</w:t>
      </w:r>
      <w:r w:rsidR="00B07986" w:rsidRPr="000E37F3">
        <w:t>, případně není-li dohodnuto mezi stavebníkem a Vlastníkem jinak.</w:t>
      </w:r>
    </w:p>
    <w:p w14:paraId="18350589" w14:textId="77777777" w:rsidR="00936793" w:rsidRPr="008F1B04" w:rsidRDefault="00936793" w:rsidP="00E63328">
      <w:pPr>
        <w:pStyle w:val="Nadpis1"/>
      </w:pPr>
      <w:bookmarkStart w:id="82" w:name="_Toc159144220"/>
      <w:bookmarkStart w:id="83" w:name="_Toc213223297"/>
      <w:bookmarkStart w:id="84" w:name="_Toc528338482"/>
      <w:r w:rsidRPr="008F1B04">
        <w:lastRenderedPageBreak/>
        <w:t>Přístup k Vodovodu a</w:t>
      </w:r>
      <w:r w:rsidR="00DE6C27" w:rsidRPr="008F1B04">
        <w:t>/nebo</w:t>
      </w:r>
      <w:r w:rsidRPr="008F1B04">
        <w:t xml:space="preserve"> Kanalizaci a jej</w:t>
      </w:r>
      <w:r w:rsidR="003F2A83" w:rsidRPr="008F1B04">
        <w:t>i</w:t>
      </w:r>
      <w:r w:rsidRPr="008F1B04">
        <w:t>ch užívání</w:t>
      </w:r>
      <w:bookmarkEnd w:id="82"/>
      <w:bookmarkEnd w:id="83"/>
      <w:bookmarkEnd w:id="84"/>
    </w:p>
    <w:p w14:paraId="452220ED" w14:textId="77777777" w:rsidR="00936793" w:rsidRPr="008F1B04" w:rsidRDefault="00936793" w:rsidP="00A36043">
      <w:pPr>
        <w:pStyle w:val="Nadpis2T"/>
      </w:pPr>
      <w:r w:rsidRPr="008F1B04">
        <w:t>Přístup k Vodovodu a</w:t>
      </w:r>
      <w:r w:rsidR="00DE6C27" w:rsidRPr="008F1B04">
        <w:t>/nebo</w:t>
      </w:r>
      <w:r w:rsidRPr="008F1B04">
        <w:t xml:space="preserve"> Kanalizaci</w:t>
      </w:r>
    </w:p>
    <w:p w14:paraId="4955FADD" w14:textId="77777777" w:rsidR="00936793" w:rsidRPr="008F1B04" w:rsidRDefault="00936793" w:rsidP="00A36043">
      <w:pPr>
        <w:pStyle w:val="Nadpis3"/>
      </w:pPr>
      <w:r w:rsidRPr="008F1B04">
        <w:t xml:space="preserve">V průběhu </w:t>
      </w:r>
      <w:r w:rsidR="007E1CEE" w:rsidRPr="008F1B04">
        <w:t xml:space="preserve">Doby Provozování </w:t>
      </w:r>
      <w:r w:rsidR="008226F1" w:rsidRPr="008F1B04">
        <w:t>je</w:t>
      </w:r>
      <w:r w:rsidRPr="008F1B04">
        <w:t xml:space="preserve"> Provozovatel </w:t>
      </w:r>
      <w:r w:rsidR="008226F1" w:rsidRPr="008F1B04">
        <w:t>oprávněn za účelem plnění povinností spojených s Provozováním Vodovod</w:t>
      </w:r>
      <w:r w:rsidR="00BF025A">
        <w:t>u a/nebo Kanalizace vstupovat a </w:t>
      </w:r>
      <w:r w:rsidR="008226F1" w:rsidRPr="008F1B04">
        <w:t>vj</w:t>
      </w:r>
      <w:r w:rsidR="00A36043">
        <w:t>íždět na příjezdné, průjezdné a </w:t>
      </w:r>
      <w:r w:rsidR="008226F1" w:rsidRPr="008F1B04">
        <w:t>Vodovodem a/nebo Kanalizací přímo dotčené cizí pozemky. Je povinen tak činit způsobem, který co nejméně zatěžuje vlastníky přímo dotčených cizích pozemků, stanoveným v</w:t>
      </w:r>
      <w:r w:rsidR="001C0B8B" w:rsidRPr="008F1B04">
        <w:t xml:space="preserve"> ustanovení </w:t>
      </w:r>
      <w:r w:rsidR="008226F1" w:rsidRPr="008F1B04">
        <w:t xml:space="preserve">§ 7 </w:t>
      </w:r>
      <w:proofErr w:type="spellStart"/>
      <w:r w:rsidR="008226F1" w:rsidRPr="008F1B04">
        <w:t>ZoVaK</w:t>
      </w:r>
      <w:proofErr w:type="spellEnd"/>
      <w:r w:rsidR="008226F1" w:rsidRPr="008F1B04">
        <w:t>.</w:t>
      </w:r>
    </w:p>
    <w:p w14:paraId="0285D72A" w14:textId="77777777" w:rsidR="00A42307" w:rsidRPr="008F1B04" w:rsidRDefault="001C0B8B" w:rsidP="00A36043">
      <w:pPr>
        <w:pStyle w:val="Nadpis3"/>
      </w:pPr>
      <w:r w:rsidRPr="008F1B04">
        <w:t xml:space="preserve">Provozovatel je na základě pověření Vlastníka oprávněn umísťovat na cizí pozemek nebo stavbu tabulky vyznačující polohu Vodovodu a/nebo Kanalizace v souladu s ustanovením § 7 </w:t>
      </w:r>
      <w:proofErr w:type="spellStart"/>
      <w:r w:rsidRPr="008F1B04">
        <w:t>ZoVaK</w:t>
      </w:r>
      <w:proofErr w:type="spellEnd"/>
      <w:r w:rsidRPr="008F1B04">
        <w:t>.</w:t>
      </w:r>
      <w:bookmarkStart w:id="85" w:name="_Ref223250915"/>
    </w:p>
    <w:bookmarkEnd w:id="85"/>
    <w:p w14:paraId="639C28CB" w14:textId="77777777" w:rsidR="00936793" w:rsidRPr="008F1B04" w:rsidRDefault="00936793" w:rsidP="00A36043">
      <w:pPr>
        <w:pStyle w:val="Nadpis2T"/>
      </w:pPr>
      <w:r w:rsidRPr="008F1B04">
        <w:t>Zásah do Vodovodu a</w:t>
      </w:r>
      <w:r w:rsidR="00DE6C27" w:rsidRPr="008F1B04">
        <w:t>/nebo</w:t>
      </w:r>
      <w:r w:rsidRPr="008F1B04">
        <w:t xml:space="preserve"> Kanalizace</w:t>
      </w:r>
    </w:p>
    <w:p w14:paraId="78D5D8F9" w14:textId="6862E1D7" w:rsidR="006F35D0" w:rsidRPr="008F1B04" w:rsidRDefault="00936793" w:rsidP="00E63328">
      <w:pPr>
        <w:pStyle w:val="Nadpis2B"/>
      </w:pPr>
      <w:r w:rsidRPr="008F1B04">
        <w:t>Provozovatel je oprávněn provést zásah do Vodovodu a</w:t>
      </w:r>
      <w:r w:rsidR="00C8651D" w:rsidRPr="008F1B04">
        <w:t>/nebo</w:t>
      </w:r>
      <w:r w:rsidRPr="008F1B04">
        <w:t xml:space="preserve"> Kanalizace</w:t>
      </w:r>
      <w:r w:rsidR="00C50861" w:rsidRPr="008F1B04">
        <w:t xml:space="preserve"> v souladu se</w:t>
      </w:r>
      <w:r w:rsidR="00BF025A">
        <w:t> </w:t>
      </w:r>
      <w:r w:rsidR="00C50861" w:rsidRPr="008F1B04">
        <w:t>Smlouvou</w:t>
      </w:r>
      <w:r w:rsidR="00A42307" w:rsidRPr="008F1B04">
        <w:t xml:space="preserve"> a Závaznými Předpisy</w:t>
      </w:r>
      <w:r w:rsidR="006F35D0" w:rsidRPr="008F1B04">
        <w:t>.</w:t>
      </w:r>
      <w:r w:rsidR="000A7B05" w:rsidRPr="008F1B04">
        <w:t xml:space="preserve"> Provozovatel je povinen požádat o předběžný </w:t>
      </w:r>
      <w:r w:rsidR="006B3503" w:rsidRPr="008F1B04">
        <w:t xml:space="preserve">písemný </w:t>
      </w:r>
      <w:r w:rsidR="000A7B05" w:rsidRPr="008F1B04">
        <w:t xml:space="preserve">souhlas Vlastníka k provedení zásahu do Vodovodu </w:t>
      </w:r>
      <w:r w:rsidR="0056095E" w:rsidRPr="008F1B04">
        <w:t>a/</w:t>
      </w:r>
      <w:r w:rsidR="00BF025A">
        <w:t>nebo Kanalizace, pokud na </w:t>
      </w:r>
      <w:r w:rsidR="000A7B05" w:rsidRPr="008F1B04">
        <w:t>základě odborného uvážení Provozovatele může mít zásah charakter Technického Zhodnocení. Bez souhlasu Vlastníka je Provozovatel oprá</w:t>
      </w:r>
      <w:r w:rsidR="00BF025A">
        <w:t>vněn realizovat takový zásah do </w:t>
      </w:r>
      <w:r w:rsidR="000A7B05" w:rsidRPr="008F1B04">
        <w:t>Vodovodu a</w:t>
      </w:r>
      <w:r w:rsidR="0056095E" w:rsidRPr="008F1B04">
        <w:t>/nebo</w:t>
      </w:r>
      <w:r w:rsidR="000A7B05" w:rsidRPr="008F1B04">
        <w:t xml:space="preserve"> Kanalizace pouze v případě, že je nutné zásah realizovat bezodkladně </w:t>
      </w:r>
      <w:r w:rsidR="004F4003" w:rsidRPr="008F1B04">
        <w:t xml:space="preserve">(nejpozději do 5 (slovy: pěti) pracovních dnů) </w:t>
      </w:r>
      <w:r w:rsidR="000A7B05" w:rsidRPr="008F1B04">
        <w:t>s ohledem na zajištění provozuschopnosti. V tomto případě je povinen Provozovatel o</w:t>
      </w:r>
      <w:r w:rsidR="0056095E" w:rsidRPr="008F1B04">
        <w:t> </w:t>
      </w:r>
      <w:r w:rsidR="000A7B05" w:rsidRPr="008F1B04">
        <w:t xml:space="preserve">tom </w:t>
      </w:r>
      <w:r w:rsidR="00370F33">
        <w:t xml:space="preserve">předem bezodkladně </w:t>
      </w:r>
      <w:r w:rsidR="000A7B05" w:rsidRPr="008F1B04">
        <w:t>informovat Vlastníka včetně zdůvodnění nezbytnosti zásahu provedeného bez souhlasu Vlastníka</w:t>
      </w:r>
      <w:r w:rsidR="004F4003" w:rsidRPr="008F1B04">
        <w:t xml:space="preserve"> a návrhu na finanční vyrovnání</w:t>
      </w:r>
      <w:r w:rsidR="000A7B05" w:rsidRPr="008F1B04">
        <w:t>.</w:t>
      </w:r>
    </w:p>
    <w:p w14:paraId="3EF1C883" w14:textId="77777777" w:rsidR="00936793" w:rsidRPr="008F1B04" w:rsidRDefault="00936793" w:rsidP="00A36043">
      <w:pPr>
        <w:pStyle w:val="Nadpis2T"/>
      </w:pPr>
      <w:bookmarkStart w:id="86" w:name="_Toc132117335"/>
      <w:r w:rsidRPr="008F1B04">
        <w:t>Přístup k Vodovodu a</w:t>
      </w:r>
      <w:r w:rsidR="00D10C0B" w:rsidRPr="008F1B04">
        <w:t>/nebo</w:t>
      </w:r>
      <w:r w:rsidRPr="008F1B04">
        <w:t xml:space="preserve"> Kanalizaci </w:t>
      </w:r>
      <w:r w:rsidR="003C34BE" w:rsidRPr="008F1B04">
        <w:t>za účelem</w:t>
      </w:r>
      <w:r w:rsidRPr="008F1B04">
        <w:t xml:space="preserve"> kontroly</w:t>
      </w:r>
    </w:p>
    <w:p w14:paraId="5CA60D66" w14:textId="77D8AA1F" w:rsidR="00936793" w:rsidRPr="008F1B04" w:rsidRDefault="00782B64" w:rsidP="00E63328">
      <w:pPr>
        <w:pStyle w:val="Nadpis2B"/>
      </w:pPr>
      <w:r>
        <w:t xml:space="preserve">Vlastník je oprávněn provádět kontrolu stavu Majetku a kontrolu plnění povinností Provozovatele z této Smlouvy. </w:t>
      </w:r>
      <w:r w:rsidR="00936793" w:rsidRPr="008F1B04">
        <w:t>Vlastník i Provozovatel jsou povinni umožnit přístup k Vodovodu a</w:t>
      </w:r>
      <w:r w:rsidR="00D10C0B" w:rsidRPr="008F1B04">
        <w:t>/nebo</w:t>
      </w:r>
      <w:r w:rsidR="00936793" w:rsidRPr="008F1B04">
        <w:t xml:space="preserve"> Kanalizaci osobám, které jsou oprávněny provádět kontrolu jejich kvalitního a plynulého </w:t>
      </w:r>
      <w:r w:rsidR="00C8651D" w:rsidRPr="008F1B04">
        <w:t>P</w:t>
      </w:r>
      <w:r w:rsidR="00936793" w:rsidRPr="008F1B04">
        <w:t>rovozování a jejich technickéh</w:t>
      </w:r>
      <w:r w:rsidR="00A8348E" w:rsidRPr="008F1B04">
        <w:t>o stavu a zajistit plnění</w:t>
      </w:r>
      <w:r w:rsidR="00936793" w:rsidRPr="008F1B04">
        <w:t xml:space="preserve"> opatření </w:t>
      </w:r>
      <w:r w:rsidR="00A8348E" w:rsidRPr="008F1B04">
        <w:t>z provedené kontroly</w:t>
      </w:r>
      <w:r>
        <w:t>, výlučně však v době a způsobem, který nenaruší bezpečnost Provozování.</w:t>
      </w:r>
      <w:r w:rsidR="0024494A">
        <w:t xml:space="preserve"> Provozovatel je povinen předat Vlastníkovi </w:t>
      </w:r>
      <w:r w:rsidR="00450E71">
        <w:t>klíče, případně jeden univerzální klíč, pro zajištění přístupu Vlastníka do všech prostor součástí Majetku Vodovodů a Kanalizací.</w:t>
      </w:r>
    </w:p>
    <w:p w14:paraId="695CEAA7" w14:textId="77777777" w:rsidR="00936793" w:rsidRPr="008F1B04" w:rsidRDefault="00936793" w:rsidP="00570D65">
      <w:pPr>
        <w:pStyle w:val="ST"/>
      </w:pPr>
      <w:bookmarkStart w:id="87" w:name="_Toc159144221"/>
      <w:bookmarkStart w:id="88" w:name="_Toc213223298"/>
      <w:bookmarkStart w:id="89" w:name="_Toc528338483"/>
      <w:r w:rsidRPr="008F1B04">
        <w:t>ČÁST 3:</w:t>
      </w:r>
      <w:r w:rsidRPr="008F1B04">
        <w:tab/>
        <w:t>P</w:t>
      </w:r>
      <w:r w:rsidR="00991A43" w:rsidRPr="008F1B04">
        <w:t>rovozování</w:t>
      </w:r>
      <w:bookmarkEnd w:id="86"/>
      <w:bookmarkEnd w:id="87"/>
      <w:r w:rsidR="00287780" w:rsidRPr="008F1B04">
        <w:t xml:space="preserve"> vodovodů a kanalizací</w:t>
      </w:r>
      <w:bookmarkEnd w:id="88"/>
      <w:bookmarkEnd w:id="89"/>
    </w:p>
    <w:p w14:paraId="2CA2F863" w14:textId="77777777" w:rsidR="00936793" w:rsidRPr="008F1B04" w:rsidRDefault="00465480" w:rsidP="00E63328">
      <w:pPr>
        <w:pStyle w:val="Nadpis1"/>
      </w:pPr>
      <w:bookmarkStart w:id="90" w:name="_Toc159144222"/>
      <w:bookmarkStart w:id="91" w:name="_Toc213223299"/>
      <w:bookmarkStart w:id="92" w:name="_Toc528338484"/>
      <w:r w:rsidRPr="008F1B04">
        <w:t xml:space="preserve">OBECNÉ VYMEZENÍ </w:t>
      </w:r>
      <w:r w:rsidR="00936793" w:rsidRPr="008F1B04">
        <w:t>KVALIT</w:t>
      </w:r>
      <w:r w:rsidRPr="008F1B04">
        <w:t>Y</w:t>
      </w:r>
      <w:r w:rsidR="00F402BA">
        <w:t xml:space="preserve"> </w:t>
      </w:r>
      <w:r w:rsidRPr="008F1B04">
        <w:t>PROVOZOVÁNÍ</w:t>
      </w:r>
      <w:bookmarkEnd w:id="90"/>
      <w:bookmarkEnd w:id="91"/>
      <w:bookmarkEnd w:id="92"/>
    </w:p>
    <w:p w14:paraId="031FC124" w14:textId="77777777" w:rsidR="00936793" w:rsidRPr="000575A8" w:rsidRDefault="00936793" w:rsidP="00E63328">
      <w:pPr>
        <w:pStyle w:val="Nadpis2"/>
      </w:pPr>
      <w:bookmarkStart w:id="93" w:name="_Ref157573653"/>
      <w:bookmarkStart w:id="94" w:name="_Hlk526519374"/>
      <w:r w:rsidRPr="000575A8">
        <w:t xml:space="preserve">Kvalita </w:t>
      </w:r>
      <w:r w:rsidR="00967188" w:rsidRPr="000575A8">
        <w:t>Provozování Vodovodů a Kanalizací, povinnosti Provozovatele</w:t>
      </w:r>
      <w:bookmarkEnd w:id="93"/>
    </w:p>
    <w:p w14:paraId="74412704" w14:textId="77777777" w:rsidR="00936793" w:rsidRPr="008F1B04" w:rsidRDefault="00967188" w:rsidP="00A36043">
      <w:pPr>
        <w:pStyle w:val="Nadpis3"/>
      </w:pPr>
      <w:bookmarkStart w:id="95" w:name="_Ref158025102"/>
      <w:r w:rsidRPr="008F1B04">
        <w:t>Provozovatel se zavazuje v Době Provozování Provozovat Vodovody a</w:t>
      </w:r>
      <w:r w:rsidR="005F6AAB" w:rsidRPr="008F1B04">
        <w:t> </w:t>
      </w:r>
      <w:r w:rsidR="0085627E" w:rsidRPr="008F1B04">
        <w:t xml:space="preserve">Kanalizace </w:t>
      </w:r>
      <w:r w:rsidRPr="008F1B04">
        <w:t xml:space="preserve">v souladu s/se: </w:t>
      </w:r>
      <w:bookmarkEnd w:id="95"/>
    </w:p>
    <w:p w14:paraId="0282B35A" w14:textId="77777777" w:rsidR="00936793" w:rsidRPr="008F1B04" w:rsidRDefault="00936793" w:rsidP="001C2B67">
      <w:pPr>
        <w:pStyle w:val="Nadpis4"/>
      </w:pPr>
      <w:r w:rsidRPr="008F1B04">
        <w:t xml:space="preserve">Závaznými </w:t>
      </w:r>
      <w:r w:rsidR="00104257" w:rsidRPr="008F1B04">
        <w:t>P</w:t>
      </w:r>
      <w:r w:rsidR="00AD4F47" w:rsidRPr="008F1B04">
        <w:t>ředpisy</w:t>
      </w:r>
      <w:r w:rsidR="002B1AD7">
        <w:t>;</w:t>
      </w:r>
    </w:p>
    <w:p w14:paraId="6B2747A7" w14:textId="45029639" w:rsidR="00936793" w:rsidRPr="008F1B04" w:rsidRDefault="00674936" w:rsidP="001C2B67">
      <w:pPr>
        <w:pStyle w:val="Nadpis4"/>
      </w:pPr>
      <w:r>
        <w:t>V</w:t>
      </w:r>
      <w:r w:rsidR="00104257" w:rsidRPr="008F1B04">
        <w:t xml:space="preserve">ýkonovými ukazateli uvedenými v Příloze č. </w:t>
      </w:r>
      <w:r w:rsidR="00DC0DBB" w:rsidRPr="008F1B04">
        <w:t>4</w:t>
      </w:r>
      <w:r w:rsidR="00104257" w:rsidRPr="008F1B04">
        <w:t xml:space="preserve"> (</w:t>
      </w:r>
      <w:r w:rsidR="007B536F" w:rsidRPr="008F1B04">
        <w:rPr>
          <w:i/>
        </w:rPr>
        <w:t>Výkonové ukazatele</w:t>
      </w:r>
      <w:r w:rsidR="00104257" w:rsidRPr="008F1B04">
        <w:t>) k této Smlouvě;</w:t>
      </w:r>
    </w:p>
    <w:p w14:paraId="5CF4C835" w14:textId="09D4BEC7" w:rsidR="00936793" w:rsidRDefault="00936793" w:rsidP="001C2B67">
      <w:pPr>
        <w:pStyle w:val="Nadpis4"/>
      </w:pPr>
      <w:r w:rsidRPr="008F1B04">
        <w:t xml:space="preserve">Zavedenou </w:t>
      </w:r>
      <w:r w:rsidR="00104257" w:rsidRPr="008F1B04">
        <w:t>O</w:t>
      </w:r>
      <w:r w:rsidR="00AD4F47" w:rsidRPr="008F1B04">
        <w:t xml:space="preserve">dbornou </w:t>
      </w:r>
      <w:r w:rsidR="00104257" w:rsidRPr="008F1B04">
        <w:t>P</w:t>
      </w:r>
      <w:r w:rsidR="00AD4F47" w:rsidRPr="008F1B04">
        <w:t>raxí</w:t>
      </w:r>
      <w:r w:rsidR="00674936">
        <w:t>,</w:t>
      </w:r>
      <w:r w:rsidR="00967188" w:rsidRPr="008F1B04">
        <w:t xml:space="preserve"> a</w:t>
      </w:r>
    </w:p>
    <w:p w14:paraId="66DF3C1A" w14:textId="1E4BC024" w:rsidR="00674936" w:rsidRDefault="00674936" w:rsidP="00674936">
      <w:pPr>
        <w:pStyle w:val="Nadpis4"/>
      </w:pPr>
      <w:r>
        <w:lastRenderedPageBreak/>
        <w:t>Systémem řízení jakosti.</w:t>
      </w:r>
    </w:p>
    <w:bookmarkEnd w:id="94"/>
    <w:p w14:paraId="7359F43C" w14:textId="17FA0031" w:rsidR="00936793" w:rsidRPr="008F1B04" w:rsidRDefault="00674936" w:rsidP="00A36043">
      <w:pPr>
        <w:pStyle w:val="Nadpis3"/>
      </w:pPr>
      <w:r>
        <w:t>Z</w:t>
      </w:r>
      <w:r w:rsidR="00936793" w:rsidRPr="008F1B04">
        <w:t xml:space="preserve">ajistit, aby </w:t>
      </w:r>
      <w:r w:rsidR="00104257" w:rsidRPr="008F1B04">
        <w:t>Základní S</w:t>
      </w:r>
      <w:r w:rsidR="00AD4F47" w:rsidRPr="008F1B04">
        <w:t>lužby</w:t>
      </w:r>
      <w:r w:rsidR="00394C61" w:rsidRPr="008F1B04">
        <w:t xml:space="preserve"> a </w:t>
      </w:r>
      <w:r w:rsidR="00177094" w:rsidRPr="008F1B04">
        <w:t xml:space="preserve">Služba </w:t>
      </w:r>
      <w:r w:rsidR="00394C61" w:rsidRPr="008F1B04">
        <w:t xml:space="preserve">Zneškodňování </w:t>
      </w:r>
      <w:r w:rsidR="00804D71">
        <w:t>Odpadních Vod na </w:t>
      </w:r>
      <w:r w:rsidR="00177094" w:rsidRPr="008F1B04">
        <w:t xml:space="preserve">Individuálním Základě </w:t>
      </w:r>
      <w:r w:rsidR="00104257" w:rsidRPr="008F1B04">
        <w:t xml:space="preserve">byly </w:t>
      </w:r>
      <w:r w:rsidR="009A369F" w:rsidRPr="008F1B04">
        <w:t xml:space="preserve">poskytovány </w:t>
      </w:r>
      <w:r w:rsidR="00936793" w:rsidRPr="008F1B04">
        <w:t>řádně kvalifikova</w:t>
      </w:r>
      <w:r w:rsidR="009A369F" w:rsidRPr="008F1B04">
        <w:t>nými a vyškolenými Pracovníky.</w:t>
      </w:r>
    </w:p>
    <w:p w14:paraId="5CFB891F" w14:textId="77777777" w:rsidR="00F47039" w:rsidRPr="008F1B04" w:rsidRDefault="00936793" w:rsidP="00E63328">
      <w:pPr>
        <w:pStyle w:val="Nadpis2"/>
      </w:pPr>
      <w:r w:rsidRPr="008F1B04">
        <w:t xml:space="preserve">Bezpečnost práce a bezpečnost při poskytování </w:t>
      </w:r>
      <w:r w:rsidR="00177094" w:rsidRPr="008F1B04">
        <w:t>Základních Služeb</w:t>
      </w:r>
      <w:r w:rsidR="00445F7D" w:rsidRPr="008F1B04">
        <w:t xml:space="preserve"> a</w:t>
      </w:r>
      <w:r w:rsidR="00F47039" w:rsidRPr="008F1B04">
        <w:t xml:space="preserve"> Služby</w:t>
      </w:r>
      <w:r w:rsidR="00005470">
        <w:t xml:space="preserve"> </w:t>
      </w:r>
      <w:r w:rsidR="00445F7D" w:rsidRPr="008F1B04">
        <w:t xml:space="preserve">Zneškodňování </w:t>
      </w:r>
      <w:r w:rsidR="00F47039" w:rsidRPr="008F1B04">
        <w:t>Odpadních Vod na Individuálním Základě</w:t>
      </w:r>
    </w:p>
    <w:p w14:paraId="38C856AF" w14:textId="77777777" w:rsidR="00936793" w:rsidRPr="008F1B04" w:rsidRDefault="00936793" w:rsidP="00A36043">
      <w:pPr>
        <w:pStyle w:val="Nadpis3"/>
      </w:pPr>
      <w:r w:rsidRPr="008F1B04">
        <w:t xml:space="preserve">Provozovatel je povinen zajistit, aby byly dodržovány Závazné </w:t>
      </w:r>
      <w:r w:rsidR="00F47039" w:rsidRPr="008F1B04">
        <w:t>P</w:t>
      </w:r>
      <w:r w:rsidR="00AD4F47" w:rsidRPr="008F1B04">
        <w:t xml:space="preserve">ředpisy </w:t>
      </w:r>
      <w:r w:rsidRPr="008F1B04">
        <w:t xml:space="preserve">upravující bezpečnost práce a bezpečnost při poskytování </w:t>
      </w:r>
      <w:r w:rsidR="00F47039" w:rsidRPr="008F1B04">
        <w:t>Základních Služeb</w:t>
      </w:r>
      <w:r w:rsidR="00445F7D" w:rsidRPr="008F1B04">
        <w:t xml:space="preserve"> a</w:t>
      </w:r>
      <w:r w:rsidR="000939A5" w:rsidRPr="008F1B04">
        <w:t> </w:t>
      </w:r>
      <w:r w:rsidR="00F47039" w:rsidRPr="008F1B04">
        <w:t xml:space="preserve">Služby </w:t>
      </w:r>
      <w:r w:rsidR="00445F7D" w:rsidRPr="008F1B04">
        <w:t xml:space="preserve">Zneškodňování </w:t>
      </w:r>
      <w:r w:rsidR="00F47039" w:rsidRPr="008F1B04">
        <w:t>Odpadních Vod na Individuálním Základě</w:t>
      </w:r>
      <w:r w:rsidRPr="008F1B04">
        <w:t>.</w:t>
      </w:r>
    </w:p>
    <w:p w14:paraId="78B24B0B" w14:textId="77777777" w:rsidR="00936793" w:rsidRPr="008F1B04" w:rsidRDefault="00936793" w:rsidP="00A36043">
      <w:pPr>
        <w:pStyle w:val="Nadpis3"/>
      </w:pPr>
      <w:r w:rsidRPr="008F1B04">
        <w:t>Provozovatel je povinen bezodkladně</w:t>
      </w:r>
      <w:r w:rsidR="00007485" w:rsidRPr="008F1B04">
        <w:t xml:space="preserve">, to znamená nejpozději do </w:t>
      </w:r>
      <w:r w:rsidR="00D307B1" w:rsidRPr="008F1B04">
        <w:t>1 (slovy: jedné)</w:t>
      </w:r>
      <w:r w:rsidR="00007485" w:rsidRPr="008F1B04">
        <w:t xml:space="preserve"> hodin</w:t>
      </w:r>
      <w:r w:rsidR="00D307B1" w:rsidRPr="008F1B04">
        <w:t xml:space="preserve">y (pokud Závazné </w:t>
      </w:r>
      <w:r w:rsidR="0030093A" w:rsidRPr="008F1B04">
        <w:t xml:space="preserve">Předpisy </w:t>
      </w:r>
      <w:r w:rsidR="00D307B1" w:rsidRPr="008F1B04">
        <w:t>nestanoví jinak)</w:t>
      </w:r>
      <w:r w:rsidR="00007485" w:rsidRPr="008F1B04">
        <w:t>,</w:t>
      </w:r>
      <w:r w:rsidRPr="008F1B04">
        <w:t xml:space="preserve"> a na své náklady učinit opatření, která vyžaduje ochrana </w:t>
      </w:r>
      <w:r w:rsidR="00C16FBF" w:rsidRPr="008F1B04">
        <w:t xml:space="preserve">Pracovníků Provozovatele </w:t>
      </w:r>
      <w:r w:rsidRPr="008F1B04">
        <w:t>proti infekčním onemocněním.</w:t>
      </w:r>
    </w:p>
    <w:p w14:paraId="6AF5CC2C" w14:textId="77777777" w:rsidR="00936793" w:rsidRPr="008F1B04" w:rsidRDefault="00936793" w:rsidP="00E63328">
      <w:pPr>
        <w:pStyle w:val="Nadpis1"/>
      </w:pPr>
      <w:bookmarkStart w:id="96" w:name="_Toc132117337"/>
      <w:bookmarkStart w:id="97" w:name="_Ref157505026"/>
      <w:bookmarkStart w:id="98" w:name="_Toc159144223"/>
      <w:bookmarkStart w:id="99" w:name="_Toc213223300"/>
      <w:bookmarkStart w:id="100" w:name="_Toc528338485"/>
      <w:r w:rsidRPr="008F1B04">
        <w:t>SLUŽBA DODÁVKY PITNÉ VODY</w:t>
      </w:r>
      <w:bookmarkEnd w:id="96"/>
      <w:bookmarkEnd w:id="97"/>
      <w:bookmarkEnd w:id="98"/>
      <w:bookmarkEnd w:id="99"/>
      <w:bookmarkEnd w:id="100"/>
    </w:p>
    <w:p w14:paraId="72A69277" w14:textId="77777777" w:rsidR="00CC0640" w:rsidRPr="008F1B04" w:rsidRDefault="00896FB0" w:rsidP="00E63328">
      <w:pPr>
        <w:pStyle w:val="Nadpis2"/>
      </w:pPr>
      <w:r w:rsidRPr="008F1B04">
        <w:t xml:space="preserve">Vymezení </w:t>
      </w:r>
      <w:r w:rsidR="00DB3CFE" w:rsidRPr="008F1B04">
        <w:t>s</w:t>
      </w:r>
      <w:r w:rsidRPr="008F1B04">
        <w:t>lužby</w:t>
      </w:r>
      <w:r w:rsidR="00005470">
        <w:t xml:space="preserve"> </w:t>
      </w:r>
      <w:r w:rsidR="00DB3CFE" w:rsidRPr="008F1B04">
        <w:t>d</w:t>
      </w:r>
      <w:r w:rsidR="00CC0640" w:rsidRPr="008F1B04">
        <w:t xml:space="preserve">odávky </w:t>
      </w:r>
      <w:r w:rsidR="00DB3CFE" w:rsidRPr="008F1B04">
        <w:t>p</w:t>
      </w:r>
      <w:r w:rsidR="00CC0640" w:rsidRPr="008F1B04">
        <w:t xml:space="preserve">itné </w:t>
      </w:r>
      <w:r w:rsidR="00DB3CFE" w:rsidRPr="008F1B04">
        <w:t>v</w:t>
      </w:r>
      <w:r w:rsidR="00CC0640" w:rsidRPr="008F1B04">
        <w:t>ody</w:t>
      </w:r>
    </w:p>
    <w:p w14:paraId="7B4DE161" w14:textId="77777777" w:rsidR="000340F3" w:rsidRPr="008F1B04" w:rsidRDefault="00D305EE" w:rsidP="00E63328">
      <w:pPr>
        <w:pStyle w:val="Nadpis2B"/>
      </w:pPr>
      <w:r w:rsidRPr="008F1B04">
        <w:t xml:space="preserve">V rámci poskytování </w:t>
      </w:r>
      <w:r w:rsidR="00DB3CFE" w:rsidRPr="008F1B04">
        <w:t>s</w:t>
      </w:r>
      <w:r w:rsidRPr="008F1B04">
        <w:t xml:space="preserve">lužby </w:t>
      </w:r>
      <w:r w:rsidR="00DB3CFE" w:rsidRPr="008F1B04">
        <w:t>d</w:t>
      </w:r>
      <w:r w:rsidRPr="008F1B04">
        <w:t xml:space="preserve">odávky </w:t>
      </w:r>
      <w:r w:rsidR="00DB3CFE" w:rsidRPr="008F1B04">
        <w:t>p</w:t>
      </w:r>
      <w:r w:rsidRPr="008F1B04">
        <w:t>itné vody je Provozovatel povinen zajistit svým jménem a na</w:t>
      </w:r>
      <w:r w:rsidR="00570E44">
        <w:t xml:space="preserve"> své náklady</w:t>
      </w:r>
      <w:r w:rsidRPr="008F1B04">
        <w:t xml:space="preserve"> </w:t>
      </w:r>
      <w:r w:rsidR="004F4003" w:rsidRPr="008F1B04">
        <w:t xml:space="preserve">plynulou a bezpečnou </w:t>
      </w:r>
      <w:r w:rsidRPr="008F1B04">
        <w:t xml:space="preserve">dodávku pitné vody prostřednictvím Vodovodů Odběratelům, tj. Provozovat Vodovody </w:t>
      </w:r>
      <w:r w:rsidR="007C2902">
        <w:t xml:space="preserve">především </w:t>
      </w:r>
      <w:r w:rsidRPr="008F1B04">
        <w:t xml:space="preserve">v souladu </w:t>
      </w:r>
      <w:r w:rsidR="007C2902">
        <w:t xml:space="preserve">dle čl. </w:t>
      </w:r>
      <w:r w:rsidR="00165DEC">
        <w:fldChar w:fldCharType="begin"/>
      </w:r>
      <w:r w:rsidR="007C2902">
        <w:instrText xml:space="preserve"> REF _Ref157573653 \r \h </w:instrText>
      </w:r>
      <w:r w:rsidR="00165DEC">
        <w:fldChar w:fldCharType="separate"/>
      </w:r>
      <w:r w:rsidR="00CD344D">
        <w:t>13.1</w:t>
      </w:r>
      <w:r w:rsidR="00165DEC">
        <w:fldChar w:fldCharType="end"/>
      </w:r>
      <w:r w:rsidR="007C2902">
        <w:t xml:space="preserve"> této Smlouvy. </w:t>
      </w:r>
    </w:p>
    <w:p w14:paraId="75CC33B5" w14:textId="77777777" w:rsidR="00936793" w:rsidRPr="008F1B04" w:rsidRDefault="00896FB0" w:rsidP="00E63328">
      <w:pPr>
        <w:pStyle w:val="Nadpis2"/>
      </w:pPr>
      <w:r w:rsidRPr="008F1B04">
        <w:t xml:space="preserve">Plnění Provozovatele v rámci </w:t>
      </w:r>
      <w:r w:rsidR="00DB3CFE" w:rsidRPr="008F1B04">
        <w:t>s</w:t>
      </w:r>
      <w:r w:rsidR="00936793" w:rsidRPr="008F1B04">
        <w:t xml:space="preserve">lužby </w:t>
      </w:r>
      <w:r w:rsidR="00DB3CFE" w:rsidRPr="008F1B04">
        <w:t>d</w:t>
      </w:r>
      <w:r w:rsidR="00AD4F47" w:rsidRPr="008F1B04">
        <w:t xml:space="preserve">odávky </w:t>
      </w:r>
      <w:r w:rsidR="00DB3CFE" w:rsidRPr="008F1B04">
        <w:t>p</w:t>
      </w:r>
      <w:r w:rsidR="00936793" w:rsidRPr="008F1B04">
        <w:t xml:space="preserve">itné </w:t>
      </w:r>
      <w:r w:rsidR="00DB3CFE" w:rsidRPr="008F1B04">
        <w:t>v</w:t>
      </w:r>
      <w:r w:rsidR="00AD4F47" w:rsidRPr="008F1B04">
        <w:t>ody</w:t>
      </w:r>
    </w:p>
    <w:p w14:paraId="35E88F21" w14:textId="77777777" w:rsidR="00B83556" w:rsidRPr="008F1B04" w:rsidRDefault="00B83556" w:rsidP="00E63328">
      <w:pPr>
        <w:pStyle w:val="Nadpis2B"/>
      </w:pPr>
      <w:r w:rsidRPr="008F1B04">
        <w:t xml:space="preserve">V rámci poskytování </w:t>
      </w:r>
      <w:r w:rsidR="00DB3CFE" w:rsidRPr="008F1B04">
        <w:t>s</w:t>
      </w:r>
      <w:r w:rsidRPr="008F1B04">
        <w:t xml:space="preserve">lužby </w:t>
      </w:r>
      <w:r w:rsidR="00DB3CFE" w:rsidRPr="008F1B04">
        <w:t>d</w:t>
      </w:r>
      <w:r w:rsidRPr="008F1B04">
        <w:t xml:space="preserve">odávky </w:t>
      </w:r>
      <w:r w:rsidR="00DB3CFE" w:rsidRPr="008F1B04">
        <w:t>p</w:t>
      </w:r>
      <w:r w:rsidRPr="008F1B04">
        <w:t xml:space="preserve">itné </w:t>
      </w:r>
      <w:r w:rsidR="00DB3CFE" w:rsidRPr="008F1B04">
        <w:t>v</w:t>
      </w:r>
      <w:r w:rsidRPr="008F1B04">
        <w:t>ody je Provozovatel v souladu se Zav</w:t>
      </w:r>
      <w:r w:rsidR="00B17D9E" w:rsidRPr="008F1B04">
        <w:t xml:space="preserve">edenou Odbornou Praxí zejména </w:t>
      </w:r>
      <w:r w:rsidRPr="008F1B04">
        <w:t>povinen</w:t>
      </w:r>
      <w:r w:rsidR="000D3FB5" w:rsidRPr="008F1B04">
        <w:t xml:space="preserve"> svým jménem a na </w:t>
      </w:r>
      <w:r w:rsidR="00655695">
        <w:t>své náklady</w:t>
      </w:r>
      <w:r w:rsidR="000D3FB5" w:rsidRPr="008F1B04">
        <w:t>:</w:t>
      </w:r>
    </w:p>
    <w:p w14:paraId="35C7BFE1" w14:textId="77777777" w:rsidR="00B83556" w:rsidRPr="008F1B04" w:rsidRDefault="00B83556" w:rsidP="00460FD5">
      <w:pPr>
        <w:pStyle w:val="Nadpis3"/>
      </w:pPr>
      <w:r w:rsidRPr="008F1B04">
        <w:t>pokud se zjistí nedodržení anebo zhoršení jakosti pitné vody neprodleně</w:t>
      </w:r>
      <w:r w:rsidR="00007485" w:rsidRPr="008F1B04">
        <w:t>,</w:t>
      </w:r>
      <w:r w:rsidR="00ED0029">
        <w:t xml:space="preserve"> </w:t>
      </w:r>
      <w:r w:rsidR="00007485" w:rsidRPr="008F1B04">
        <w:t xml:space="preserve">to znamená nejpozději do </w:t>
      </w:r>
      <w:r w:rsidR="00D307B1" w:rsidRPr="008F1B04">
        <w:t>12 (slovy: dvanácti)</w:t>
      </w:r>
      <w:r w:rsidR="00007485" w:rsidRPr="008F1B04">
        <w:t xml:space="preserve"> hodin</w:t>
      </w:r>
      <w:r w:rsidR="00D307B1" w:rsidRPr="008F1B04">
        <w:t xml:space="preserve"> (pokud Závazné </w:t>
      </w:r>
      <w:r w:rsidR="0030093A" w:rsidRPr="008F1B04">
        <w:t xml:space="preserve">Předpisy </w:t>
      </w:r>
      <w:r w:rsidR="00D307B1" w:rsidRPr="008F1B04">
        <w:t>nestanoví jinak)</w:t>
      </w:r>
      <w:r w:rsidR="00007485" w:rsidRPr="008F1B04">
        <w:t xml:space="preserve">, </w:t>
      </w:r>
      <w:r w:rsidRPr="008F1B04">
        <w:t>zjistit příčinu a přijmout účinná opatření k nápravě, informovat</w:t>
      </w:r>
      <w:r w:rsidR="000D3FB5" w:rsidRPr="008F1B04">
        <w:t xml:space="preserve"> písemně</w:t>
      </w:r>
      <w:r w:rsidRPr="008F1B04">
        <w:t xml:space="preserve"> neprodleně s nejvyšším urychlením Vlastníka</w:t>
      </w:r>
      <w:r w:rsidR="00007485" w:rsidRPr="008F1B04">
        <w:t xml:space="preserve">, to znamená nejpozději do </w:t>
      </w:r>
      <w:r w:rsidR="00D307B1" w:rsidRPr="008F1B04">
        <w:t>24 (slovy: dvaceti</w:t>
      </w:r>
      <w:r w:rsidR="00ED0029">
        <w:t xml:space="preserve"> </w:t>
      </w:r>
      <w:r w:rsidR="00D307B1" w:rsidRPr="008F1B04">
        <w:t>čtyř)</w:t>
      </w:r>
      <w:r w:rsidR="00007485" w:rsidRPr="008F1B04">
        <w:t xml:space="preserve"> hodin</w:t>
      </w:r>
      <w:r w:rsidR="00D307B1" w:rsidRPr="008F1B04">
        <w:t xml:space="preserve"> (pokud Závazné </w:t>
      </w:r>
      <w:r w:rsidR="0030093A" w:rsidRPr="008F1B04">
        <w:t xml:space="preserve">Předpisy </w:t>
      </w:r>
      <w:r w:rsidR="00D307B1" w:rsidRPr="008F1B04">
        <w:t>nestanoví jinak)</w:t>
      </w:r>
      <w:r w:rsidR="00007485" w:rsidRPr="008F1B04">
        <w:t>,</w:t>
      </w:r>
      <w:r w:rsidRPr="008F1B04">
        <w:t xml:space="preserve"> a příslušný orgán ochrany veřejného zdraví;</w:t>
      </w:r>
    </w:p>
    <w:p w14:paraId="4B18DAE0" w14:textId="77777777" w:rsidR="00B83556" w:rsidRPr="008B2ACD" w:rsidRDefault="00B83556" w:rsidP="001202E2">
      <w:pPr>
        <w:pStyle w:val="Nadpis3"/>
      </w:pPr>
      <w:r w:rsidRPr="008B2ACD">
        <w:t xml:space="preserve">v souladu se Závaznými Předpisy monitorovat jakost surové povrchové či podzemní vody, </w:t>
      </w:r>
      <w:r w:rsidR="001D25CA" w:rsidRPr="008B2ACD">
        <w:t xml:space="preserve">monitorovat jakost pitné vody, výsledky předávat </w:t>
      </w:r>
      <w:r w:rsidR="00FB1300">
        <w:t>v rozsahu a </w:t>
      </w:r>
      <w:r w:rsidR="007C2902" w:rsidRPr="008B2ACD">
        <w:t xml:space="preserve">termínech </w:t>
      </w:r>
      <w:r w:rsidR="001D25CA" w:rsidRPr="008B2ACD">
        <w:t xml:space="preserve">dle Závazných Předpisů a současně </w:t>
      </w:r>
      <w:r w:rsidR="007C2902" w:rsidRPr="008B2ACD">
        <w:t>výsledky</w:t>
      </w:r>
      <w:r w:rsidR="00214316" w:rsidRPr="008B2ACD">
        <w:t xml:space="preserve"> monitoringu včetně dalších provozních údajů</w:t>
      </w:r>
      <w:r w:rsidR="007C2902" w:rsidRPr="008B2ACD">
        <w:t xml:space="preserve"> předávat </w:t>
      </w:r>
      <w:r w:rsidR="001D25CA" w:rsidRPr="008B2ACD">
        <w:t>Vlastníkovi</w:t>
      </w:r>
      <w:r w:rsidR="00214316" w:rsidRPr="008B2ACD">
        <w:t xml:space="preserve"> v rozsahu vymezeném v Příloze č. 5 (</w:t>
      </w:r>
      <w:r w:rsidR="00214316" w:rsidRPr="008B2ACD">
        <w:rPr>
          <w:i/>
        </w:rPr>
        <w:t>Monitoring výkonu Provozovatele</w:t>
      </w:r>
      <w:r w:rsidR="00214316" w:rsidRPr="008B2ACD">
        <w:t>) k této Smlouvě</w:t>
      </w:r>
      <w:r w:rsidR="00ED0029">
        <w:t xml:space="preserve">, </w:t>
      </w:r>
      <w:r w:rsidRPr="008B2ACD">
        <w:t xml:space="preserve">pokud se zjistí neobvyklá změna jakosti surové vody, povrchové či podzemní, </w:t>
      </w:r>
      <w:r w:rsidR="00007485" w:rsidRPr="008B2ACD">
        <w:t xml:space="preserve">okamžitě, to znamená nejpozději do </w:t>
      </w:r>
      <w:r w:rsidR="00D307B1" w:rsidRPr="008B2ACD">
        <w:t xml:space="preserve">12 (slovy: dvanácti) hodin (pokud Závazné </w:t>
      </w:r>
      <w:r w:rsidR="0030093A" w:rsidRPr="008B2ACD">
        <w:t xml:space="preserve">Předpisy </w:t>
      </w:r>
      <w:r w:rsidR="00D307B1" w:rsidRPr="008B2ACD">
        <w:t xml:space="preserve">nestanoví jinak) </w:t>
      </w:r>
      <w:r w:rsidRPr="008B2ACD">
        <w:t>zjišťovat (zjistit) příčinu a</w:t>
      </w:r>
      <w:r w:rsidR="005F6AAB" w:rsidRPr="008B2ACD">
        <w:t> </w:t>
      </w:r>
      <w:r w:rsidRPr="008B2ACD">
        <w:t>přijmout účinná opatření k nápravě, oznámit tuto skutečnost neprodleně</w:t>
      </w:r>
      <w:r w:rsidR="00007485" w:rsidRPr="008B2ACD">
        <w:t xml:space="preserve">, to znamená nejpozději </w:t>
      </w:r>
      <w:r w:rsidR="00D307B1" w:rsidRPr="008B2ACD">
        <w:t>do 24 (slovy: dvaceti</w:t>
      </w:r>
      <w:r w:rsidR="00ED0029">
        <w:t xml:space="preserve"> </w:t>
      </w:r>
      <w:r w:rsidR="00D307B1" w:rsidRPr="008B2ACD">
        <w:t xml:space="preserve">čtyř) hodin (pokud Závazné </w:t>
      </w:r>
      <w:r w:rsidR="0030093A" w:rsidRPr="008B2ACD">
        <w:t xml:space="preserve">Předpisy </w:t>
      </w:r>
      <w:r w:rsidR="00D307B1" w:rsidRPr="008B2ACD">
        <w:t xml:space="preserve">nestanoví jinak), </w:t>
      </w:r>
      <w:r w:rsidR="00174F37" w:rsidRPr="008B2ACD">
        <w:t>V</w:t>
      </w:r>
      <w:r w:rsidRPr="008B2ACD">
        <w:t xml:space="preserve">odoprávnímu </w:t>
      </w:r>
      <w:r w:rsidR="00174F37" w:rsidRPr="008B2ACD">
        <w:t>Ú</w:t>
      </w:r>
      <w:r w:rsidRPr="008B2ACD">
        <w:t xml:space="preserve">řadu a Vlastníkovi, v případě povrchového zdroje také správci příslušného povodí, a to v rozsahu, v jakém se týkají zařízení na výrobu pitné vody jako součástí Vodovodů; </w:t>
      </w:r>
    </w:p>
    <w:p w14:paraId="1391AFCD" w14:textId="3837FD88" w:rsidR="00B83556" w:rsidRPr="008F1B04" w:rsidRDefault="00B83556" w:rsidP="00460FD5">
      <w:pPr>
        <w:pStyle w:val="Nadpis3"/>
      </w:pPr>
      <w:r w:rsidRPr="008F1B04">
        <w:t xml:space="preserve">v případě přerušení či omezení dodávky pitné vody bez předchozího upozornění </w:t>
      </w:r>
      <w:r w:rsidRPr="008F1B04">
        <w:lastRenderedPageBreak/>
        <w:t>(</w:t>
      </w:r>
      <w:r w:rsidR="00AE6D59">
        <w:t>zejména v</w:t>
      </w:r>
      <w:r w:rsidR="00ED0029">
        <w:t> </w:t>
      </w:r>
      <w:r w:rsidR="00AE6D59">
        <w:t>případě</w:t>
      </w:r>
      <w:r w:rsidR="00ED0029">
        <w:t xml:space="preserve"> </w:t>
      </w:r>
      <w:r w:rsidR="00152F52" w:rsidRPr="008F1B04">
        <w:t xml:space="preserve">Poruchy </w:t>
      </w:r>
      <w:r w:rsidR="00AE6D59">
        <w:t>nebo</w:t>
      </w:r>
      <w:r w:rsidR="00ED0029">
        <w:t xml:space="preserve"> </w:t>
      </w:r>
      <w:r w:rsidR="00773EE6" w:rsidRPr="008F1B04">
        <w:t>H</w:t>
      </w:r>
      <w:r w:rsidRPr="008F1B04">
        <w:t>avárie) zajistit náhradní zásobování pitnou vodou</w:t>
      </w:r>
      <w:r w:rsidR="00866A30">
        <w:t>,</w:t>
      </w:r>
      <w:r w:rsidR="00ED0029">
        <w:t xml:space="preserve"> </w:t>
      </w:r>
      <w:r w:rsidR="00865155" w:rsidRPr="00865155">
        <w:t xml:space="preserve">a to nejpozději do </w:t>
      </w:r>
      <w:r w:rsidR="0050499D">
        <w:t>6</w:t>
      </w:r>
      <w:r w:rsidR="0050499D" w:rsidRPr="00865155">
        <w:t xml:space="preserve"> </w:t>
      </w:r>
      <w:r w:rsidR="00865155" w:rsidRPr="00865155">
        <w:t xml:space="preserve">(slovy: </w:t>
      </w:r>
      <w:del w:id="101" w:author="Šmídek Petr" w:date="2020-06-26T13:26:00Z">
        <w:r w:rsidR="00865155" w:rsidRPr="00865155" w:rsidDel="009B7409">
          <w:delText>dvanácti</w:delText>
        </w:r>
      </w:del>
      <w:ins w:id="102" w:author="Šmídek Petr" w:date="2020-06-26T13:26:00Z">
        <w:r w:rsidR="009B7409">
          <w:t>šesti</w:t>
        </w:r>
      </w:ins>
      <w:r w:rsidR="00865155" w:rsidRPr="00865155">
        <w:t xml:space="preserve">) hodin od okamžiku oznámení vzniku </w:t>
      </w:r>
      <w:r w:rsidR="00AE6D59">
        <w:t xml:space="preserve">Poruchy nebo </w:t>
      </w:r>
      <w:r w:rsidR="00865155" w:rsidRPr="00865155">
        <w:t>Havárie</w:t>
      </w:r>
      <w:r w:rsidR="00AE6D59">
        <w:t>,</w:t>
      </w:r>
      <w:r w:rsidR="00ED0029">
        <w:t xml:space="preserve"> </w:t>
      </w:r>
      <w:r w:rsidR="00AE6D59">
        <w:t>n</w:t>
      </w:r>
      <w:r w:rsidR="00865155" w:rsidRPr="00865155">
        <w:t xml:space="preserve">áhradní zásobování pitnou vodou je Provozovatel povinen poskytovat nejméně v rozsahu 5 </w:t>
      </w:r>
      <w:r w:rsidR="00866A30">
        <w:t>(</w:t>
      </w:r>
      <w:r w:rsidR="00865155" w:rsidRPr="00865155">
        <w:t>slovy</w:t>
      </w:r>
      <w:r w:rsidR="00866A30">
        <w:t>:</w:t>
      </w:r>
      <w:r w:rsidR="00865155" w:rsidRPr="00865155">
        <w:t xml:space="preserve"> pěti) litrů na osobu a de</w:t>
      </w:r>
      <w:r w:rsidR="00702AEE">
        <w:t>n.</w:t>
      </w:r>
    </w:p>
    <w:p w14:paraId="5711F894" w14:textId="77777777" w:rsidR="00936793" w:rsidRPr="008F1B04" w:rsidRDefault="00936793" w:rsidP="00460FD5">
      <w:pPr>
        <w:pStyle w:val="Nadpis2T"/>
      </w:pPr>
      <w:r w:rsidRPr="008F1B04">
        <w:t xml:space="preserve">Určení mírnějšího </w:t>
      </w:r>
      <w:r w:rsidR="00561A26" w:rsidRPr="008F1B04">
        <w:t>h</w:t>
      </w:r>
      <w:r w:rsidRPr="008F1B04">
        <w:t xml:space="preserve">ygienického </w:t>
      </w:r>
      <w:r w:rsidR="00561A26" w:rsidRPr="008F1B04">
        <w:t>l</w:t>
      </w:r>
      <w:r w:rsidRPr="008F1B04">
        <w:t xml:space="preserve">imitu </w:t>
      </w:r>
      <w:r w:rsidR="00561A26" w:rsidRPr="008F1B04">
        <w:t>j</w:t>
      </w:r>
      <w:r w:rsidRPr="008F1B04">
        <w:t xml:space="preserve">akosti </w:t>
      </w:r>
      <w:r w:rsidR="00561A26" w:rsidRPr="008F1B04">
        <w:t>p</w:t>
      </w:r>
      <w:r w:rsidRPr="008F1B04">
        <w:t xml:space="preserve">itné </w:t>
      </w:r>
      <w:r w:rsidR="00561A26" w:rsidRPr="008F1B04">
        <w:t>v</w:t>
      </w:r>
      <w:r w:rsidRPr="008F1B04">
        <w:t>ody</w:t>
      </w:r>
    </w:p>
    <w:p w14:paraId="677A2CF1" w14:textId="77777777" w:rsidR="000C1B2A" w:rsidRDefault="00936793" w:rsidP="00E63328">
      <w:pPr>
        <w:pStyle w:val="Nadpis2B"/>
      </w:pPr>
      <w:r w:rsidRPr="008F1B04">
        <w:t xml:space="preserve">V rámci poskytování </w:t>
      </w:r>
      <w:r w:rsidR="00174F37" w:rsidRPr="008F1B04">
        <w:t>s</w:t>
      </w:r>
      <w:r w:rsidRPr="008F1B04">
        <w:t xml:space="preserve">lužby </w:t>
      </w:r>
      <w:r w:rsidR="00174F37" w:rsidRPr="008F1B04">
        <w:t>d</w:t>
      </w:r>
      <w:r w:rsidRPr="008F1B04">
        <w:t xml:space="preserve">odávky </w:t>
      </w:r>
      <w:r w:rsidR="00174F37" w:rsidRPr="008F1B04">
        <w:t>p</w:t>
      </w:r>
      <w:r w:rsidRPr="008F1B04">
        <w:t xml:space="preserve">itné </w:t>
      </w:r>
      <w:r w:rsidR="00174F37" w:rsidRPr="008F1B04">
        <w:t>v</w:t>
      </w:r>
      <w:r w:rsidRPr="008F1B04">
        <w:t xml:space="preserve">ody je Provozovatel oprávněn </w:t>
      </w:r>
      <w:r w:rsidR="00E0750F" w:rsidRPr="008F1B04">
        <w:t xml:space="preserve">s předchozím písemným souhlasem Vlastníka </w:t>
      </w:r>
      <w:r w:rsidRPr="008F1B04">
        <w:t xml:space="preserve">v případě, že nápravnými opatřeními </w:t>
      </w:r>
      <w:r w:rsidR="00102918">
        <w:t>dle Závazných Předpisů</w:t>
      </w:r>
      <w:r w:rsidR="00F4236E">
        <w:t>,</w:t>
      </w:r>
      <w:r w:rsidR="00102918">
        <w:t xml:space="preserve"> zejména dle</w:t>
      </w:r>
      <w:r w:rsidR="00F4236E">
        <w:t xml:space="preserve"> zákona č. 258/2000 Sb., o ochraně veřejného zdraví a o změně některých souvisejících zákonů, ve znění pozdějších předpisů (dále jen</w:t>
      </w:r>
      <w:r w:rsidR="00102918">
        <w:t xml:space="preserve"> </w:t>
      </w:r>
      <w:r w:rsidR="00F4236E">
        <w:t>„</w:t>
      </w:r>
      <w:proofErr w:type="spellStart"/>
      <w:r w:rsidRPr="00941D46">
        <w:rPr>
          <w:b/>
        </w:rPr>
        <w:t>ZoOVZ</w:t>
      </w:r>
      <w:proofErr w:type="spellEnd"/>
      <w:r w:rsidR="00F4236E" w:rsidRPr="00941D46">
        <w:rPr>
          <w:b/>
        </w:rPr>
        <w:t>“</w:t>
      </w:r>
      <w:r w:rsidR="00102918">
        <w:t>)</w:t>
      </w:r>
      <w:r w:rsidR="00F4236E">
        <w:t>,</w:t>
      </w:r>
      <w:r w:rsidRPr="008F1B04">
        <w:t xml:space="preserve"> není možné dosáhnout dodržení </w:t>
      </w:r>
      <w:r w:rsidR="00561A26" w:rsidRPr="008F1B04">
        <w:t>h</w:t>
      </w:r>
      <w:r w:rsidRPr="008F1B04">
        <w:t xml:space="preserve">ygienického </w:t>
      </w:r>
      <w:r w:rsidR="00561A26" w:rsidRPr="008F1B04">
        <w:t>l</w:t>
      </w:r>
      <w:r w:rsidRPr="008F1B04">
        <w:t xml:space="preserve">imitu </w:t>
      </w:r>
      <w:r w:rsidR="00561A26" w:rsidRPr="008F1B04">
        <w:t>jakosti pitné vody s nejvyšší mezní hodnotou</w:t>
      </w:r>
      <w:r w:rsidRPr="008F1B04">
        <w:t xml:space="preserve">, s výjimkou </w:t>
      </w:r>
      <w:r w:rsidR="00561A26" w:rsidRPr="008F1B04">
        <w:t>m</w:t>
      </w:r>
      <w:r w:rsidRPr="008F1B04">
        <w:t xml:space="preserve">ikrobiologických </w:t>
      </w:r>
      <w:r w:rsidR="00561A26" w:rsidRPr="008F1B04">
        <w:t>u</w:t>
      </w:r>
      <w:r w:rsidRPr="008F1B04">
        <w:t xml:space="preserve">kazatelů, požádat příslušný </w:t>
      </w:r>
      <w:r w:rsidR="00561A26" w:rsidRPr="008F1B04">
        <w:t>o</w:t>
      </w:r>
      <w:r w:rsidRPr="008F1B04">
        <w:t xml:space="preserve">rgán </w:t>
      </w:r>
      <w:r w:rsidR="00561A26" w:rsidRPr="008F1B04">
        <w:t>o</w:t>
      </w:r>
      <w:r w:rsidRPr="008F1B04">
        <w:t xml:space="preserve">chrany </w:t>
      </w:r>
      <w:r w:rsidR="00561A26" w:rsidRPr="008F1B04">
        <w:t>v</w:t>
      </w:r>
      <w:r w:rsidRPr="008F1B04">
        <w:t xml:space="preserve">eřejného </w:t>
      </w:r>
      <w:r w:rsidR="00561A26" w:rsidRPr="008F1B04">
        <w:t>z</w:t>
      </w:r>
      <w:r w:rsidRPr="008F1B04">
        <w:t>draví o</w:t>
      </w:r>
      <w:r w:rsidR="005F6AAB" w:rsidRPr="008F1B04">
        <w:t> </w:t>
      </w:r>
      <w:r w:rsidRPr="008F1B04">
        <w:t xml:space="preserve">určení mírnějšího </w:t>
      </w:r>
      <w:r w:rsidR="00561A26" w:rsidRPr="008F1B04">
        <w:t>h</w:t>
      </w:r>
      <w:r w:rsidRPr="008F1B04">
        <w:t xml:space="preserve">ygienického </w:t>
      </w:r>
      <w:r w:rsidR="00561A26" w:rsidRPr="008F1B04">
        <w:t>l</w:t>
      </w:r>
      <w:r w:rsidRPr="008F1B04">
        <w:t xml:space="preserve">imitu </w:t>
      </w:r>
      <w:r w:rsidR="00561A26" w:rsidRPr="008F1B04">
        <w:t>j</w:t>
      </w:r>
      <w:r w:rsidRPr="008F1B04">
        <w:t xml:space="preserve">akosti </w:t>
      </w:r>
      <w:r w:rsidR="00561A26" w:rsidRPr="008F1B04">
        <w:t>p</w:t>
      </w:r>
      <w:r w:rsidRPr="008F1B04">
        <w:t xml:space="preserve">itné </w:t>
      </w:r>
      <w:r w:rsidR="00561A26" w:rsidRPr="008F1B04">
        <w:t>v</w:t>
      </w:r>
      <w:r w:rsidRPr="008F1B04">
        <w:t>ody</w:t>
      </w:r>
      <w:r w:rsidR="009C64DA" w:rsidRPr="008F1B04">
        <w:t>,</w:t>
      </w:r>
      <w:r w:rsidRPr="008F1B04">
        <w:t xml:space="preserve"> než který stanoví Závazné Předpisy</w:t>
      </w:r>
      <w:r w:rsidR="00102918">
        <w:t xml:space="preserve"> (</w:t>
      </w:r>
      <w:r w:rsidRPr="008F1B04">
        <w:t xml:space="preserve">zejména </w:t>
      </w:r>
      <w:r w:rsidR="00102918">
        <w:t>prováděcí předpisy k </w:t>
      </w:r>
      <w:proofErr w:type="spellStart"/>
      <w:r w:rsidR="00102918">
        <w:t>ZoOVZ</w:t>
      </w:r>
      <w:proofErr w:type="spellEnd"/>
      <w:r w:rsidR="00102918">
        <w:t>).</w:t>
      </w:r>
      <w:bookmarkStart w:id="103" w:name="_Ref157505042"/>
      <w:bookmarkStart w:id="104" w:name="_Toc159144224"/>
      <w:bookmarkStart w:id="105" w:name="_Toc213223301"/>
    </w:p>
    <w:p w14:paraId="551AF7F6" w14:textId="77777777" w:rsidR="00936793" w:rsidRPr="008F1B04" w:rsidRDefault="00936793" w:rsidP="00E63328">
      <w:pPr>
        <w:pStyle w:val="Nadpis1"/>
      </w:pPr>
      <w:bookmarkStart w:id="106" w:name="_Toc528338486"/>
      <w:r w:rsidRPr="008F1B04">
        <w:t>SLUŽBA ODVÁDĚNÍ A ČISTĚNÍ ODPADNÍCH VOD</w:t>
      </w:r>
      <w:bookmarkEnd w:id="103"/>
      <w:bookmarkEnd w:id="104"/>
      <w:bookmarkEnd w:id="105"/>
      <w:bookmarkEnd w:id="106"/>
    </w:p>
    <w:p w14:paraId="06A76D1D" w14:textId="77777777" w:rsidR="00561A26" w:rsidRPr="008F1B04" w:rsidRDefault="00896FB0" w:rsidP="00E63328">
      <w:pPr>
        <w:pStyle w:val="Nadpis2"/>
      </w:pPr>
      <w:r w:rsidRPr="008F1B04">
        <w:t xml:space="preserve">Vymezení </w:t>
      </w:r>
      <w:r w:rsidR="00174F37" w:rsidRPr="008F1B04">
        <w:t>s</w:t>
      </w:r>
      <w:r w:rsidRPr="008F1B04">
        <w:t>lužby</w:t>
      </w:r>
      <w:r w:rsidR="00ED0029">
        <w:t xml:space="preserve"> </w:t>
      </w:r>
      <w:r w:rsidR="00174F37" w:rsidRPr="008F1B04">
        <w:t>o</w:t>
      </w:r>
      <w:r w:rsidR="00561A26" w:rsidRPr="008F1B04">
        <w:t xml:space="preserve">dvádění a </w:t>
      </w:r>
      <w:r w:rsidR="00174F37" w:rsidRPr="008F1B04">
        <w:t>č</w:t>
      </w:r>
      <w:r w:rsidR="00561A26" w:rsidRPr="008F1B04">
        <w:t xml:space="preserve">ištění </w:t>
      </w:r>
      <w:r w:rsidR="00174F37" w:rsidRPr="008F1B04">
        <w:t>o</w:t>
      </w:r>
      <w:r w:rsidR="00561A26" w:rsidRPr="008F1B04">
        <w:t xml:space="preserve">dpadních </w:t>
      </w:r>
      <w:r w:rsidR="00174F37" w:rsidRPr="008F1B04">
        <w:t>v</w:t>
      </w:r>
      <w:r w:rsidR="00561A26" w:rsidRPr="008F1B04">
        <w:t>od</w:t>
      </w:r>
    </w:p>
    <w:p w14:paraId="6011B5B8" w14:textId="77777777" w:rsidR="00AA4D3F" w:rsidRPr="008F1B04" w:rsidRDefault="00561A26" w:rsidP="00E63328">
      <w:pPr>
        <w:pStyle w:val="Nadpis2B"/>
      </w:pPr>
      <w:r w:rsidRPr="008F1B04">
        <w:t xml:space="preserve">V rámci poskytování Služby Odvádění a Čištění Odpadních Vod je Provozovatel povinen zajistit svým jménem a na </w:t>
      </w:r>
      <w:r w:rsidR="00655695">
        <w:t>své náklady</w:t>
      </w:r>
      <w:r w:rsidRPr="008F1B04">
        <w:t xml:space="preserve"> </w:t>
      </w:r>
      <w:r w:rsidR="004F4003" w:rsidRPr="008F1B04">
        <w:t xml:space="preserve">plynulé a bezpečné </w:t>
      </w:r>
      <w:r w:rsidRPr="008F1B04">
        <w:t xml:space="preserve">odvádění a čištění odpadních vod prostřednictvím </w:t>
      </w:r>
      <w:r w:rsidR="00AA4D3F" w:rsidRPr="008F1B04">
        <w:t>Kanalizac</w:t>
      </w:r>
      <w:r w:rsidR="00A802AA" w:rsidRPr="008F1B04">
        <w:t>í</w:t>
      </w:r>
      <w:r w:rsidRPr="008F1B04">
        <w:t xml:space="preserve"> Odběratelům</w:t>
      </w:r>
      <w:r w:rsidR="004607CC" w:rsidRPr="008F1B04">
        <w:t xml:space="preserve">, tj. Provozovat Kanalizace </w:t>
      </w:r>
      <w:r w:rsidR="00102918" w:rsidRPr="00102918">
        <w:t xml:space="preserve">především v souladu dle čl. </w:t>
      </w:r>
      <w:r w:rsidR="00165DEC" w:rsidRPr="00102918">
        <w:fldChar w:fldCharType="begin"/>
      </w:r>
      <w:r w:rsidR="00102918" w:rsidRPr="00102918">
        <w:instrText xml:space="preserve"> REF _Ref157573653 \r \h </w:instrText>
      </w:r>
      <w:r w:rsidR="00165DEC" w:rsidRPr="00102918">
        <w:fldChar w:fldCharType="separate"/>
      </w:r>
      <w:r w:rsidR="00CD344D">
        <w:t>13.1</w:t>
      </w:r>
      <w:r w:rsidR="00165DEC" w:rsidRPr="00102918">
        <w:fldChar w:fldCharType="end"/>
      </w:r>
      <w:r w:rsidR="00102918" w:rsidRPr="00102918">
        <w:t xml:space="preserve"> této Smlouvy.</w:t>
      </w:r>
      <w:r w:rsidR="00D20F86">
        <w:t xml:space="preserve"> </w:t>
      </w:r>
      <w:r w:rsidR="00896FB0" w:rsidRPr="008F1B04">
        <w:t xml:space="preserve">Plnění Provozovatele v rámci </w:t>
      </w:r>
      <w:r w:rsidR="00DB2935" w:rsidRPr="008F1B04">
        <w:t>s</w:t>
      </w:r>
      <w:r w:rsidR="00896FB0" w:rsidRPr="008F1B04">
        <w:t>lužby</w:t>
      </w:r>
      <w:r w:rsidR="00A357FB">
        <w:t xml:space="preserve"> </w:t>
      </w:r>
      <w:r w:rsidR="00DB2935" w:rsidRPr="008F1B04">
        <w:t>o</w:t>
      </w:r>
      <w:r w:rsidR="00AA4D3F" w:rsidRPr="008F1B04">
        <w:t xml:space="preserve">dvádění a </w:t>
      </w:r>
      <w:r w:rsidR="00DB2935" w:rsidRPr="008F1B04">
        <w:t>č</w:t>
      </w:r>
      <w:r w:rsidR="00AA4D3F" w:rsidRPr="008F1B04">
        <w:t xml:space="preserve">ištění </w:t>
      </w:r>
      <w:r w:rsidR="00DB2935" w:rsidRPr="008F1B04">
        <w:t>o</w:t>
      </w:r>
      <w:r w:rsidR="00AA4D3F" w:rsidRPr="008F1B04">
        <w:t xml:space="preserve">dpadních </w:t>
      </w:r>
      <w:r w:rsidR="00DB2935" w:rsidRPr="008F1B04">
        <w:t>v</w:t>
      </w:r>
      <w:r w:rsidR="00AA4D3F" w:rsidRPr="008F1B04">
        <w:t>od</w:t>
      </w:r>
      <w:r w:rsidR="000E44E7">
        <w:t>.</w:t>
      </w:r>
    </w:p>
    <w:p w14:paraId="227538ED" w14:textId="77777777" w:rsidR="00936793" w:rsidRPr="008F1B04" w:rsidRDefault="00936793" w:rsidP="00E63328">
      <w:pPr>
        <w:pStyle w:val="Nadpis2B"/>
      </w:pPr>
      <w:r w:rsidRPr="008F1B04">
        <w:t xml:space="preserve">V rámci poskytování </w:t>
      </w:r>
      <w:r w:rsidR="00DB2935" w:rsidRPr="008F1B04">
        <w:t>s</w:t>
      </w:r>
      <w:r w:rsidRPr="008F1B04">
        <w:t xml:space="preserve">lužby </w:t>
      </w:r>
      <w:r w:rsidR="00DB2935" w:rsidRPr="008F1B04">
        <w:t>o</w:t>
      </w:r>
      <w:r w:rsidRPr="008F1B04">
        <w:t xml:space="preserve">dvádění a </w:t>
      </w:r>
      <w:r w:rsidR="00DB2935" w:rsidRPr="008F1B04">
        <w:t>č</w:t>
      </w:r>
      <w:r w:rsidRPr="008F1B04">
        <w:t xml:space="preserve">istění </w:t>
      </w:r>
      <w:r w:rsidR="00DB2935" w:rsidRPr="008F1B04">
        <w:t>o</w:t>
      </w:r>
      <w:r w:rsidRPr="008F1B04">
        <w:t xml:space="preserve">dpadních </w:t>
      </w:r>
      <w:r w:rsidR="00DB2935" w:rsidRPr="008F1B04">
        <w:t>v</w:t>
      </w:r>
      <w:r w:rsidRPr="008F1B04">
        <w:t xml:space="preserve">od je Provozovatel </w:t>
      </w:r>
      <w:r w:rsidR="000E44E7">
        <w:t>v souladu se </w:t>
      </w:r>
      <w:r w:rsidR="00102918" w:rsidRPr="00102918">
        <w:t xml:space="preserve">Zavedenou Odbornou Praxí </w:t>
      </w:r>
      <w:r w:rsidR="007C3DB0" w:rsidRPr="008F1B04">
        <w:t>zejména</w:t>
      </w:r>
      <w:r w:rsidR="00A357FB">
        <w:t xml:space="preserve"> </w:t>
      </w:r>
      <w:r w:rsidRPr="008F1B04">
        <w:t>povinen</w:t>
      </w:r>
      <w:r w:rsidR="004F451C" w:rsidRPr="008F1B04">
        <w:t xml:space="preserve"> svým jménem a na </w:t>
      </w:r>
      <w:r w:rsidR="00655695">
        <w:t>své náklady</w:t>
      </w:r>
      <w:r w:rsidRPr="008F1B04">
        <w:t>:</w:t>
      </w:r>
    </w:p>
    <w:p w14:paraId="061590DA" w14:textId="221B89DC" w:rsidR="00494D90" w:rsidRDefault="00494D90" w:rsidP="00F74DD6">
      <w:pPr>
        <w:pStyle w:val="Nadpis3"/>
      </w:pPr>
      <w:r w:rsidRPr="00494D90">
        <w:t xml:space="preserve">zajistit v případě </w:t>
      </w:r>
      <w:r>
        <w:t xml:space="preserve">Poruchy nebo </w:t>
      </w:r>
      <w:r w:rsidRPr="00494D90">
        <w:t>Havárie náhradní odvádění</w:t>
      </w:r>
      <w:r w:rsidR="000E44E7">
        <w:t xml:space="preserve"> odpadních vod, a </w:t>
      </w:r>
      <w:r w:rsidRPr="00494D90">
        <w:t xml:space="preserve">to nejpozději do </w:t>
      </w:r>
      <w:r w:rsidR="0050499D">
        <w:t>12</w:t>
      </w:r>
      <w:r w:rsidR="0050499D" w:rsidRPr="00494D90">
        <w:t xml:space="preserve"> </w:t>
      </w:r>
      <w:r w:rsidRPr="00494D90">
        <w:t xml:space="preserve">(slovy: </w:t>
      </w:r>
      <w:del w:id="107" w:author="Šmídek Petr" w:date="2020-06-26T13:27:00Z">
        <w:r w:rsidRPr="00494D90" w:rsidDel="009B7409">
          <w:delText>šestnácti</w:delText>
        </w:r>
      </w:del>
      <w:ins w:id="108" w:author="Šmídek Petr" w:date="2020-06-26T13:27:00Z">
        <w:r w:rsidR="009B7409">
          <w:t>dvanácti</w:t>
        </w:r>
      </w:ins>
      <w:r w:rsidRPr="00494D90">
        <w:t xml:space="preserve">) hodin od okamžiku oznámení vzniku </w:t>
      </w:r>
      <w:r>
        <w:t xml:space="preserve">Poruchy nebo </w:t>
      </w:r>
      <w:r w:rsidRPr="00494D90">
        <w:t>Havárie.</w:t>
      </w:r>
    </w:p>
    <w:p w14:paraId="0462A9E1" w14:textId="77777777" w:rsidR="005B2A2E" w:rsidRPr="008F1B04" w:rsidRDefault="001E3BB0" w:rsidP="00F74DD6">
      <w:pPr>
        <w:pStyle w:val="Nadpis3"/>
      </w:pPr>
      <w:r>
        <w:t>d</w:t>
      </w:r>
      <w:r w:rsidR="00102918">
        <w:t xml:space="preserve">le Závazných Předpisů </w:t>
      </w:r>
      <w:r w:rsidR="00852AC3" w:rsidRPr="008F1B04">
        <w:t>provádět nezbytná měření</w:t>
      </w:r>
      <w:r w:rsidR="005B2A2E" w:rsidRPr="008F1B04">
        <w:t xml:space="preserve">, odběry vzorků </w:t>
      </w:r>
      <w:r w:rsidR="00102918">
        <w:t>odpadních vod</w:t>
      </w:r>
      <w:r w:rsidR="00852AC3" w:rsidRPr="008F1B04">
        <w:t>, kontrolní odběry</w:t>
      </w:r>
      <w:r w:rsidR="00102918">
        <w:t xml:space="preserve">, zajistit </w:t>
      </w:r>
      <w:r w:rsidR="00852AC3" w:rsidRPr="008F1B04">
        <w:t xml:space="preserve">rozbory </w:t>
      </w:r>
      <w:r w:rsidR="00102918">
        <w:t>v</w:t>
      </w:r>
      <w:r w:rsidR="00852AC3" w:rsidRPr="008F1B04">
        <w:t xml:space="preserve"> akreditované laboratoři;</w:t>
      </w:r>
    </w:p>
    <w:p w14:paraId="581BD66F" w14:textId="77777777" w:rsidR="005B2A2E" w:rsidRPr="008F1B04" w:rsidRDefault="00852AC3" w:rsidP="00F74DD6">
      <w:pPr>
        <w:pStyle w:val="Nadpis3"/>
      </w:pPr>
      <w:r w:rsidRPr="008F1B04">
        <w:t>v případě zhoršení výstupní jakosti vyčištěné vody neprodleně</w:t>
      </w:r>
      <w:r w:rsidR="00A81F48" w:rsidRPr="008F1B04">
        <w:t>,</w:t>
      </w:r>
      <w:r w:rsidR="00A357FB">
        <w:t xml:space="preserve"> </w:t>
      </w:r>
      <w:r w:rsidR="00A81F48" w:rsidRPr="008F1B04">
        <w:t xml:space="preserve">to znamená nejpozději do </w:t>
      </w:r>
      <w:r w:rsidR="00D307B1" w:rsidRPr="008F1B04">
        <w:t>24 (slovy: dvaceti</w:t>
      </w:r>
      <w:r w:rsidR="00A357FB">
        <w:t xml:space="preserve"> </w:t>
      </w:r>
      <w:r w:rsidR="00D307B1" w:rsidRPr="008F1B04">
        <w:t xml:space="preserve">čtyř) hodin (pokud Závazné </w:t>
      </w:r>
      <w:r w:rsidR="0030093A" w:rsidRPr="008F1B04">
        <w:t xml:space="preserve">Předpisy </w:t>
      </w:r>
      <w:r w:rsidR="00D307B1" w:rsidRPr="008F1B04">
        <w:t>nestanoví jinak)</w:t>
      </w:r>
      <w:r w:rsidR="00A81F48" w:rsidRPr="008F1B04">
        <w:t xml:space="preserve">, </w:t>
      </w:r>
      <w:r w:rsidRPr="008F1B04">
        <w:t>zjistit příčinu a přijmout účinná opatření k nápravě; pokud půjde o závažné trvalé zhoršení</w:t>
      </w:r>
      <w:r w:rsidR="000C1B2A">
        <w:t>,</w:t>
      </w:r>
      <w:r w:rsidRPr="008F1B04">
        <w:t xml:space="preserve"> informovat neprodleně </w:t>
      </w:r>
      <w:r w:rsidR="005B2A2E" w:rsidRPr="008F1B04">
        <w:t>V</w:t>
      </w:r>
      <w:r w:rsidRPr="008F1B04">
        <w:t>lastníka, příp</w:t>
      </w:r>
      <w:r w:rsidR="005B2A2E" w:rsidRPr="008F1B04">
        <w:t>adně místní Vodoprávní Úřad</w:t>
      </w:r>
      <w:r w:rsidRPr="008F1B04">
        <w:t xml:space="preserve">, správce </w:t>
      </w:r>
      <w:r w:rsidR="005B2A2E" w:rsidRPr="008F1B04">
        <w:t xml:space="preserve">dotčeného vodního </w:t>
      </w:r>
      <w:r w:rsidRPr="008F1B04">
        <w:t>toku a další</w:t>
      </w:r>
      <w:r w:rsidR="005B2A2E" w:rsidRPr="008F1B04">
        <w:t xml:space="preserve"> dotčené osoby (např. vlastníci dotčených nemovitostí)</w:t>
      </w:r>
      <w:r w:rsidR="00A81F48" w:rsidRPr="008F1B04">
        <w:t xml:space="preserve">, a to nejpozději </w:t>
      </w:r>
      <w:r w:rsidR="00D307B1" w:rsidRPr="008F1B04">
        <w:t>do 24 (slovy: dvaceti</w:t>
      </w:r>
      <w:r w:rsidR="00A357FB">
        <w:t xml:space="preserve"> </w:t>
      </w:r>
      <w:r w:rsidR="00D307B1" w:rsidRPr="008F1B04">
        <w:t xml:space="preserve">čtyř) hodin (pokud Závazné </w:t>
      </w:r>
      <w:r w:rsidR="0030093A" w:rsidRPr="008F1B04">
        <w:t xml:space="preserve">Předpisy </w:t>
      </w:r>
      <w:r w:rsidR="00D307B1" w:rsidRPr="008F1B04">
        <w:t>nestanoví jinak)</w:t>
      </w:r>
      <w:r w:rsidR="007C3DB0" w:rsidRPr="008F1B04">
        <w:t xml:space="preserve"> a</w:t>
      </w:r>
    </w:p>
    <w:p w14:paraId="3EFE34EB" w14:textId="77777777" w:rsidR="005B2A2E" w:rsidRPr="008F1B04" w:rsidRDefault="005B2A2E" w:rsidP="00F74DD6">
      <w:pPr>
        <w:pStyle w:val="Nadpis3"/>
      </w:pPr>
      <w:r w:rsidRPr="008F1B04">
        <w:t xml:space="preserve">předat Vlastníkovi přehled zjištěných ukazatelů </w:t>
      </w:r>
      <w:r w:rsidR="00F2107E" w:rsidRPr="008F1B04">
        <w:t>kvality vypouštěných odpadních vod</w:t>
      </w:r>
      <w:r w:rsidRPr="008F1B04">
        <w:t xml:space="preserve">, jakož i jiných údajů k výkonu </w:t>
      </w:r>
      <w:r w:rsidR="00D271A0" w:rsidRPr="008F1B04">
        <w:t>s</w:t>
      </w:r>
      <w:r w:rsidRPr="008F1B04">
        <w:t>lužby </w:t>
      </w:r>
      <w:r w:rsidR="00D271A0" w:rsidRPr="008F1B04">
        <w:t>o</w:t>
      </w:r>
      <w:r w:rsidR="009B5FAF" w:rsidRPr="008F1B04">
        <w:t xml:space="preserve">dvádění a </w:t>
      </w:r>
      <w:r w:rsidR="00D271A0" w:rsidRPr="008F1B04">
        <w:t>č</w:t>
      </w:r>
      <w:r w:rsidR="009B5FAF" w:rsidRPr="008F1B04">
        <w:t xml:space="preserve">ištění </w:t>
      </w:r>
      <w:r w:rsidR="00D271A0" w:rsidRPr="008F1B04">
        <w:t>o</w:t>
      </w:r>
      <w:r w:rsidR="009B5FAF" w:rsidRPr="008F1B04">
        <w:t xml:space="preserve">dpadních </w:t>
      </w:r>
      <w:r w:rsidR="00D271A0" w:rsidRPr="008F1B04">
        <w:t>v</w:t>
      </w:r>
      <w:r w:rsidR="009B5FAF" w:rsidRPr="008F1B04">
        <w:t xml:space="preserve">od </w:t>
      </w:r>
      <w:r w:rsidRPr="008F1B04">
        <w:t xml:space="preserve">v čase, formě a s takovými </w:t>
      </w:r>
      <w:proofErr w:type="gramStart"/>
      <w:r w:rsidRPr="008F1B04">
        <w:t>náležitostmi</w:t>
      </w:r>
      <w:proofErr w:type="gramEnd"/>
      <w:r w:rsidR="007C3DB0" w:rsidRPr="008F1B04">
        <w:t xml:space="preserve"> jak jsou uvedeny v Příloze č. </w:t>
      </w:r>
      <w:r w:rsidR="00D6379F" w:rsidRPr="008F1B04">
        <w:t>5</w:t>
      </w:r>
      <w:r w:rsidRPr="008F1B04">
        <w:t xml:space="preserve"> (</w:t>
      </w:r>
      <w:r w:rsidR="007B536F" w:rsidRPr="008F1B04">
        <w:rPr>
          <w:i/>
        </w:rPr>
        <w:t xml:space="preserve">Monitoring </w:t>
      </w:r>
      <w:r w:rsidR="00AF4E11" w:rsidRPr="008F1B04">
        <w:rPr>
          <w:i/>
        </w:rPr>
        <w:t>výkonu</w:t>
      </w:r>
      <w:r w:rsidR="007B536F" w:rsidRPr="008F1B04">
        <w:rPr>
          <w:i/>
        </w:rPr>
        <w:t xml:space="preserve"> Provozovatele</w:t>
      </w:r>
      <w:r w:rsidRPr="008F1B04">
        <w:t>)</w:t>
      </w:r>
      <w:r w:rsidR="00152F52" w:rsidRPr="008F1B04">
        <w:t xml:space="preserve"> k této Smlouvě</w:t>
      </w:r>
      <w:r w:rsidRPr="008F1B04">
        <w:t>.</w:t>
      </w:r>
    </w:p>
    <w:p w14:paraId="3940F7FC" w14:textId="77777777" w:rsidR="00116B42" w:rsidRPr="008F1B04" w:rsidRDefault="00116B42" w:rsidP="00E63328">
      <w:pPr>
        <w:pStyle w:val="Nadpis1"/>
      </w:pPr>
      <w:bookmarkStart w:id="109" w:name="_Toc213223302"/>
      <w:bookmarkStart w:id="110" w:name="_Toc528338487"/>
      <w:bookmarkStart w:id="111" w:name="_Ref157505058"/>
      <w:bookmarkStart w:id="112" w:name="_Toc159144225"/>
      <w:r w:rsidRPr="008F1B04">
        <w:lastRenderedPageBreak/>
        <w:t xml:space="preserve">SLUŽBA </w:t>
      </w:r>
      <w:r w:rsidR="00896FB0" w:rsidRPr="008F1B04">
        <w:t>NAKLÁDÁNÍ S BĚŽNÝMI ODPADY</w:t>
      </w:r>
      <w:bookmarkEnd w:id="109"/>
      <w:bookmarkEnd w:id="110"/>
    </w:p>
    <w:p w14:paraId="0C764582" w14:textId="77777777" w:rsidR="00116B42" w:rsidRPr="008F1B04" w:rsidRDefault="00896FB0" w:rsidP="00F74DD6">
      <w:pPr>
        <w:pStyle w:val="Nadpis2T"/>
      </w:pPr>
      <w:r w:rsidRPr="008F1B04">
        <w:t xml:space="preserve">Vymezení </w:t>
      </w:r>
      <w:r w:rsidR="00D271A0" w:rsidRPr="008F1B04">
        <w:t>s</w:t>
      </w:r>
      <w:r w:rsidRPr="008F1B04">
        <w:t>lužby</w:t>
      </w:r>
      <w:r w:rsidR="00A357FB">
        <w:t xml:space="preserve"> </w:t>
      </w:r>
      <w:r w:rsidR="00D271A0" w:rsidRPr="008F1B04">
        <w:t>n</w:t>
      </w:r>
      <w:r w:rsidR="00A802AA" w:rsidRPr="008F1B04">
        <w:t>akládání s </w:t>
      </w:r>
      <w:r w:rsidR="00D271A0" w:rsidRPr="008F1B04">
        <w:t>b</w:t>
      </w:r>
      <w:r w:rsidR="00A802AA" w:rsidRPr="008F1B04">
        <w:t>ěžnými Odpady</w:t>
      </w:r>
    </w:p>
    <w:p w14:paraId="3055403A" w14:textId="77777777" w:rsidR="001E3BB0" w:rsidRDefault="00116B42" w:rsidP="00E63328">
      <w:pPr>
        <w:pStyle w:val="Nadpis2B"/>
      </w:pPr>
      <w:r w:rsidRPr="008F1B04">
        <w:t xml:space="preserve">V rámci poskytování </w:t>
      </w:r>
      <w:r w:rsidR="00D271A0" w:rsidRPr="008F1B04">
        <w:t>s</w:t>
      </w:r>
      <w:r w:rsidRPr="008F1B04">
        <w:t xml:space="preserve">lužby </w:t>
      </w:r>
      <w:r w:rsidR="00D271A0" w:rsidRPr="008F1B04">
        <w:t>n</w:t>
      </w:r>
      <w:r w:rsidR="00A802AA" w:rsidRPr="008F1B04">
        <w:t>akládání s </w:t>
      </w:r>
      <w:r w:rsidR="00D271A0" w:rsidRPr="008F1B04">
        <w:t>b</w:t>
      </w:r>
      <w:r w:rsidR="00A802AA" w:rsidRPr="008F1B04">
        <w:t xml:space="preserve">ěžnými </w:t>
      </w:r>
      <w:r w:rsidR="009905AD" w:rsidRPr="008F1B04">
        <w:t>O</w:t>
      </w:r>
      <w:r w:rsidR="00A802AA" w:rsidRPr="008F1B04">
        <w:t>dpady</w:t>
      </w:r>
      <w:r w:rsidRPr="008F1B04">
        <w:t xml:space="preserve"> je Provozovatel povinen zajistit svým jménem a na </w:t>
      </w:r>
      <w:r w:rsidR="00655695">
        <w:t>své náklady</w:t>
      </w:r>
      <w:r w:rsidR="00A357FB">
        <w:t xml:space="preserve"> </w:t>
      </w:r>
      <w:r w:rsidR="006C7C50" w:rsidRPr="008F1B04">
        <w:t>naklád</w:t>
      </w:r>
      <w:r w:rsidR="009905AD" w:rsidRPr="008F1B04">
        <w:t>ání</w:t>
      </w:r>
      <w:r w:rsidR="006C7C50" w:rsidRPr="008F1B04">
        <w:t xml:space="preserve"> s</w:t>
      </w:r>
      <w:r w:rsidR="00A5305A" w:rsidRPr="008F1B04">
        <w:t xml:space="preserve"> běžnými </w:t>
      </w:r>
      <w:r w:rsidR="00152F52" w:rsidRPr="008F1B04">
        <w:t>O</w:t>
      </w:r>
      <w:r w:rsidR="006C7C50" w:rsidRPr="008F1B04">
        <w:t xml:space="preserve">dpady vzniklými Provozováním </w:t>
      </w:r>
      <w:r w:rsidR="00794919" w:rsidRPr="008F1B04">
        <w:t xml:space="preserve">Vodovodů a </w:t>
      </w:r>
      <w:r w:rsidR="006C7C50" w:rsidRPr="008F1B04">
        <w:t>Kanalizací a</w:t>
      </w:r>
      <w:r w:rsidR="000F6177" w:rsidRPr="008F1B04">
        <w:t xml:space="preserve"> Službou </w:t>
      </w:r>
      <w:r w:rsidR="006C7C50" w:rsidRPr="008F1B04">
        <w:t>Zneškodňování Odpadních Vod na Individuálním Základě</w:t>
      </w:r>
    </w:p>
    <w:p w14:paraId="518DCD28" w14:textId="77777777" w:rsidR="001E3BB0" w:rsidRDefault="001E3BB0" w:rsidP="00E63328">
      <w:pPr>
        <w:pStyle w:val="Nadpis2B"/>
      </w:pPr>
      <w:r>
        <w:t xml:space="preserve">Provozovatel je povinen </w:t>
      </w:r>
      <w:r w:rsidR="006C7C50" w:rsidRPr="008F1B04">
        <w:t xml:space="preserve">nakládat s těmito odpady </w:t>
      </w:r>
      <w:r w:rsidRPr="001E3BB0">
        <w:t xml:space="preserve">především v souladu dle čl. 13.1 této Smlouvy </w:t>
      </w:r>
      <w:r>
        <w:t xml:space="preserve">(zejména se jedná o </w:t>
      </w:r>
      <w:r w:rsidRPr="008F1B04">
        <w:t>zachycený štěrk a písek</w:t>
      </w:r>
      <w:r>
        <w:t xml:space="preserve">, </w:t>
      </w:r>
      <w:r w:rsidRPr="008F1B04">
        <w:t>zachycené shrabky</w:t>
      </w:r>
      <w:r>
        <w:t xml:space="preserve">, </w:t>
      </w:r>
      <w:r w:rsidRPr="008F1B04">
        <w:t>odseparované tuky a oleje</w:t>
      </w:r>
      <w:r>
        <w:t>, kaly z ČOV).</w:t>
      </w:r>
    </w:p>
    <w:p w14:paraId="48045A70" w14:textId="77777777" w:rsidR="00936793" w:rsidRPr="008F1B04" w:rsidRDefault="00936793" w:rsidP="00E63328">
      <w:pPr>
        <w:pStyle w:val="Nadpis1"/>
      </w:pPr>
      <w:bookmarkStart w:id="113" w:name="_Toc213223303"/>
      <w:bookmarkStart w:id="114" w:name="_Ref523916612"/>
      <w:bookmarkStart w:id="115" w:name="_Ref528328538"/>
      <w:bookmarkStart w:id="116" w:name="_Toc528338488"/>
      <w:r w:rsidRPr="008F1B04">
        <w:t>SLUŽBA ÚDRŽBY</w:t>
      </w:r>
      <w:bookmarkEnd w:id="111"/>
      <w:bookmarkEnd w:id="112"/>
      <w:r w:rsidR="00B33F35" w:rsidRPr="008F1B04">
        <w:t>a oprav</w:t>
      </w:r>
      <w:bookmarkEnd w:id="113"/>
      <w:bookmarkEnd w:id="114"/>
      <w:bookmarkEnd w:id="115"/>
      <w:bookmarkEnd w:id="116"/>
    </w:p>
    <w:p w14:paraId="6A0E4B88" w14:textId="77777777" w:rsidR="00B33F35" w:rsidRPr="008F1B04" w:rsidRDefault="00EA668A" w:rsidP="00F74DD6">
      <w:pPr>
        <w:pStyle w:val="Nadpis2T"/>
      </w:pPr>
      <w:r w:rsidRPr="008F1B04">
        <w:t xml:space="preserve">Základní ustanovení – </w:t>
      </w:r>
      <w:r w:rsidR="00B33F35" w:rsidRPr="008F1B04">
        <w:t>Údržb</w:t>
      </w:r>
      <w:r w:rsidR="0050406A" w:rsidRPr="008F1B04">
        <w:t>a</w:t>
      </w:r>
      <w:r w:rsidRPr="008F1B04">
        <w:t xml:space="preserve"> Majetku</w:t>
      </w:r>
    </w:p>
    <w:p w14:paraId="4174A03C" w14:textId="77777777" w:rsidR="00EA668A" w:rsidRPr="008F1B04" w:rsidRDefault="00EA668A" w:rsidP="00E63328">
      <w:pPr>
        <w:pStyle w:val="Nadpis2B"/>
      </w:pPr>
      <w:r w:rsidRPr="008F1B04">
        <w:t xml:space="preserve">Provozovatel je oprávněn bez souhlasu Vlastníka </w:t>
      </w:r>
      <w:r w:rsidR="007A69B6">
        <w:t xml:space="preserve">po jeho prokazatelném předchozím informování </w:t>
      </w:r>
      <w:r w:rsidRPr="008F1B04">
        <w:t>provést zásah do Vodovodu nebo Kanalizace, pokud je takový zásah nezbytný ke splnění povinností Provozovatele vyplývajících z této Smlouvy či Závazného Předpisu. Plánovaná doba přerušení nebo omezení dodávky pitné doby a odvádění odpadních vod může být delší než 8 (slovy:</w:t>
      </w:r>
      <w:r w:rsidR="00A357FB">
        <w:t xml:space="preserve"> </w:t>
      </w:r>
      <w:r w:rsidRPr="008F1B04">
        <w:t>osm) hodin pouze se souhlasem Vlastníka. Osazení, Údržba a výměna Vodoměru je Údržbou předmětu nájmu a náklady s ní spojené jsou kalkulovány do Ceny pro Vodné a Ceny pro Stočné.</w:t>
      </w:r>
    </w:p>
    <w:p w14:paraId="3233F2FE" w14:textId="77777777" w:rsidR="0050406A" w:rsidRPr="008F1B04" w:rsidRDefault="0050406A" w:rsidP="00F74DD6">
      <w:pPr>
        <w:pStyle w:val="Nadpis2T"/>
      </w:pPr>
      <w:bookmarkStart w:id="117" w:name="_Ref522090468"/>
      <w:r w:rsidRPr="008F1B04">
        <w:t>Plnění Provozovatele v rámci Služby Údržby a Oprav</w:t>
      </w:r>
      <w:bookmarkEnd w:id="117"/>
    </w:p>
    <w:p w14:paraId="0DFDC1E9" w14:textId="77777777" w:rsidR="00465480" w:rsidRPr="008F1B04" w:rsidRDefault="00936793" w:rsidP="00E63328">
      <w:pPr>
        <w:pStyle w:val="Nadpis2B"/>
      </w:pPr>
      <w:r w:rsidRPr="008F1B04">
        <w:t xml:space="preserve">V rámci poskytování </w:t>
      </w:r>
      <w:r w:rsidR="00A2059D" w:rsidRPr="008F1B04">
        <w:t>s</w:t>
      </w:r>
      <w:r w:rsidRPr="008F1B04">
        <w:t>lužby Údržby</w:t>
      </w:r>
      <w:r w:rsidR="0050406A" w:rsidRPr="008F1B04">
        <w:t xml:space="preserve"> a Oprav</w:t>
      </w:r>
      <w:r w:rsidRPr="008F1B04">
        <w:t xml:space="preserve"> je Provozovatel</w:t>
      </w:r>
      <w:r w:rsidR="00465480" w:rsidRPr="008F1B04">
        <w:t xml:space="preserve"> svým </w:t>
      </w:r>
      <w:r w:rsidR="001214FA" w:rsidRPr="008F1B04">
        <w:t xml:space="preserve">jménem a na </w:t>
      </w:r>
      <w:r w:rsidR="006D3598">
        <w:t>své náklady</w:t>
      </w:r>
      <w:r w:rsidR="001214FA" w:rsidRPr="008F1B04">
        <w:t xml:space="preserve"> </w:t>
      </w:r>
      <w:r w:rsidR="00A2059D" w:rsidRPr="008F1B04">
        <w:t xml:space="preserve">v souladu s Přílohou č. 11 </w:t>
      </w:r>
      <w:r w:rsidR="00A2059D" w:rsidRPr="008F1B04">
        <w:rPr>
          <w:i/>
        </w:rPr>
        <w:t>(P</w:t>
      </w:r>
      <w:r w:rsidR="009F57BA">
        <w:rPr>
          <w:i/>
        </w:rPr>
        <w:t>ožadavky na SW Provozovatele v rámci zajištění Provozování</w:t>
      </w:r>
      <w:r w:rsidR="00A2059D" w:rsidRPr="008F1B04">
        <w:rPr>
          <w:i/>
        </w:rPr>
        <w:t xml:space="preserve">) </w:t>
      </w:r>
      <w:r w:rsidR="00522112" w:rsidRPr="008F1B04">
        <w:t xml:space="preserve">k této Smlouvě </w:t>
      </w:r>
      <w:r w:rsidR="00465480" w:rsidRPr="008F1B04">
        <w:t>povinen:</w:t>
      </w:r>
    </w:p>
    <w:p w14:paraId="5B04ADA2" w14:textId="77777777" w:rsidR="00936793" w:rsidRPr="008F1B04" w:rsidRDefault="001214FA" w:rsidP="00F74DD6">
      <w:pPr>
        <w:pStyle w:val="Nadpis3"/>
      </w:pPr>
      <w:r w:rsidRPr="008F1B04">
        <w:t>Udržovat Majetek ve stavu nezbytném k zajištění plynulého</w:t>
      </w:r>
      <w:r w:rsidR="00135579">
        <w:t xml:space="preserve"> a </w:t>
      </w:r>
      <w:r w:rsidRPr="008F1B04">
        <w:t xml:space="preserve">bezpečného Provozování. Údržba má </w:t>
      </w:r>
      <w:r w:rsidR="00135579">
        <w:t>zejména preventivní charakter a </w:t>
      </w:r>
      <w:r w:rsidR="00704E2A">
        <w:t>současně slouží ke </w:t>
      </w:r>
      <w:r w:rsidRPr="008F1B04">
        <w:t>kontrole stavu Majetku za účelem předcházení vzniku Poruch a Havárií</w:t>
      </w:r>
      <w:r w:rsidR="00936793" w:rsidRPr="008F1B04">
        <w:t>;</w:t>
      </w:r>
    </w:p>
    <w:p w14:paraId="5D85FD36" w14:textId="77777777" w:rsidR="00936793" w:rsidRPr="008F1B04" w:rsidRDefault="00134E1E" w:rsidP="00F74DD6">
      <w:pPr>
        <w:pStyle w:val="Nadpis3"/>
      </w:pPr>
      <w:r w:rsidRPr="008F1B04">
        <w:t>zajišťovat zcela na své náklady Údržb</w:t>
      </w:r>
      <w:r w:rsidR="00135579">
        <w:t>u Majetku a Odstranění Poruch a </w:t>
      </w:r>
      <w:r w:rsidR="00E72E95" w:rsidRPr="008F1B04">
        <w:t>H</w:t>
      </w:r>
      <w:r w:rsidRPr="008F1B04">
        <w:t>avárií.</w:t>
      </w:r>
      <w:r w:rsidR="00824910">
        <w:t xml:space="preserve"> </w:t>
      </w:r>
      <w:r w:rsidRPr="008F1B04">
        <w:t xml:space="preserve">Vlastníkem schválený </w:t>
      </w:r>
      <w:r w:rsidR="00CF3269" w:rsidRPr="008F1B04">
        <w:t xml:space="preserve">Roční </w:t>
      </w:r>
      <w:r w:rsidRPr="008F1B04">
        <w:t>Plán Údržby bude základním podkladem pro provádění Údržby</w:t>
      </w:r>
      <w:r w:rsidR="00936793" w:rsidRPr="008F1B04">
        <w:t>;</w:t>
      </w:r>
    </w:p>
    <w:p w14:paraId="784FE6E4" w14:textId="77777777" w:rsidR="00203F89" w:rsidRPr="00B2645B" w:rsidRDefault="00D132EF" w:rsidP="00B2645B">
      <w:pPr>
        <w:pStyle w:val="Nadpis3"/>
      </w:pPr>
      <w:bookmarkStart w:id="118" w:name="_Ref522027202"/>
      <w:r w:rsidRPr="00B2645B">
        <w:t xml:space="preserve">vypracovat každoročně návrh </w:t>
      </w:r>
      <w:r w:rsidR="00CF3269" w:rsidRPr="00B2645B">
        <w:t xml:space="preserve">Ročního </w:t>
      </w:r>
      <w:r w:rsidRPr="00B2645B">
        <w:t xml:space="preserve">Plánu Údržby </w:t>
      </w:r>
      <w:r w:rsidR="00B2645B" w:rsidRPr="00B2645B">
        <w:t xml:space="preserve">a předkládat jej Vlastníkovi </w:t>
      </w:r>
      <w:r w:rsidRPr="00B2645B">
        <w:t>ke schválení</w:t>
      </w:r>
      <w:r w:rsidR="00482612" w:rsidRPr="00B2645B">
        <w:t xml:space="preserve"> </w:t>
      </w:r>
      <w:r w:rsidR="00B2645B" w:rsidRPr="00B2645B">
        <w:t xml:space="preserve">ve lhůtách uvedených v čl. </w:t>
      </w:r>
      <w:r w:rsidR="00482612" w:rsidRPr="00B2645B">
        <w:fldChar w:fldCharType="begin"/>
      </w:r>
      <w:r w:rsidR="00482612" w:rsidRPr="00B2645B">
        <w:instrText xml:space="preserve"> REF _Ref13644448 \r \h </w:instrText>
      </w:r>
      <w:r w:rsidR="00B2645B">
        <w:instrText xml:space="preserve"> \* MERGEFORMAT </w:instrText>
      </w:r>
      <w:r w:rsidR="00482612" w:rsidRPr="00B2645B">
        <w:fldChar w:fldCharType="separate"/>
      </w:r>
      <w:r w:rsidR="00482612" w:rsidRPr="00B2645B">
        <w:t>17.5.1</w:t>
      </w:r>
      <w:r w:rsidR="00482612" w:rsidRPr="00B2645B">
        <w:fldChar w:fldCharType="end"/>
      </w:r>
      <w:r w:rsidR="00482612" w:rsidRPr="00B2645B">
        <w:t xml:space="preserve"> této Smlouvy. </w:t>
      </w:r>
      <w:r w:rsidRPr="00B2645B">
        <w:t xml:space="preserve"> </w:t>
      </w:r>
      <w:r w:rsidR="00482612" w:rsidRPr="00B2645B">
        <w:t xml:space="preserve">Minimální náležitosti návrhu Ročního Plánu Údržby </w:t>
      </w:r>
      <w:r w:rsidR="00B2645B" w:rsidRPr="00B2645B">
        <w:t xml:space="preserve">jsou pak upraveny v čl. </w:t>
      </w:r>
      <w:r w:rsidR="00B2645B" w:rsidRPr="00B2645B">
        <w:fldChar w:fldCharType="begin"/>
      </w:r>
      <w:r w:rsidR="00B2645B" w:rsidRPr="00B2645B">
        <w:instrText xml:space="preserve"> REF _Ref13644988 \r \h </w:instrText>
      </w:r>
      <w:r w:rsidR="00B2645B">
        <w:instrText xml:space="preserve"> \* MERGEFORMAT </w:instrText>
      </w:r>
      <w:r w:rsidR="00B2645B" w:rsidRPr="00B2645B">
        <w:fldChar w:fldCharType="separate"/>
      </w:r>
      <w:r w:rsidR="00B2645B" w:rsidRPr="00B2645B">
        <w:t>17.5.2</w:t>
      </w:r>
      <w:r w:rsidR="00B2645B" w:rsidRPr="00B2645B">
        <w:fldChar w:fldCharType="end"/>
      </w:r>
      <w:r w:rsidR="00B2645B" w:rsidRPr="00B2645B">
        <w:t xml:space="preserve"> této Smlouvy</w:t>
      </w:r>
      <w:r w:rsidR="00482612" w:rsidRPr="00B2645B">
        <w:t>.</w:t>
      </w:r>
      <w:r w:rsidR="00B2645B" w:rsidRPr="00B2645B">
        <w:t xml:space="preserve"> </w:t>
      </w:r>
      <w:r w:rsidR="00482612" w:rsidRPr="00B2645B">
        <w:t xml:space="preserve"> </w:t>
      </w:r>
      <w:bookmarkStart w:id="119" w:name="_Hlk13644316"/>
      <w:bookmarkEnd w:id="118"/>
    </w:p>
    <w:bookmarkEnd w:id="119"/>
    <w:p w14:paraId="2C59B6B6" w14:textId="019E8507" w:rsidR="00936793" w:rsidRDefault="00D132EF" w:rsidP="00C45A60">
      <w:pPr>
        <w:pStyle w:val="Nadpis3"/>
      </w:pPr>
      <w:r w:rsidRPr="008F1B04">
        <w:t xml:space="preserve">realizovat Odstranění Poruch a Havárií </w:t>
      </w:r>
      <w:r w:rsidR="00CF31A9" w:rsidRPr="008F1B04">
        <w:t xml:space="preserve">přednostně a v maximální možné míře formou zásahů majících charakter Oprav. Ve výjimečných situacích ve veřejném zájmu, kdy dle výkladu účetně daňových předpisů ze strany Provozovatele nelze Odstranění Poruch a Havárií zajistit pouze formou zásahů majících charakter Oprav, je Provozovatel oprávněn realizovat zásah Odstranění Poruch a Havárií formou Technického </w:t>
      </w:r>
      <w:proofErr w:type="gramStart"/>
      <w:r w:rsidR="00CF31A9" w:rsidRPr="008F1B04">
        <w:t>Zhodnocení ,</w:t>
      </w:r>
      <w:proofErr w:type="gramEnd"/>
      <w:r w:rsidR="00CF31A9" w:rsidRPr="008F1B04">
        <w:t xml:space="preserve"> a to za podmínek uvedených </w:t>
      </w:r>
      <w:r w:rsidR="001F7EC8">
        <w:t xml:space="preserve">v čl. 12.2 a </w:t>
      </w:r>
      <w:r w:rsidR="00CF31A9" w:rsidRPr="008F1B04">
        <w:t>v následujícím čl</w:t>
      </w:r>
      <w:r w:rsidR="00675C77" w:rsidRPr="008F1B04">
        <w:t>.</w:t>
      </w:r>
      <w:r w:rsidR="00855404">
        <w:t> </w:t>
      </w:r>
      <w:r w:rsidR="00165DEC">
        <w:fldChar w:fldCharType="begin"/>
      </w:r>
      <w:r w:rsidR="00700B49">
        <w:instrText xml:space="preserve"> REF _Ref522090442 \r \h </w:instrText>
      </w:r>
      <w:r w:rsidR="00165DEC">
        <w:fldChar w:fldCharType="separate"/>
      </w:r>
      <w:r w:rsidR="00CD344D">
        <w:t>17.3</w:t>
      </w:r>
      <w:r w:rsidR="00165DEC">
        <w:fldChar w:fldCharType="end"/>
      </w:r>
      <w:r w:rsidR="00CF31A9" w:rsidRPr="008F1B04">
        <w:t>. Za výjimečnou situaci se považují povinnosti Provozovatele při Odstranění Havárií a Poruch.</w:t>
      </w:r>
    </w:p>
    <w:p w14:paraId="08C31D97" w14:textId="77777777" w:rsidR="007A1D56" w:rsidRPr="008F1B04" w:rsidRDefault="007A1D56" w:rsidP="00C45A60">
      <w:pPr>
        <w:pStyle w:val="Nadpis3"/>
      </w:pPr>
      <w:r>
        <w:t xml:space="preserve">provádět preventivní Údržbu dle požadavků stanovených v části B </w:t>
      </w:r>
      <w:r w:rsidR="00E229A3">
        <w:t>P</w:t>
      </w:r>
      <w:r>
        <w:t xml:space="preserve">řílohy č. 11 </w:t>
      </w:r>
      <w:r>
        <w:lastRenderedPageBreak/>
        <w:t>(</w:t>
      </w:r>
      <w:r>
        <w:rPr>
          <w:i/>
          <w:iCs/>
        </w:rPr>
        <w:t>Požadavky na SW Provozovatele v rámci zajištění Provozování</w:t>
      </w:r>
      <w:r>
        <w:t xml:space="preserve">), která je součástí Ročního Plánu Údržby. </w:t>
      </w:r>
    </w:p>
    <w:p w14:paraId="4052E98B" w14:textId="77777777" w:rsidR="00342392" w:rsidRPr="00702DFC" w:rsidRDefault="00077EB4" w:rsidP="00C45A60">
      <w:pPr>
        <w:pStyle w:val="Nadpis2T"/>
      </w:pPr>
      <w:bookmarkStart w:id="120" w:name="_Ref522090442"/>
      <w:r w:rsidRPr="00702DFC">
        <w:t xml:space="preserve">Zvláštní ustanovení k provádění </w:t>
      </w:r>
      <w:r w:rsidR="00342392" w:rsidRPr="00702DFC">
        <w:t>Technické</w:t>
      </w:r>
      <w:r w:rsidRPr="00702DFC">
        <w:t>ho</w:t>
      </w:r>
      <w:r w:rsidR="00342392" w:rsidRPr="00702DFC">
        <w:t xml:space="preserve"> Zhodnocení </w:t>
      </w:r>
      <w:r w:rsidRPr="00702DFC">
        <w:t>Provozovatelem</w:t>
      </w:r>
      <w:bookmarkEnd w:id="120"/>
    </w:p>
    <w:p w14:paraId="47D66278" w14:textId="77777777" w:rsidR="0066573E" w:rsidRPr="00500F86" w:rsidRDefault="00500F86" w:rsidP="00E63328">
      <w:pPr>
        <w:pStyle w:val="Nadpis2B"/>
        <w:rPr>
          <w:strike/>
          <w:szCs w:val="22"/>
        </w:rPr>
      </w:pPr>
      <w:bookmarkStart w:id="121" w:name="_Ref522091098"/>
      <w:r w:rsidRPr="00702DFC">
        <w:t>Mechanismus k provádění Technického Zhodnocení Provozovatelem je</w:t>
      </w:r>
      <w:r>
        <w:t xml:space="preserve"> podrobněji popsán v čl. 17 Přílohy č. 7 (</w:t>
      </w:r>
      <w:r w:rsidRPr="00700B49">
        <w:rPr>
          <w:i/>
        </w:rPr>
        <w:t>Platební mechanismus</w:t>
      </w:r>
      <w:r>
        <w:t xml:space="preserve">). </w:t>
      </w:r>
      <w:bookmarkEnd w:id="121"/>
    </w:p>
    <w:p w14:paraId="068C81CB" w14:textId="77777777" w:rsidR="00936793" w:rsidRPr="008F1B04" w:rsidRDefault="00936793" w:rsidP="00C45A60">
      <w:pPr>
        <w:pStyle w:val="Nadpis2T"/>
      </w:pPr>
      <w:r w:rsidRPr="008F1B04">
        <w:t xml:space="preserve">Prohlídky </w:t>
      </w:r>
    </w:p>
    <w:p w14:paraId="575C074F" w14:textId="69DCD7A0" w:rsidR="00936793" w:rsidRPr="008F1B04" w:rsidRDefault="00936793" w:rsidP="00C45A60">
      <w:pPr>
        <w:pStyle w:val="Nadpis3"/>
      </w:pPr>
      <w:r w:rsidRPr="008F1B04">
        <w:t xml:space="preserve">Vlastník </w:t>
      </w:r>
      <w:r w:rsidR="0050499D">
        <w:t xml:space="preserve">je </w:t>
      </w:r>
      <w:r w:rsidRPr="008F1B04">
        <w:t xml:space="preserve">oprávněn </w:t>
      </w:r>
      <w:r w:rsidR="007F0ABD">
        <w:t xml:space="preserve">provést </w:t>
      </w:r>
      <w:r w:rsidR="00AF3DB1">
        <w:t xml:space="preserve">v souladu s čl. 12.3 této Smlouvy </w:t>
      </w:r>
      <w:r w:rsidRPr="008F1B04">
        <w:t>po</w:t>
      </w:r>
      <w:r w:rsidR="00855404">
        <w:t> </w:t>
      </w:r>
      <w:r w:rsidR="00AF3DB1">
        <w:t xml:space="preserve">prokazatelném </w:t>
      </w:r>
      <w:r w:rsidRPr="008F1B04">
        <w:t xml:space="preserve">předchozím upozornění Provozovatele prohlídku </w:t>
      </w:r>
      <w:r w:rsidR="003A2787" w:rsidRPr="008F1B04">
        <w:t xml:space="preserve">příslušného </w:t>
      </w:r>
      <w:r w:rsidRPr="008F1B04">
        <w:t>Vodovodu a</w:t>
      </w:r>
      <w:r w:rsidR="003A2787" w:rsidRPr="008F1B04">
        <w:t>/nebo Kanalizace a</w:t>
      </w:r>
      <w:r w:rsidR="004300D9" w:rsidRPr="008F1B04">
        <w:t> </w:t>
      </w:r>
      <w:r w:rsidR="003A2787" w:rsidRPr="008F1B04">
        <w:t xml:space="preserve">posoudit, zda je na daném Vodovodu a/nebo Kanalizaci prováděna Údržba, respektive Opravy </w:t>
      </w:r>
      <w:r w:rsidR="009E609D" w:rsidRPr="008F1B04">
        <w:t xml:space="preserve">či Technické Zhodnocení </w:t>
      </w:r>
      <w:r w:rsidRPr="008F1B04">
        <w:t>v souladu s</w:t>
      </w:r>
      <w:r w:rsidR="00D21CD4" w:rsidRPr="008F1B04">
        <w:t> </w:t>
      </w:r>
      <w:r w:rsidRPr="008F1B04">
        <w:t>předchozím</w:t>
      </w:r>
      <w:r w:rsidR="00193B57" w:rsidRPr="008F1B04">
        <w:t>i</w:t>
      </w:r>
      <w:r w:rsidRPr="008F1B04">
        <w:t xml:space="preserve"> čl</w:t>
      </w:r>
      <w:r w:rsidR="00675C77" w:rsidRPr="008F1B04">
        <w:t>.</w:t>
      </w:r>
      <w:r w:rsidR="00855404">
        <w:t> </w:t>
      </w:r>
      <w:r w:rsidR="00165DEC">
        <w:fldChar w:fldCharType="begin"/>
      </w:r>
      <w:r w:rsidR="00700B49">
        <w:instrText xml:space="preserve"> REF _Ref522090468 \r \h </w:instrText>
      </w:r>
      <w:r w:rsidR="00C45A60">
        <w:instrText xml:space="preserve"> \* MERGEFORMAT </w:instrText>
      </w:r>
      <w:r w:rsidR="00165DEC">
        <w:fldChar w:fldCharType="separate"/>
      </w:r>
      <w:r w:rsidR="00CD344D">
        <w:t>17.2</w:t>
      </w:r>
      <w:r w:rsidR="00165DEC">
        <w:fldChar w:fldCharType="end"/>
      </w:r>
      <w:r w:rsidR="00193B57" w:rsidRPr="008F1B04">
        <w:t xml:space="preserve"> a</w:t>
      </w:r>
      <w:r w:rsidR="004300D9" w:rsidRPr="008F1B04">
        <w:t> </w:t>
      </w:r>
      <w:r w:rsidR="00165DEC">
        <w:fldChar w:fldCharType="begin"/>
      </w:r>
      <w:r w:rsidR="00700B49">
        <w:instrText xml:space="preserve"> REF _Ref522090442 \r \h </w:instrText>
      </w:r>
      <w:r w:rsidR="00C45A60">
        <w:instrText xml:space="preserve"> \* MERGEFORMAT </w:instrText>
      </w:r>
      <w:r w:rsidR="00165DEC">
        <w:fldChar w:fldCharType="separate"/>
      </w:r>
      <w:r w:rsidR="00CD344D">
        <w:t>17.3</w:t>
      </w:r>
      <w:r w:rsidR="00165DEC">
        <w:fldChar w:fldCharType="end"/>
      </w:r>
      <w:r w:rsidR="00E1025F" w:rsidRPr="008F1B04">
        <w:t xml:space="preserve"> této Smlouvy</w:t>
      </w:r>
      <w:r w:rsidRPr="008F1B04">
        <w:t>.</w:t>
      </w:r>
    </w:p>
    <w:p w14:paraId="0091553E" w14:textId="77777777" w:rsidR="00936793" w:rsidRDefault="00936793" w:rsidP="00C45A60">
      <w:pPr>
        <w:pStyle w:val="Nadpis3"/>
      </w:pPr>
      <w:r w:rsidRPr="008F1B04">
        <w:t xml:space="preserve">Při provádění prohlídky je Vlastník povinen postupovat tak, aby co nejméně zasahoval do </w:t>
      </w:r>
      <w:r w:rsidR="003A2787" w:rsidRPr="008F1B04">
        <w:t>Provozování Vodovodů a/nebo Kanalizací</w:t>
      </w:r>
      <w:r w:rsidRPr="008F1B04">
        <w:t>. Provozovatel je povinen na své náklady zajistit, aby byla Vlastníkovi poskytnuta potřebná součinnost při provedení prohlídky.</w:t>
      </w:r>
    </w:p>
    <w:p w14:paraId="627FE272" w14:textId="77777777" w:rsidR="00936793" w:rsidRPr="008F1B04" w:rsidRDefault="00CD4128" w:rsidP="00C45A60">
      <w:pPr>
        <w:pStyle w:val="Nadpis3"/>
      </w:pPr>
      <w:r w:rsidRPr="00CD4128">
        <w:t xml:space="preserve">V případě, že Vlastník shledá, že Provozovatel </w:t>
      </w:r>
      <w:r w:rsidR="00855404">
        <w:t>neplní své povinnosti uvedené v </w:t>
      </w:r>
      <w:r w:rsidRPr="00CD4128">
        <w:t xml:space="preserve">předchozím článku, je povinen </w:t>
      </w:r>
      <w:r w:rsidR="00BC662A">
        <w:t>písemně sdělit Provozovateli, v </w:t>
      </w:r>
      <w:r w:rsidRPr="00CD4128">
        <w:t xml:space="preserve">jakém ohledu stav Vodovodu a/nebo Kanalizace neodpovídá požadavkům uvedeným v předchozích čl. </w:t>
      </w:r>
      <w:r w:rsidR="00165DEC">
        <w:fldChar w:fldCharType="begin"/>
      </w:r>
      <w:r w:rsidR="00BC662A">
        <w:instrText xml:space="preserve"> REF _Ref522090468 \r \h </w:instrText>
      </w:r>
      <w:r w:rsidR="00C45A60">
        <w:instrText xml:space="preserve"> \* MERGEFORMAT </w:instrText>
      </w:r>
      <w:r w:rsidR="00165DEC">
        <w:fldChar w:fldCharType="separate"/>
      </w:r>
      <w:r w:rsidR="00CD344D">
        <w:t>17.2</w:t>
      </w:r>
      <w:r w:rsidR="00165DEC">
        <w:fldChar w:fldCharType="end"/>
      </w:r>
      <w:r w:rsidRPr="00CD4128">
        <w:t xml:space="preserve"> a </w:t>
      </w:r>
      <w:r w:rsidR="00165DEC">
        <w:fldChar w:fldCharType="begin"/>
      </w:r>
      <w:r w:rsidR="00BC662A">
        <w:instrText xml:space="preserve"> REF _Ref522090442 \r \h </w:instrText>
      </w:r>
      <w:r w:rsidR="00C45A60">
        <w:instrText xml:space="preserve"> \* MERGEFORMAT </w:instrText>
      </w:r>
      <w:r w:rsidR="00165DEC">
        <w:fldChar w:fldCharType="separate"/>
      </w:r>
      <w:r w:rsidR="00CD344D">
        <w:t>17.3</w:t>
      </w:r>
      <w:r w:rsidR="00165DEC">
        <w:fldChar w:fldCharType="end"/>
      </w:r>
      <w:r w:rsidRPr="00CD4128">
        <w:t xml:space="preserve"> této Smlouvy a poskytnout Prov</w:t>
      </w:r>
      <w:r w:rsidR="00855404">
        <w:t>ozovateli přiměřenou lhůtu k </w:t>
      </w:r>
      <w:r w:rsidRPr="00CD4128">
        <w:t>nápravě.</w:t>
      </w:r>
      <w:r w:rsidR="00A357FB">
        <w:t xml:space="preserve"> </w:t>
      </w:r>
      <w:r w:rsidR="00936793" w:rsidRPr="008F1B04">
        <w:t>Provozovatel je v takovém případě povin</w:t>
      </w:r>
      <w:r w:rsidR="00855404">
        <w:t>en na své náklady a riziko a ve </w:t>
      </w:r>
      <w:r w:rsidR="00936793" w:rsidRPr="008F1B04">
        <w:t xml:space="preserve">Vlastníkem stanovené lhůtě provést požadovanou nápravu. Pokud tak </w:t>
      </w:r>
      <w:r w:rsidR="00C60D2C" w:rsidRPr="008F1B04">
        <w:t xml:space="preserve">Provozovatel </w:t>
      </w:r>
      <w:r w:rsidR="00936793" w:rsidRPr="008F1B04">
        <w:t>neučiní ani po dodatečné písemné výzvě Vlastníka, Vlastník je oprávněn provést příslušnou nápravu na náklady a riziko Provozovatele sám</w:t>
      </w:r>
      <w:r w:rsidR="00B80361" w:rsidRPr="008F1B04">
        <w:t>, přičemž nesplnění této povinnosti Provozovatelem se považuje za Selhání Provozovatele</w:t>
      </w:r>
      <w:r w:rsidR="00936793" w:rsidRPr="008F1B04">
        <w:t>.</w:t>
      </w:r>
    </w:p>
    <w:p w14:paraId="5F1F0EB9" w14:textId="77777777" w:rsidR="00936793" w:rsidRPr="008F1B04" w:rsidRDefault="00936793" w:rsidP="00C45A60">
      <w:pPr>
        <w:pStyle w:val="Nadpis3"/>
      </w:pPr>
      <w:r w:rsidRPr="008F1B04">
        <w:t>Náklady na provedení prohlídky podle předchozího odstavce nese Vlastník, avšak v případě, že prohlídka prokáže, že Provozovatel neplní své povinnosti uvedené v předchozím článku, nahradí Vlastníkovi tyto náklady</w:t>
      </w:r>
      <w:r w:rsidR="00E348DA" w:rsidRPr="008F1B04">
        <w:t xml:space="preserve"> neprodleně</w:t>
      </w:r>
      <w:r w:rsidRPr="008F1B04">
        <w:t xml:space="preserve"> Provozovatel.</w:t>
      </w:r>
    </w:p>
    <w:p w14:paraId="4584B64F" w14:textId="77777777" w:rsidR="00936793" w:rsidRPr="008F1B04" w:rsidRDefault="00936793" w:rsidP="0013689C">
      <w:pPr>
        <w:pStyle w:val="Nadpis2T"/>
      </w:pPr>
      <w:bookmarkStart w:id="122" w:name="_Ref157839080"/>
      <w:bookmarkStart w:id="123" w:name="_Ref522027141"/>
      <w:r w:rsidRPr="008F1B04">
        <w:t>Roční Plán Údržby</w:t>
      </w:r>
      <w:bookmarkEnd w:id="122"/>
      <w:bookmarkEnd w:id="123"/>
    </w:p>
    <w:p w14:paraId="0F52CC25" w14:textId="7CB3C2E5" w:rsidR="00936793" w:rsidRPr="008F1B04" w:rsidRDefault="00A802AA" w:rsidP="0013689C">
      <w:pPr>
        <w:pStyle w:val="Nadpis3"/>
      </w:pPr>
      <w:bookmarkStart w:id="124" w:name="_Ref13644448"/>
      <w:r w:rsidRPr="008F1B04">
        <w:t xml:space="preserve">Provozovatel je povinen předložit Vlastníkovi do </w:t>
      </w:r>
      <w:r w:rsidR="00A36D25" w:rsidRPr="008F1B04">
        <w:t>3</w:t>
      </w:r>
      <w:r w:rsidRPr="008F1B04">
        <w:t xml:space="preserve"> (slovy: </w:t>
      </w:r>
      <w:r w:rsidR="00A36D25" w:rsidRPr="008F1B04">
        <w:t>tří</w:t>
      </w:r>
      <w:r w:rsidRPr="008F1B04">
        <w:t>) měsíců od</w:t>
      </w:r>
      <w:r w:rsidR="00AE0174" w:rsidRPr="008F1B04">
        <w:t>e</w:t>
      </w:r>
      <w:r w:rsidRPr="008F1B04">
        <w:t xml:space="preserve"> Dne Účinnosti</w:t>
      </w:r>
      <w:r w:rsidR="00936793" w:rsidRPr="008F1B04">
        <w:t xml:space="preserve"> návrh Ročního Plánu Údržby</w:t>
      </w:r>
      <w:r w:rsidR="001B233C" w:rsidRPr="008F1B04">
        <w:t xml:space="preserve"> pro první</w:t>
      </w:r>
      <w:r w:rsidR="00A357FB">
        <w:t xml:space="preserve"> </w:t>
      </w:r>
      <w:r w:rsidR="001B233C" w:rsidRPr="008F1B04">
        <w:t>rok</w:t>
      </w:r>
      <w:r w:rsidR="00C94313" w:rsidRPr="008F1B04">
        <w:t xml:space="preserve"> Provozování</w:t>
      </w:r>
      <w:r w:rsidR="00A36D25" w:rsidRPr="008F1B04">
        <w:t>.</w:t>
      </w:r>
      <w:r w:rsidR="00936793" w:rsidRPr="008F1B04">
        <w:t xml:space="preserve"> </w:t>
      </w:r>
      <w:r w:rsidR="00ED6532">
        <w:t>Tento první návrh Ročního Plánu Údržby musí obsahovat i metodický popis</w:t>
      </w:r>
      <w:r w:rsidR="00C34DFD">
        <w:t xml:space="preserve"> (včetně použitého systému výpočtů)</w:t>
      </w:r>
      <w:r w:rsidR="00ED6532">
        <w:t xml:space="preserve"> zajištění povinností dle čl. </w:t>
      </w:r>
      <w:r w:rsidR="00ED6532">
        <w:fldChar w:fldCharType="begin"/>
      </w:r>
      <w:r w:rsidR="00ED6532">
        <w:instrText xml:space="preserve"> REF _Ref13644988 \r \h </w:instrText>
      </w:r>
      <w:r w:rsidR="00ED6532">
        <w:fldChar w:fldCharType="separate"/>
      </w:r>
      <w:r w:rsidR="00ED6532">
        <w:t>17.5.2</w:t>
      </w:r>
      <w:r w:rsidR="00ED6532">
        <w:fldChar w:fldCharType="end"/>
      </w:r>
      <w:r w:rsidR="00ED6532">
        <w:t xml:space="preserve"> této Smlouvy. </w:t>
      </w:r>
      <w:r w:rsidR="00936793" w:rsidRPr="008F1B04">
        <w:t xml:space="preserve">Provozovatel je dále povinen </w:t>
      </w:r>
      <w:r w:rsidR="00482612">
        <w:t xml:space="preserve">na každý následující kalendářní rok předložit návrh Ročního Plánu Údržby Vlastníkovi ke schválení vždy do 30. 9. předcházejícího kalendářního roku. </w:t>
      </w:r>
      <w:r w:rsidR="00936793" w:rsidRPr="008F1B04">
        <w:t xml:space="preserve">Smluvní Strany návrh Ročního Plánu Údržby projednají a tento schválí podle </w:t>
      </w:r>
      <w:r w:rsidR="00AE0174" w:rsidRPr="008F1B04">
        <w:t>s</w:t>
      </w:r>
      <w:r w:rsidR="00936793" w:rsidRPr="008F1B04">
        <w:t xml:space="preserve">chvalovací </w:t>
      </w:r>
      <w:r w:rsidR="00AE0174" w:rsidRPr="008F1B04">
        <w:t>p</w:t>
      </w:r>
      <w:r w:rsidR="00936793" w:rsidRPr="008F1B04">
        <w:t>rocedury</w:t>
      </w:r>
      <w:r w:rsidRPr="008F1B04">
        <w:t xml:space="preserve">, která je uvedena </w:t>
      </w:r>
      <w:r w:rsidR="007C7151">
        <w:t>v Příloze č</w:t>
      </w:r>
      <w:r w:rsidR="007C7151" w:rsidRPr="000C613D">
        <w:t xml:space="preserve">. </w:t>
      </w:r>
      <w:r w:rsidR="000971F0" w:rsidRPr="000C613D">
        <w:t>13</w:t>
      </w:r>
      <w:r w:rsidR="007D5A43">
        <w:t xml:space="preserve"> </w:t>
      </w:r>
      <w:r w:rsidR="00257CE4">
        <w:rPr>
          <w:i/>
        </w:rPr>
        <w:t xml:space="preserve">(Podrobnější pravidla komunikace, řešení sporu a liberační události) </w:t>
      </w:r>
      <w:r w:rsidR="007C7151" w:rsidRPr="000C613D">
        <w:t>k</w:t>
      </w:r>
      <w:r w:rsidR="00A357FB">
        <w:t> </w:t>
      </w:r>
      <w:r w:rsidR="00257CE4">
        <w:t xml:space="preserve">této </w:t>
      </w:r>
      <w:r w:rsidR="007C7151">
        <w:t>Smlouvě.</w:t>
      </w:r>
      <w:bookmarkEnd w:id="124"/>
      <w:r w:rsidR="00EF0732" w:rsidRPr="008F1B04">
        <w:t> </w:t>
      </w:r>
    </w:p>
    <w:p w14:paraId="766E59F1" w14:textId="77777777" w:rsidR="001C11DF" w:rsidRPr="008F1B04" w:rsidRDefault="001C11DF" w:rsidP="0013689C">
      <w:pPr>
        <w:pStyle w:val="Nadpis3"/>
      </w:pPr>
      <w:bookmarkStart w:id="125" w:name="_Ref13644988"/>
      <w:r w:rsidRPr="008F1B04">
        <w:t>Návrh</w:t>
      </w:r>
      <w:r w:rsidR="00A802AA" w:rsidRPr="008F1B04">
        <w:t xml:space="preserve"> Ročního Plánu Údržby</w:t>
      </w:r>
      <w:r w:rsidRPr="008F1B04">
        <w:t xml:space="preserve"> musí být v souladu s provozními řády, popř. návody k Údržbě zařízení a se Zaved</w:t>
      </w:r>
      <w:r w:rsidR="001C7AE1" w:rsidRPr="008F1B04">
        <w:t>e</w:t>
      </w:r>
      <w:r w:rsidRPr="008F1B04">
        <w:t xml:space="preserve">nou Odbornou praxí. Návrh Ročního Plánu Údržby musí obsahovat jako dílčí části nejméně následující plány, které budou dostatečně </w:t>
      </w:r>
      <w:r w:rsidRPr="008F1B04">
        <w:lastRenderedPageBreak/>
        <w:t>určité pro</w:t>
      </w:r>
      <w:r w:rsidR="00257CE4">
        <w:t xml:space="preserve"> účely sledování, vyhodnocení a </w:t>
      </w:r>
      <w:r w:rsidRPr="008F1B04">
        <w:t xml:space="preserve">následnou kontrolu plnění výkonových ukazatelů dle čl. </w:t>
      </w:r>
      <w:r w:rsidR="00165DEC">
        <w:fldChar w:fldCharType="begin"/>
      </w:r>
      <w:r w:rsidR="00257CE4">
        <w:instrText xml:space="preserve"> REF _Ref522091048 \r \h </w:instrText>
      </w:r>
      <w:r w:rsidR="00165DEC">
        <w:fldChar w:fldCharType="separate"/>
      </w:r>
      <w:r w:rsidR="00CD344D">
        <w:t>21.2</w:t>
      </w:r>
      <w:r w:rsidR="00165DEC">
        <w:fldChar w:fldCharType="end"/>
      </w:r>
      <w:r w:rsidRPr="008F1B04">
        <w:t xml:space="preserve"> této Smlouvy a</w:t>
      </w:r>
      <w:r w:rsidR="001C7AE1" w:rsidRPr="008F1B04">
        <w:t> </w:t>
      </w:r>
      <w:r w:rsidRPr="008F1B04">
        <w:t>povinností souvisejících s monitoringem:</w:t>
      </w:r>
      <w:bookmarkEnd w:id="125"/>
    </w:p>
    <w:p w14:paraId="027D5CBA" w14:textId="77777777" w:rsidR="001C11DF" w:rsidRDefault="001C11DF" w:rsidP="001C2B67">
      <w:pPr>
        <w:pStyle w:val="Nadpis4"/>
      </w:pPr>
      <w:r w:rsidRPr="008F1B04">
        <w:t>plán preventivní Údržby nejméně v členění na Údržbu významných zařízení, čištění akumulačních nádrží a Údržbu vodojemů</w:t>
      </w:r>
      <w:r w:rsidR="00F0684F">
        <w:t>, Údržbu čerpadel na vodovodní síti</w:t>
      </w:r>
      <w:r w:rsidRPr="008F1B04">
        <w:t>;</w:t>
      </w:r>
    </w:p>
    <w:p w14:paraId="1E5B0DE2" w14:textId="77777777" w:rsidR="00F0684F" w:rsidRPr="008F1B04" w:rsidRDefault="00F0684F" w:rsidP="001C2B67">
      <w:pPr>
        <w:pStyle w:val="Nadpis4"/>
      </w:pPr>
      <w:r>
        <w:t>plán revize Vodovodů a objektů na vodovodní síti</w:t>
      </w:r>
    </w:p>
    <w:p w14:paraId="2630676E" w14:textId="77777777" w:rsidR="00A95595" w:rsidRPr="008F1B04" w:rsidRDefault="001C11DF" w:rsidP="001C2B67">
      <w:pPr>
        <w:pStyle w:val="Nadpis4"/>
      </w:pPr>
      <w:r w:rsidRPr="008F1B04">
        <w:t xml:space="preserve">plán preventivní </w:t>
      </w:r>
      <w:r w:rsidR="00A95595" w:rsidRPr="008F1B04">
        <w:t>kontroly úniků na vodovodních řadech jako součásti Vodovodů</w:t>
      </w:r>
      <w:r w:rsidR="00F0684F">
        <w:t xml:space="preserve"> a objektů na </w:t>
      </w:r>
      <w:r w:rsidR="00570E44">
        <w:t xml:space="preserve">vodovodní </w:t>
      </w:r>
      <w:r w:rsidR="00F0684F">
        <w:t>síti</w:t>
      </w:r>
      <w:r w:rsidR="00A95595" w:rsidRPr="008F1B04">
        <w:t>;</w:t>
      </w:r>
    </w:p>
    <w:p w14:paraId="29FCA6A7" w14:textId="77777777" w:rsidR="00A95595" w:rsidRPr="008F1B04" w:rsidRDefault="00A95595" w:rsidP="001C2B67">
      <w:pPr>
        <w:pStyle w:val="Nadpis4"/>
      </w:pPr>
      <w:r w:rsidRPr="008F1B04">
        <w:t>plán revize Kanalizací;</w:t>
      </w:r>
    </w:p>
    <w:p w14:paraId="2A469972" w14:textId="77777777" w:rsidR="000944B0" w:rsidRDefault="00A95595" w:rsidP="001C2B67">
      <w:pPr>
        <w:pStyle w:val="Nadpis4"/>
      </w:pPr>
      <w:r w:rsidRPr="008F1B04">
        <w:t>plán čištění Kanalizací</w:t>
      </w:r>
      <w:r w:rsidR="000944B0">
        <w:t>;</w:t>
      </w:r>
    </w:p>
    <w:p w14:paraId="5C921747" w14:textId="03AB7800" w:rsidR="00570E44" w:rsidRDefault="000944B0" w:rsidP="001C2B67">
      <w:pPr>
        <w:pStyle w:val="Nadpis4"/>
      </w:pPr>
      <w:r>
        <w:t>plán odkalení vodovodní sítě</w:t>
      </w:r>
      <w:r w:rsidR="0050499D">
        <w:t xml:space="preserve"> s tím, že metodika odkalení a systém výpočtu množství odkalené vody bude stanovena Provozovatelem a musí být odsouhlasena Vlastníkem.</w:t>
      </w:r>
    </w:p>
    <w:p w14:paraId="6B93EAFD" w14:textId="77777777" w:rsidR="00A72DC1" w:rsidRPr="008F1B04" w:rsidRDefault="00A72DC1" w:rsidP="00471EF2">
      <w:pPr>
        <w:pStyle w:val="Nadpis3"/>
      </w:pPr>
      <w:r w:rsidRPr="008F1B04">
        <w:t xml:space="preserve">Pokud by nebyl návrh Ročního Plánu Údržby pro daný </w:t>
      </w:r>
      <w:r w:rsidR="00914EDA" w:rsidRPr="008F1B04">
        <w:t>rok</w:t>
      </w:r>
      <w:r w:rsidRPr="008F1B04">
        <w:t xml:space="preserve"> schválen před započetím takového </w:t>
      </w:r>
      <w:r w:rsidR="00914EDA" w:rsidRPr="008F1B04">
        <w:t>roku</w:t>
      </w:r>
      <w:r w:rsidRPr="008F1B04">
        <w:t xml:space="preserve">, postupuje se do schválení Ročního Plánu Údržby podle Ročního Plánu Údržby na předchozí </w:t>
      </w:r>
      <w:r w:rsidR="00914EDA" w:rsidRPr="008F1B04">
        <w:t>rok</w:t>
      </w:r>
      <w:r w:rsidRPr="008F1B04">
        <w:t xml:space="preserve"> s přihlédnutím k Zavedené Odborné Praxi.</w:t>
      </w:r>
    </w:p>
    <w:p w14:paraId="24AAD0D7" w14:textId="77777777" w:rsidR="00936793" w:rsidRPr="008F1B04" w:rsidRDefault="00936793" w:rsidP="0013689C">
      <w:pPr>
        <w:pStyle w:val="Nadpis3"/>
      </w:pPr>
      <w:r w:rsidRPr="008F1B04">
        <w:t xml:space="preserve">Provozovatel může vždy nejméně 20 (slovy: dvacet) </w:t>
      </w:r>
      <w:r w:rsidR="00A802AA" w:rsidRPr="008F1B04">
        <w:t>p</w:t>
      </w:r>
      <w:r w:rsidRPr="008F1B04">
        <w:t xml:space="preserve">racovních </w:t>
      </w:r>
      <w:r w:rsidR="00A802AA" w:rsidRPr="008F1B04">
        <w:t>d</w:t>
      </w:r>
      <w:r w:rsidRPr="008F1B04">
        <w:t xml:space="preserve">nů před koncem každého kalendářního čtvrtletí navrhnout Vlastníkovi změnu Ročního Plánu Údržby. </w:t>
      </w:r>
    </w:p>
    <w:p w14:paraId="481A955B" w14:textId="77777777" w:rsidR="00936793" w:rsidRPr="008F1B04" w:rsidRDefault="00936793" w:rsidP="0013689C">
      <w:pPr>
        <w:pStyle w:val="Nadpis3"/>
      </w:pPr>
      <w:r w:rsidRPr="008F1B04">
        <w:t xml:space="preserve">Pokud Vlastník: </w:t>
      </w:r>
    </w:p>
    <w:p w14:paraId="3EE0A850" w14:textId="77777777" w:rsidR="00936793" w:rsidRPr="008F1B04" w:rsidRDefault="00936793" w:rsidP="001C2B67">
      <w:pPr>
        <w:pStyle w:val="Nadpis4"/>
      </w:pPr>
      <w:r w:rsidRPr="008F1B04">
        <w:t xml:space="preserve">nevznese k navrhované změně Ročního Plánu Údržby </w:t>
      </w:r>
      <w:r w:rsidR="007B2D14" w:rsidRPr="008F1B04">
        <w:t xml:space="preserve">do 15 (slovy: patnácti) dnů </w:t>
      </w:r>
      <w:r w:rsidRPr="008F1B04">
        <w:t>žádné připomínky, má se za to, že tyto změny schválil, a</w:t>
      </w:r>
      <w:r w:rsidR="001C7AE1" w:rsidRPr="008F1B04">
        <w:t> </w:t>
      </w:r>
      <w:r w:rsidRPr="008F1B04">
        <w:t xml:space="preserve">tyto změny budou platit pro zbývající část příslušného </w:t>
      </w:r>
      <w:r w:rsidR="00914EDA" w:rsidRPr="008F1B04">
        <w:t>roku</w:t>
      </w:r>
      <w:r w:rsidRPr="008F1B04">
        <w:t xml:space="preserve"> (počínaje příslušným čtvrtletím); nebo</w:t>
      </w:r>
    </w:p>
    <w:p w14:paraId="4BA5E040" w14:textId="77777777" w:rsidR="00936793" w:rsidRPr="008F1B04" w:rsidRDefault="00936793" w:rsidP="001C2B67">
      <w:pPr>
        <w:pStyle w:val="Nadpis4"/>
      </w:pPr>
      <w:r w:rsidRPr="008F1B04">
        <w:t>vznese k navrhované změně Ročního Plánu Údržby připomínky, je Provozovatel povinen upravit tento návrh změny podle připomínek Vlastníka</w:t>
      </w:r>
      <w:r w:rsidR="00FA2B07" w:rsidRPr="008F1B04">
        <w:t>.</w:t>
      </w:r>
      <w:r w:rsidR="00DB7619">
        <w:t xml:space="preserve"> </w:t>
      </w:r>
      <w:r w:rsidRPr="008F1B04">
        <w:t>Vlastník může písemně požadovat, aby Provozovatel provedl plánovanou Údržbu dříve nebo později, než je uvedeno v</w:t>
      </w:r>
      <w:r w:rsidR="00D21CD4" w:rsidRPr="008F1B04">
        <w:t> </w:t>
      </w:r>
      <w:r w:rsidRPr="008F1B04">
        <w:t xml:space="preserve">Ročním Plánu Údržby. Takový požadavek musí být učiněn nejpozději 40 (slovy: čtyřicet) </w:t>
      </w:r>
      <w:r w:rsidR="007B2D14" w:rsidRPr="008F1B04">
        <w:t>p</w:t>
      </w:r>
      <w:r w:rsidRPr="008F1B04">
        <w:t xml:space="preserve">racovních </w:t>
      </w:r>
      <w:r w:rsidR="007B2D14" w:rsidRPr="008F1B04">
        <w:t>d</w:t>
      </w:r>
      <w:r w:rsidRPr="008F1B04">
        <w:t xml:space="preserve">nů přede dnem, kdy má být podle požadavku Vlastníka Údržba provedena. Provozovatel je povinen do 10 (slovy: deseti) </w:t>
      </w:r>
      <w:r w:rsidR="007B2D14" w:rsidRPr="008F1B04">
        <w:t>p</w:t>
      </w:r>
      <w:r w:rsidRPr="008F1B04">
        <w:t xml:space="preserve">racovních </w:t>
      </w:r>
      <w:r w:rsidR="007B2D14" w:rsidRPr="008F1B04">
        <w:t>d</w:t>
      </w:r>
      <w:r w:rsidRPr="008F1B04">
        <w:t>nů od doručení takového požadavku Vlastníka sdělit</w:t>
      </w:r>
      <w:r w:rsidR="00622340" w:rsidRPr="008F1B04">
        <w:t xml:space="preserve"> písemně</w:t>
      </w:r>
      <w:r w:rsidRPr="008F1B04">
        <w:t xml:space="preserve"> Vlastníkovi odhadovanou výši přiměřených dodatečných nákladů, které Provozovateli v přímé souvislosti s tímto požadavkem vzniknou. Vlastník je povinen do 10 (slovy: deseti) </w:t>
      </w:r>
      <w:r w:rsidR="007B2D14" w:rsidRPr="008F1B04">
        <w:t>p</w:t>
      </w:r>
      <w:r w:rsidRPr="008F1B04">
        <w:t xml:space="preserve">racovních </w:t>
      </w:r>
      <w:r w:rsidR="007B2D14" w:rsidRPr="008F1B04">
        <w:t>d</w:t>
      </w:r>
      <w:r w:rsidRPr="008F1B04">
        <w:t>nů od obdržení tohoto odhadu sdělit</w:t>
      </w:r>
      <w:r w:rsidR="009626CD" w:rsidRPr="008F1B04">
        <w:t xml:space="preserve"> písemně</w:t>
      </w:r>
      <w:r w:rsidRPr="008F1B04">
        <w:t xml:space="preserve"> Provozovateli, zda na svém požadavku trvá či nikoliv. Pokud Vlastník ve stanovené lhůtě neodpoví, má se za to, že na svém požadavku trvá. Pokud Vlastník trvá na svém požadavku, je povinen uhradit Provozovateli: </w:t>
      </w:r>
    </w:p>
    <w:p w14:paraId="3598D343" w14:textId="77777777" w:rsidR="00936793" w:rsidRPr="008F1B04" w:rsidRDefault="00936793" w:rsidP="0013689C">
      <w:pPr>
        <w:pStyle w:val="Nadpis50"/>
      </w:pPr>
      <w:r w:rsidRPr="008F1B04">
        <w:t>skutečně vynaložené přiměřené dodatečné náklady, které Provozovateli vznikly; nebo</w:t>
      </w:r>
    </w:p>
    <w:p w14:paraId="42ED8D47" w14:textId="77777777" w:rsidR="00936793" w:rsidRPr="008F1B04" w:rsidRDefault="00936793" w:rsidP="0013689C">
      <w:pPr>
        <w:pStyle w:val="Nadpis50"/>
      </w:pPr>
      <w:r w:rsidRPr="008F1B04">
        <w:t>odhadovanou výši</w:t>
      </w:r>
      <w:r w:rsidR="009626CD" w:rsidRPr="008F1B04">
        <w:t xml:space="preserve"> přiměřených</w:t>
      </w:r>
      <w:r w:rsidRPr="008F1B04">
        <w:t xml:space="preserve"> dodatečných nákladů, kterou Provozovatel sdělil Vlastníkovi podle toho</w:t>
      </w:r>
      <w:r w:rsidR="001C7AE1" w:rsidRPr="008F1B04">
        <w:t>to</w:t>
      </w:r>
      <w:r w:rsidRPr="008F1B04">
        <w:t xml:space="preserve"> odstavce, </w:t>
      </w:r>
    </w:p>
    <w:p w14:paraId="2E51B1C3" w14:textId="77777777" w:rsidR="00936793" w:rsidRPr="008F1B04" w:rsidRDefault="00936793" w:rsidP="0013689C">
      <w:pPr>
        <w:pStyle w:val="Nadpis4"/>
        <w:numPr>
          <w:ilvl w:val="0"/>
          <w:numId w:val="0"/>
        </w:numPr>
        <w:ind w:left="2410"/>
      </w:pPr>
      <w:r w:rsidRPr="008F1B04">
        <w:lastRenderedPageBreak/>
        <w:t>a to podle toho, která částka je nižší.</w:t>
      </w:r>
    </w:p>
    <w:p w14:paraId="0F1D5EEF" w14:textId="77777777" w:rsidR="00936793" w:rsidRDefault="00936793" w:rsidP="0013689C">
      <w:pPr>
        <w:pStyle w:val="Nadpis3"/>
      </w:pPr>
      <w:r w:rsidRPr="008F1B04">
        <w:t>Pokud je plánovaná Údržba na základě požadavku Vlastníka odložena, nepředstavuje tento odklad porušení povinností Provozovatele podle tohoto článku ve vztahu ke konkrétní Údržbě. Změna termínu konkrétní Údržby podle Ročního Plánu Údržby nemá vliv na povinnost Provozovatele splnit ostatní termíny stanovené v Ročním Plánu Údržby.</w:t>
      </w:r>
    </w:p>
    <w:p w14:paraId="74CFA92C" w14:textId="77777777" w:rsidR="007C7151" w:rsidRPr="008F1B04" w:rsidRDefault="007C7151" w:rsidP="0013689C">
      <w:pPr>
        <w:pStyle w:val="Nadpis3"/>
      </w:pPr>
      <w:r>
        <w:t xml:space="preserve">Základní principy řešení a softwarového systému pro tvorbu a realizaci Ročního Plánu Údržby jsou uvedeny v části C Přílohy č. 11 </w:t>
      </w:r>
      <w:r w:rsidR="00257CE4">
        <w:t>(</w:t>
      </w:r>
      <w:r w:rsidR="00257CE4" w:rsidRPr="008F1B04">
        <w:rPr>
          <w:i/>
          <w:lang w:eastAsia="cs-CZ"/>
        </w:rPr>
        <w:t>P</w:t>
      </w:r>
      <w:r w:rsidR="00257CE4">
        <w:rPr>
          <w:i/>
          <w:lang w:eastAsia="cs-CZ"/>
        </w:rPr>
        <w:t xml:space="preserve">ožadavky na SW Provozovatele v rámci zajištění Provozování) </w:t>
      </w:r>
      <w:r>
        <w:t xml:space="preserve">k </w:t>
      </w:r>
      <w:r w:rsidR="00257CE4">
        <w:t xml:space="preserve">této </w:t>
      </w:r>
      <w:r>
        <w:t>Smlouvě</w:t>
      </w:r>
      <w:r w:rsidR="0013689C">
        <w:t>.</w:t>
      </w:r>
    </w:p>
    <w:p w14:paraId="5D99FF95" w14:textId="77777777" w:rsidR="00936793" w:rsidRPr="00E55DA6" w:rsidRDefault="00936793" w:rsidP="0013689C">
      <w:pPr>
        <w:pStyle w:val="Nadpis2T"/>
      </w:pPr>
      <w:bookmarkStart w:id="126" w:name="_Ref158695699"/>
      <w:r w:rsidRPr="003E6AA7">
        <w:t>Plán Obnovy</w:t>
      </w:r>
      <w:bookmarkEnd w:id="126"/>
      <w:r w:rsidR="00AC5F8E" w:rsidRPr="003E6AA7">
        <w:t xml:space="preserve"> a Investic</w:t>
      </w:r>
    </w:p>
    <w:p w14:paraId="77EEE80B" w14:textId="77777777" w:rsidR="0041629A" w:rsidRDefault="0041629A" w:rsidP="0013689C">
      <w:pPr>
        <w:pStyle w:val="Nadpis3"/>
      </w:pPr>
      <w:bookmarkStart w:id="127" w:name="_Ref13042283"/>
      <w:r>
        <w:t>Vlastník je povinen nejpozději k 1. lednu předcházejícího kalendářního roku sdělit Provozovateli celkovou výši plánovaných nákladů na realizaci Plánu Obnovy a Investic</w:t>
      </w:r>
      <w:r w:rsidR="00BA20BD">
        <w:t xml:space="preserve"> v rozdělení na plánované náklady na realizaci Obnovy a plánované náklady na realizaci</w:t>
      </w:r>
      <w:r w:rsidR="005661C9">
        <w:t xml:space="preserve"> nových</w:t>
      </w:r>
      <w:r w:rsidR="00BA20BD">
        <w:t xml:space="preserve"> Investic.</w:t>
      </w:r>
      <w:bookmarkEnd w:id="127"/>
    </w:p>
    <w:p w14:paraId="2348E3EF" w14:textId="77777777" w:rsidR="00B23752" w:rsidRDefault="009D10D0" w:rsidP="0013689C">
      <w:pPr>
        <w:pStyle w:val="Nadpis3"/>
      </w:pPr>
      <w:r>
        <w:t xml:space="preserve">Provozovatel je povinen předložit návrh Plánu Obnovy </w:t>
      </w:r>
      <w:r w:rsidR="00AC5F8E">
        <w:t xml:space="preserve">a Investic </w:t>
      </w:r>
      <w:r>
        <w:t xml:space="preserve">na daný kalendářní rok do konce března předcházejícího kalendářního roku. </w:t>
      </w:r>
    </w:p>
    <w:p w14:paraId="3E5D1E11" w14:textId="77777777" w:rsidR="00B23752" w:rsidRDefault="00B23752" w:rsidP="00B23752">
      <w:pPr>
        <w:pStyle w:val="Nadpis4"/>
      </w:pPr>
      <w:r>
        <w:t xml:space="preserve">Provozovatel je oprávněn v rámci tohoto předloženého návrhu Plánu Obnovy a Investic navrhnout Vlastníkovi i nové Investice až do výše plánovaných nákladů na realizaci </w:t>
      </w:r>
      <w:r w:rsidR="005661C9">
        <w:t xml:space="preserve">nových </w:t>
      </w:r>
      <w:r>
        <w:t xml:space="preserve">Investic dle čl. </w:t>
      </w:r>
      <w:r>
        <w:fldChar w:fldCharType="begin"/>
      </w:r>
      <w:r>
        <w:instrText xml:space="preserve"> REF _Ref13042283 \r \h </w:instrText>
      </w:r>
      <w:r>
        <w:fldChar w:fldCharType="separate"/>
      </w:r>
      <w:r>
        <w:t>17.6.1</w:t>
      </w:r>
      <w:r>
        <w:fldChar w:fldCharType="end"/>
      </w:r>
      <w:r>
        <w:t>.</w:t>
      </w:r>
    </w:p>
    <w:p w14:paraId="15574EA4" w14:textId="2B79A087" w:rsidR="009D10D0" w:rsidRDefault="00BA20BD" w:rsidP="005661C9">
      <w:pPr>
        <w:pStyle w:val="Nadpis4"/>
      </w:pPr>
      <w:bookmarkStart w:id="128" w:name="_Ref13042559"/>
      <w:r>
        <w:t xml:space="preserve">Provozovatel je oprávněn v rámci tohoto předloženého návrhu Plánu Obnovy a Investic navrhnout a definovat </w:t>
      </w:r>
      <w:r w:rsidRPr="008F1B04">
        <w:t>specifické akce (týkající se částí Vodovodů a Kanalizací s vysokým rizikem výskytu Poruch a Havárií, zejména ve vztahu k opotřebení Majetku ve smyslu prováděcích předpisů k </w:t>
      </w:r>
      <w:proofErr w:type="spellStart"/>
      <w:r w:rsidRPr="008F1B04">
        <w:t>ZoVaK</w:t>
      </w:r>
      <w:proofErr w:type="spellEnd"/>
      <w:r w:rsidRPr="008F1B04">
        <w:t xml:space="preserve">) </w:t>
      </w:r>
      <w:r w:rsidR="00B23752">
        <w:t>Obnovy</w:t>
      </w:r>
      <w:r w:rsidRPr="008F1B04">
        <w:t xml:space="preserve"> pro následující kalendářní rok a označit je za závazné pro Vlastníka, a to až do výše maximálně 50</w:t>
      </w:r>
      <w:r w:rsidR="005661C9">
        <w:t xml:space="preserve"> </w:t>
      </w:r>
      <w:r w:rsidRPr="008F1B04">
        <w:t>%</w:t>
      </w:r>
      <w:r>
        <w:t xml:space="preserve"> (slovy: padesáti procent) minimální plánované výše </w:t>
      </w:r>
      <w:bookmarkEnd w:id="128"/>
      <w:r w:rsidR="00A109C5">
        <w:t>finančních prostředků zajišťovaných na obnovu Vodovodů a Kanalizací dle Přílohy č. 9 této Smlouvy.</w:t>
      </w:r>
    </w:p>
    <w:p w14:paraId="5170A299" w14:textId="0AAAC3A3" w:rsidR="00602783" w:rsidRDefault="00602783" w:rsidP="0013689C">
      <w:pPr>
        <w:pStyle w:val="Nadpis3"/>
      </w:pPr>
      <w:r>
        <w:t>Vlastník je oprávněn upravit (aktualizovat) jednotlivé položky předloženého návrhu Plánu Obnovy</w:t>
      </w:r>
      <w:r w:rsidR="005661C9">
        <w:t xml:space="preserve"> a Investic</w:t>
      </w:r>
      <w:r w:rsidR="002B0FAD">
        <w:t xml:space="preserve"> na daný kalendářní rok</w:t>
      </w:r>
      <w:r>
        <w:t xml:space="preserve">, a to zejména s ohledem na skutečné a předpokládané plnění Plánu Obnovy </w:t>
      </w:r>
      <w:r w:rsidR="005661C9">
        <w:t xml:space="preserve">a </w:t>
      </w:r>
      <w:proofErr w:type="gramStart"/>
      <w:r w:rsidR="005661C9">
        <w:t>Investic</w:t>
      </w:r>
      <w:proofErr w:type="gramEnd"/>
      <w:r w:rsidR="005661C9">
        <w:t xml:space="preserve"> </w:t>
      </w:r>
      <w:r>
        <w:t xml:space="preserve">a to nejpozději do konce </w:t>
      </w:r>
      <w:r w:rsidR="005661C9">
        <w:t xml:space="preserve">června </w:t>
      </w:r>
      <w:r>
        <w:t>předcházejícího kalendářního roku.</w:t>
      </w:r>
    </w:p>
    <w:p w14:paraId="691AAA2F" w14:textId="082CC99D" w:rsidR="00AC4A66" w:rsidRDefault="00AC4A66" w:rsidP="0013689C">
      <w:pPr>
        <w:pStyle w:val="Nadpis3"/>
      </w:pPr>
      <w:r>
        <w:t xml:space="preserve">Vlastník je oprávněn odmítnout návrhy Provozovatele závazných položek podle čl. </w:t>
      </w:r>
      <w:r w:rsidR="005661C9">
        <w:fldChar w:fldCharType="begin"/>
      </w:r>
      <w:r w:rsidR="005661C9">
        <w:instrText xml:space="preserve"> REF _Ref13042559 \r \h </w:instrText>
      </w:r>
      <w:r w:rsidR="005661C9">
        <w:fldChar w:fldCharType="separate"/>
      </w:r>
      <w:r w:rsidR="005661C9">
        <w:t>17.6.2.2</w:t>
      </w:r>
      <w:r w:rsidR="005661C9">
        <w:fldChar w:fldCharType="end"/>
      </w:r>
      <w:r w:rsidR="005661C9">
        <w:t xml:space="preserve"> </w:t>
      </w:r>
      <w:r>
        <w:t>výše pouze v prokazatelně odůvodněných případech zejména s ohledem na soulad dle priorit stanovených dle provedené analýzy stavu Vodovodů a Kanalizací</w:t>
      </w:r>
      <w:r w:rsidR="008819C6">
        <w:t xml:space="preserve"> dle čl. </w:t>
      </w:r>
      <w:del w:id="129" w:author="Šmídek Petr" w:date="2020-06-26T13:20:00Z">
        <w:r w:rsidR="008819C6" w:rsidDel="00AA4009">
          <w:fldChar w:fldCharType="begin"/>
        </w:r>
        <w:r w:rsidR="008819C6" w:rsidDel="00AA4009">
          <w:delInstrText xml:space="preserve"> REF _Ref11747602 \r \h </w:delInstrText>
        </w:r>
        <w:r w:rsidR="008819C6" w:rsidDel="00AA4009">
          <w:fldChar w:fldCharType="separate"/>
        </w:r>
        <w:r w:rsidR="008819C6" w:rsidDel="00AA4009">
          <w:delText>32.4.5.1</w:delText>
        </w:r>
        <w:r w:rsidR="008819C6" w:rsidDel="00AA4009">
          <w:fldChar w:fldCharType="end"/>
        </w:r>
        <w:r w:rsidR="008819C6" w:rsidDel="00AA4009">
          <w:delText xml:space="preserve"> </w:delText>
        </w:r>
      </w:del>
      <w:ins w:id="130" w:author="Šmídek Petr" w:date="2020-06-26T13:21:00Z">
        <w:r w:rsidR="00AA4009">
          <w:fldChar w:fldCharType="begin"/>
        </w:r>
        <w:r w:rsidR="00AA4009">
          <w:instrText xml:space="preserve"> REF _Ref44070084 \r \h </w:instrText>
        </w:r>
      </w:ins>
      <w:r w:rsidR="00AA4009">
        <w:fldChar w:fldCharType="separate"/>
      </w:r>
      <w:ins w:id="131" w:author="Šmídek Petr" w:date="2020-06-26T13:21:00Z">
        <w:r w:rsidR="00AA4009">
          <w:t>32.4.4.1</w:t>
        </w:r>
        <w:r w:rsidR="00AA4009">
          <w:fldChar w:fldCharType="end"/>
        </w:r>
        <w:r w:rsidR="00AA4009">
          <w:t xml:space="preserve"> </w:t>
        </w:r>
      </w:ins>
      <w:ins w:id="132" w:author="Šmídek Petr" w:date="2020-07-30T17:42:00Z">
        <w:r w:rsidR="009D33F3">
          <w:t xml:space="preserve">až </w:t>
        </w:r>
        <w:r w:rsidR="009D33F3">
          <w:fldChar w:fldCharType="begin"/>
        </w:r>
        <w:r w:rsidR="009D33F3">
          <w:instrText xml:space="preserve"> REF _Ref47023371 \r \h </w:instrText>
        </w:r>
      </w:ins>
      <w:r w:rsidR="009D33F3">
        <w:fldChar w:fldCharType="separate"/>
      </w:r>
      <w:ins w:id="133" w:author="Šmídek Petr" w:date="2020-07-30T17:42:00Z">
        <w:r w:rsidR="009D33F3">
          <w:t>32.4.4.3</w:t>
        </w:r>
        <w:r w:rsidR="009D33F3">
          <w:fldChar w:fldCharType="end"/>
        </w:r>
        <w:r w:rsidR="009D33F3">
          <w:t xml:space="preserve"> </w:t>
        </w:r>
      </w:ins>
      <w:r w:rsidR="008819C6">
        <w:t>níže</w:t>
      </w:r>
      <w:r w:rsidR="00214382">
        <w:t>, nebo pokud navržená položka nesplňuje charakter Obnovy</w:t>
      </w:r>
      <w:r w:rsidR="008819C6">
        <w:t>.</w:t>
      </w:r>
    </w:p>
    <w:p w14:paraId="3EFFCEC7" w14:textId="29DB7913" w:rsidR="002B0FAD" w:rsidRPr="00E13382" w:rsidRDefault="00A109C5" w:rsidP="0013689C">
      <w:pPr>
        <w:pStyle w:val="Nadpis3"/>
        <w:rPr>
          <w:szCs w:val="21"/>
        </w:rPr>
      </w:pPr>
      <w:r w:rsidRPr="00E13382">
        <w:rPr>
          <w:szCs w:val="21"/>
          <w:lang w:eastAsia="cs-CZ"/>
        </w:rPr>
        <w:t xml:space="preserve">Plán </w:t>
      </w:r>
      <w:r w:rsidRPr="00E13382">
        <w:rPr>
          <w:szCs w:val="21"/>
        </w:rPr>
        <w:t xml:space="preserve">Obnovy a Investic je schvalován Vlastníkem, který rozhoduje o přípravě a realizaci jednotlivých akcí tohoto plánu. Plán Obnovy a Investic je realizován na náklady Vlastníka. Plán Obnovy a Investic je ročním plánem, který může mít na základě požadavku vlastníka až pětiletý výhled. Plán pro každou akci obsahuje technickou charakteristiku (popis, parametry – rozsah a případně dimenze), </w:t>
      </w:r>
      <w:r w:rsidRPr="00E13382">
        <w:rPr>
          <w:szCs w:val="21"/>
        </w:rPr>
        <w:lastRenderedPageBreak/>
        <w:t xml:space="preserve">odůvodnění potřebnosti, odhad nákladů, harmonogram přípravy, včetně průzkumných a projektových prací, harmonogram realizace a grafickou přílohu s vyznačeným rozsahem akce. Dále je povinen Provozovatel ke každé akci přiložit tabulku ve vhodném formátu např. </w:t>
      </w:r>
      <w:proofErr w:type="spellStart"/>
      <w:r w:rsidRPr="00E13382">
        <w:rPr>
          <w:szCs w:val="21"/>
        </w:rPr>
        <w:t>xlsx</w:t>
      </w:r>
      <w:proofErr w:type="spellEnd"/>
      <w:r w:rsidRPr="00E13382">
        <w:rPr>
          <w:szCs w:val="21"/>
        </w:rPr>
        <w:t>. která bude obsahovat minimálně tyto údaje z GIS provozovatele: ID prvku, délka úseku, materiál, průměr stoky, rok výstavby, evidenční číslo majetku, ulice. Plán Obnovy a Investic musí být Provozovatelem předkládán v souladu s rozvojovými a koncepčními a strategickými dokumenty, zejména s Plánem rekonstrukcí, Generelem vodovodu a kanalizace, Vyhodnocením ročního plánu údržby – hodnocení prvků, vyhodnocení ztrát vodovodní sítě a na základě monitoringu kanalizace. Plán Obnovy a Investic obsahuje jednotlivé akce týkající se výhradně Majetku</w:t>
      </w:r>
      <w:r w:rsidR="005661C9" w:rsidRPr="00E13382">
        <w:rPr>
          <w:szCs w:val="21"/>
        </w:rPr>
        <w:t>.</w:t>
      </w:r>
    </w:p>
    <w:p w14:paraId="76AC6BE0" w14:textId="77777777" w:rsidR="009E3C57" w:rsidRPr="008F1B04" w:rsidRDefault="009E3C57" w:rsidP="0013689C">
      <w:pPr>
        <w:pStyle w:val="Nadpis3"/>
      </w:pPr>
      <w:bookmarkStart w:id="134" w:name="_Ref522090645"/>
      <w:r w:rsidRPr="008F1B04">
        <w:t>Vlastník je povinen:</w:t>
      </w:r>
      <w:bookmarkEnd w:id="134"/>
    </w:p>
    <w:p w14:paraId="4FB36A6F" w14:textId="77777777" w:rsidR="009E3C57" w:rsidRPr="008F1B04" w:rsidRDefault="009E3C57" w:rsidP="001C2B67">
      <w:pPr>
        <w:pStyle w:val="Nadpis4"/>
      </w:pPr>
      <w:r w:rsidRPr="008F1B04">
        <w:t>předat Provozovateli schválený Plán Obnovy</w:t>
      </w:r>
      <w:r w:rsidR="005661C9">
        <w:t xml:space="preserve"> a Investic</w:t>
      </w:r>
      <w:r w:rsidRPr="008F1B04">
        <w:t xml:space="preserve"> na následující kalendářní rok nejpozději do 14. </w:t>
      </w:r>
      <w:r w:rsidR="0006081F" w:rsidRPr="008F1B04">
        <w:t>11.</w:t>
      </w:r>
      <w:r w:rsidRPr="008F1B04">
        <w:t>;</w:t>
      </w:r>
    </w:p>
    <w:p w14:paraId="3106FA1E" w14:textId="77777777" w:rsidR="009E3C57" w:rsidRPr="008F1B04" w:rsidRDefault="009E3C57" w:rsidP="001C2B67">
      <w:pPr>
        <w:pStyle w:val="Nadpis4"/>
      </w:pPr>
      <w:r w:rsidRPr="008F1B04">
        <w:t>průběžně informovat Provozovatele o přípravě a realizaci jednotlivých akcí dle Plánu Obnovy</w:t>
      </w:r>
      <w:r w:rsidR="005661C9">
        <w:t xml:space="preserve"> a Investic</w:t>
      </w:r>
      <w:r w:rsidRPr="008F1B04">
        <w:t xml:space="preserve">. Vlastník je povinen předložit Provozovateli nejpozději do </w:t>
      </w:r>
      <w:r w:rsidR="005661C9">
        <w:t>15. 2.</w:t>
      </w:r>
      <w:r w:rsidRPr="008F1B04">
        <w:t xml:space="preserve"> následujícího kalendářního roku vyhodnocení plnění Plánu Obnovy </w:t>
      </w:r>
      <w:r w:rsidR="005661C9">
        <w:t>a Investic</w:t>
      </w:r>
      <w:r w:rsidR="00EF69B8">
        <w:t xml:space="preserve"> </w:t>
      </w:r>
      <w:r w:rsidRPr="008F1B04">
        <w:t>za předcházející kalendářní rok;</w:t>
      </w:r>
    </w:p>
    <w:p w14:paraId="2672718E" w14:textId="77777777" w:rsidR="007C7151" w:rsidRPr="007C7151" w:rsidRDefault="007C7151" w:rsidP="00FD4C85">
      <w:pPr>
        <w:pStyle w:val="Nadpis3"/>
        <w:spacing w:before="240"/>
      </w:pPr>
      <w:r w:rsidRPr="00123E2A">
        <w:t>Základní principy řešení a softwarového</w:t>
      </w:r>
      <w:r w:rsidRPr="007C7151">
        <w:t xml:space="preserve"> systému pro tvorbu a realizaci </w:t>
      </w:r>
      <w:r>
        <w:t>Plánu Obnovy</w:t>
      </w:r>
      <w:r w:rsidR="00F1172D">
        <w:t xml:space="preserve"> a Investic</w:t>
      </w:r>
      <w:r w:rsidRPr="007C7151">
        <w:t xml:space="preserve"> jsou uvedeny v části </w:t>
      </w:r>
      <w:r w:rsidR="00C1106F">
        <w:t>D</w:t>
      </w:r>
      <w:r w:rsidRPr="007C7151">
        <w:t xml:space="preserve"> Přílohy č. 11 </w:t>
      </w:r>
      <w:r w:rsidR="00A25B0F">
        <w:t>(</w:t>
      </w:r>
      <w:r w:rsidR="00A25B0F" w:rsidRPr="008F1B04">
        <w:rPr>
          <w:i/>
          <w:lang w:eastAsia="cs-CZ"/>
        </w:rPr>
        <w:t>P</w:t>
      </w:r>
      <w:r w:rsidR="00A25B0F">
        <w:rPr>
          <w:i/>
          <w:lang w:eastAsia="cs-CZ"/>
        </w:rPr>
        <w:t xml:space="preserve">ožadavky na SW Provozovatele v rámci zajištění Provozování) </w:t>
      </w:r>
      <w:r w:rsidRPr="007C7151">
        <w:t xml:space="preserve">k </w:t>
      </w:r>
      <w:r w:rsidR="00A25B0F">
        <w:t xml:space="preserve">této </w:t>
      </w:r>
      <w:r w:rsidRPr="007C7151">
        <w:t>Smlouvě</w:t>
      </w:r>
      <w:r w:rsidR="0060753E">
        <w:t>.</w:t>
      </w:r>
    </w:p>
    <w:p w14:paraId="0F7B1195" w14:textId="77777777" w:rsidR="00936793" w:rsidRPr="008F1B04" w:rsidRDefault="00936793" w:rsidP="0013689C">
      <w:pPr>
        <w:pStyle w:val="Nadpis2T"/>
      </w:pPr>
      <w:r w:rsidRPr="008F1B04">
        <w:t xml:space="preserve">Údaje o technickém stavu Vodovodu a Kanalizace </w:t>
      </w:r>
    </w:p>
    <w:p w14:paraId="7F5E2F0E" w14:textId="77777777" w:rsidR="00936793" w:rsidRPr="008F1B04" w:rsidRDefault="00936793" w:rsidP="00CC67D0">
      <w:pPr>
        <w:spacing w:before="120" w:after="120" w:line="276" w:lineRule="auto"/>
        <w:ind w:left="709"/>
        <w:rPr>
          <w:rFonts w:ascii="Segoe UI" w:hAnsi="Segoe UI" w:cs="Segoe UI"/>
          <w:szCs w:val="22"/>
        </w:rPr>
      </w:pPr>
      <w:r w:rsidRPr="008F1B04">
        <w:rPr>
          <w:rFonts w:ascii="Segoe UI" w:hAnsi="Segoe UI" w:cs="Segoe UI"/>
          <w:szCs w:val="22"/>
        </w:rPr>
        <w:t xml:space="preserve">Ve lhůtě stanovené v žádosti </w:t>
      </w:r>
      <w:r w:rsidR="003242B6" w:rsidRPr="008F1B04">
        <w:rPr>
          <w:rFonts w:ascii="Segoe UI" w:hAnsi="Segoe UI" w:cs="Segoe UI"/>
          <w:szCs w:val="22"/>
        </w:rPr>
        <w:t xml:space="preserve">Ministerstva </w:t>
      </w:r>
      <w:r w:rsidR="007B2D14" w:rsidRPr="008F1B04">
        <w:rPr>
          <w:rFonts w:ascii="Segoe UI" w:hAnsi="Segoe UI" w:cs="Segoe UI"/>
          <w:szCs w:val="22"/>
        </w:rPr>
        <w:t>z</w:t>
      </w:r>
      <w:r w:rsidRPr="008F1B04">
        <w:rPr>
          <w:rFonts w:ascii="Segoe UI" w:hAnsi="Segoe UI" w:cs="Segoe UI"/>
          <w:szCs w:val="22"/>
        </w:rPr>
        <w:t xml:space="preserve">emědělství </w:t>
      </w:r>
      <w:r w:rsidR="00F35E91" w:rsidRPr="008F1B04">
        <w:rPr>
          <w:rFonts w:ascii="Segoe UI" w:hAnsi="Segoe UI" w:cs="Segoe UI"/>
          <w:szCs w:val="22"/>
        </w:rPr>
        <w:t xml:space="preserve">ČR </w:t>
      </w:r>
      <w:r w:rsidRPr="008F1B04">
        <w:rPr>
          <w:rFonts w:ascii="Segoe UI" w:hAnsi="Segoe UI" w:cs="Segoe UI"/>
          <w:szCs w:val="22"/>
        </w:rPr>
        <w:t xml:space="preserve">je Vlastník povinen poskytnout </w:t>
      </w:r>
      <w:r w:rsidR="00F35E91" w:rsidRPr="008F1B04">
        <w:rPr>
          <w:rFonts w:ascii="Segoe UI" w:hAnsi="Segoe UI" w:cs="Segoe UI"/>
          <w:szCs w:val="22"/>
        </w:rPr>
        <w:t>tomuto ministerstvu</w:t>
      </w:r>
      <w:r w:rsidR="002129FD">
        <w:rPr>
          <w:rFonts w:ascii="Segoe UI" w:hAnsi="Segoe UI" w:cs="Segoe UI"/>
          <w:szCs w:val="22"/>
        </w:rPr>
        <w:t xml:space="preserve"> </w:t>
      </w:r>
      <w:r w:rsidRPr="008F1B04">
        <w:rPr>
          <w:rFonts w:ascii="Segoe UI" w:hAnsi="Segoe UI" w:cs="Segoe UI"/>
          <w:szCs w:val="22"/>
        </w:rPr>
        <w:t>údaje o technickém stavu Vodovod</w:t>
      </w:r>
      <w:r w:rsidR="007B2D14" w:rsidRPr="008F1B04">
        <w:rPr>
          <w:rFonts w:ascii="Segoe UI" w:hAnsi="Segoe UI" w:cs="Segoe UI"/>
          <w:szCs w:val="22"/>
        </w:rPr>
        <w:t>ů a/nebo</w:t>
      </w:r>
      <w:r w:rsidRPr="008F1B04">
        <w:rPr>
          <w:rFonts w:ascii="Segoe UI" w:hAnsi="Segoe UI" w:cs="Segoe UI"/>
          <w:szCs w:val="22"/>
        </w:rPr>
        <w:t xml:space="preserve"> Kanalizac</w:t>
      </w:r>
      <w:r w:rsidR="007B2D14" w:rsidRPr="008F1B04">
        <w:rPr>
          <w:rFonts w:ascii="Segoe UI" w:hAnsi="Segoe UI" w:cs="Segoe UI"/>
          <w:szCs w:val="22"/>
        </w:rPr>
        <w:t>í</w:t>
      </w:r>
      <w:r w:rsidRPr="008F1B04">
        <w:rPr>
          <w:rFonts w:ascii="Segoe UI" w:hAnsi="Segoe UI" w:cs="Segoe UI"/>
          <w:szCs w:val="22"/>
        </w:rPr>
        <w:t>, a v případě nového či obnovovaného Vodovodu a</w:t>
      </w:r>
      <w:r w:rsidR="007B2D14" w:rsidRPr="008F1B04">
        <w:rPr>
          <w:rFonts w:ascii="Segoe UI" w:hAnsi="Segoe UI" w:cs="Segoe UI"/>
          <w:szCs w:val="22"/>
        </w:rPr>
        <w:t>/nebo</w:t>
      </w:r>
      <w:r w:rsidRPr="008F1B04">
        <w:rPr>
          <w:rFonts w:ascii="Segoe UI" w:hAnsi="Segoe UI" w:cs="Segoe UI"/>
          <w:szCs w:val="22"/>
        </w:rPr>
        <w:t xml:space="preserve"> Kanalizace jejich Projektovou Dokumentaci, včetně </w:t>
      </w:r>
      <w:r w:rsidR="007B2D14" w:rsidRPr="008F1B04">
        <w:rPr>
          <w:rFonts w:ascii="Segoe UI" w:hAnsi="Segoe UI" w:cs="Segoe UI"/>
          <w:szCs w:val="22"/>
        </w:rPr>
        <w:t xml:space="preserve">údajů o nákladech </w:t>
      </w:r>
      <w:r w:rsidRPr="008F1B04">
        <w:rPr>
          <w:rFonts w:ascii="Segoe UI" w:hAnsi="Segoe UI" w:cs="Segoe UI"/>
          <w:szCs w:val="22"/>
        </w:rPr>
        <w:t xml:space="preserve">na jejich výstavbu nebo </w:t>
      </w:r>
      <w:r w:rsidR="007B2D14" w:rsidRPr="008F1B04">
        <w:rPr>
          <w:rFonts w:ascii="Segoe UI" w:hAnsi="Segoe UI" w:cs="Segoe UI"/>
          <w:szCs w:val="22"/>
        </w:rPr>
        <w:t>O</w:t>
      </w:r>
      <w:r w:rsidRPr="008F1B04">
        <w:rPr>
          <w:rFonts w:ascii="Segoe UI" w:hAnsi="Segoe UI" w:cs="Segoe UI"/>
          <w:szCs w:val="22"/>
        </w:rPr>
        <w:t>bnovu.</w:t>
      </w:r>
      <w:r w:rsidR="007B2D14" w:rsidRPr="008F1B04">
        <w:rPr>
          <w:rFonts w:ascii="Segoe UI" w:hAnsi="Segoe UI" w:cs="Segoe UI"/>
          <w:szCs w:val="22"/>
        </w:rPr>
        <w:t xml:space="preserve"> Provozovatel je povinen nejpozději do 7 (slovy: sedmi</w:t>
      </w:r>
      <w:r w:rsidR="00CC079F" w:rsidRPr="008F1B04">
        <w:rPr>
          <w:rFonts w:ascii="Segoe UI" w:hAnsi="Segoe UI" w:cs="Segoe UI"/>
          <w:szCs w:val="22"/>
        </w:rPr>
        <w:t>)</w:t>
      </w:r>
      <w:r w:rsidR="007B2D14" w:rsidRPr="008F1B04">
        <w:rPr>
          <w:rFonts w:ascii="Segoe UI" w:hAnsi="Segoe UI" w:cs="Segoe UI"/>
          <w:szCs w:val="22"/>
        </w:rPr>
        <w:t xml:space="preserve"> dnů poskytnout bezplatně Vlastníkovi písemně jakékoliv informace </w:t>
      </w:r>
      <w:r w:rsidR="00CD5E9F" w:rsidRPr="008F1B04">
        <w:rPr>
          <w:rFonts w:ascii="Segoe UI" w:hAnsi="Segoe UI" w:cs="Segoe UI"/>
          <w:szCs w:val="22"/>
        </w:rPr>
        <w:t xml:space="preserve">odůvodněně </w:t>
      </w:r>
      <w:r w:rsidR="007B2D14" w:rsidRPr="008F1B04">
        <w:rPr>
          <w:rFonts w:ascii="Segoe UI" w:hAnsi="Segoe UI" w:cs="Segoe UI"/>
          <w:szCs w:val="22"/>
        </w:rPr>
        <w:t>vyžádané na něm v návaznosti na tuto povinnost Vlastníka.</w:t>
      </w:r>
    </w:p>
    <w:p w14:paraId="5B40398D" w14:textId="77777777" w:rsidR="00936793" w:rsidRPr="007423F8" w:rsidRDefault="00936793" w:rsidP="00E63328">
      <w:pPr>
        <w:pStyle w:val="Nadpis1"/>
      </w:pPr>
      <w:bookmarkStart w:id="135" w:name="_Ref157505071"/>
      <w:bookmarkStart w:id="136" w:name="_Toc159144226"/>
      <w:bookmarkStart w:id="137" w:name="_Toc213223304"/>
      <w:bookmarkStart w:id="138" w:name="_Toc528338489"/>
      <w:r w:rsidRPr="007423F8">
        <w:t>SLUŽBA SERVISU ODBĚRATELŮM</w:t>
      </w:r>
      <w:bookmarkEnd w:id="135"/>
      <w:bookmarkEnd w:id="136"/>
      <w:bookmarkEnd w:id="137"/>
      <w:bookmarkEnd w:id="138"/>
    </w:p>
    <w:p w14:paraId="49ECADAA" w14:textId="77777777" w:rsidR="00896FB0" w:rsidRPr="008F1B04" w:rsidRDefault="00896FB0" w:rsidP="0013689C">
      <w:pPr>
        <w:pStyle w:val="Nadpis2T"/>
      </w:pPr>
      <w:r w:rsidRPr="008F1B04">
        <w:t xml:space="preserve">Vymezení </w:t>
      </w:r>
      <w:r w:rsidR="004B75C3" w:rsidRPr="008F1B04">
        <w:t>s</w:t>
      </w:r>
      <w:r w:rsidRPr="008F1B04">
        <w:t xml:space="preserve">lužby </w:t>
      </w:r>
      <w:r w:rsidR="004B75C3" w:rsidRPr="008F1B04">
        <w:t>s</w:t>
      </w:r>
      <w:r w:rsidRPr="008F1B04">
        <w:t>ervisu Odběratelům</w:t>
      </w:r>
    </w:p>
    <w:p w14:paraId="17CF2BA0" w14:textId="77777777" w:rsidR="00DE7367" w:rsidRPr="008F1B04" w:rsidRDefault="00DE7367" w:rsidP="00E63328">
      <w:pPr>
        <w:pStyle w:val="Nadpis2B"/>
      </w:pPr>
      <w:r w:rsidRPr="008F1B04">
        <w:t xml:space="preserve">V rámci poskytování </w:t>
      </w:r>
      <w:r w:rsidR="004B75C3" w:rsidRPr="008F1B04">
        <w:t>s</w:t>
      </w:r>
      <w:r w:rsidRPr="008F1B04">
        <w:t xml:space="preserve">lužby </w:t>
      </w:r>
      <w:r w:rsidR="004B75C3" w:rsidRPr="008F1B04">
        <w:t>s</w:t>
      </w:r>
      <w:r w:rsidRPr="008F1B04">
        <w:t>ervisu Odběratelům je Provozovatel povinen:</w:t>
      </w:r>
    </w:p>
    <w:p w14:paraId="01C95CF0" w14:textId="77777777" w:rsidR="00DE7367" w:rsidRPr="008F1B04" w:rsidRDefault="003538F5" w:rsidP="00ED74B0">
      <w:pPr>
        <w:pStyle w:val="Nadpis3"/>
      </w:pPr>
      <w:r w:rsidRPr="008F1B04">
        <w:t>uzavřít bez zbytečného prodlení na základě žádosti potenciálního Odběratele písemnou smlouvu o dodávce pitné vody a odvádění odpadních vod s t</w:t>
      </w:r>
      <w:r w:rsidR="0013559E">
        <w:t>ímto</w:t>
      </w:r>
      <w:r w:rsidRPr="008F1B04">
        <w:t xml:space="preserve"> Odběratelem podle vzoru uvedeného v </w:t>
      </w:r>
      <w:r w:rsidR="00E46C0D" w:rsidRPr="008F1B04">
        <w:t>P</w:t>
      </w:r>
      <w:r w:rsidRPr="008F1B04">
        <w:t>říloze č. 1</w:t>
      </w:r>
      <w:r w:rsidR="00823D5F" w:rsidRPr="008F1B04">
        <w:t>0</w:t>
      </w:r>
      <w:r w:rsidR="00FF1ED6" w:rsidRPr="008F1B04">
        <w:t xml:space="preserve"> (</w:t>
      </w:r>
      <w:r w:rsidR="00FF1ED6" w:rsidRPr="008F1B04">
        <w:rPr>
          <w:i/>
        </w:rPr>
        <w:t>Vzor smlouvy s Odběrateli)</w:t>
      </w:r>
      <w:r w:rsidRPr="008F1B04">
        <w:t xml:space="preserve"> této Smlouvy, jsou-li splněny podmínky pro uzavření takové smlouvy dle </w:t>
      </w:r>
      <w:proofErr w:type="spellStart"/>
      <w:r w:rsidRPr="008F1B04">
        <w:t>ZoVaK</w:t>
      </w:r>
      <w:proofErr w:type="spellEnd"/>
      <w:r w:rsidR="009A5D8D" w:rsidRPr="008F1B04">
        <w:t>;</w:t>
      </w:r>
    </w:p>
    <w:p w14:paraId="24FF256D" w14:textId="77777777" w:rsidR="00DE7367" w:rsidRPr="008F1B04" w:rsidRDefault="00317C2D" w:rsidP="00ED74B0">
      <w:pPr>
        <w:pStyle w:val="Nadpis3"/>
      </w:pPr>
      <w:r w:rsidRPr="008F1B04">
        <w:t xml:space="preserve">zajistit Odběratelům a dalším osobám, kterým Provozovatel dodává pitnou vodu, </w:t>
      </w:r>
      <w:r w:rsidR="00CC079F" w:rsidRPr="008F1B04">
        <w:lastRenderedPageBreak/>
        <w:t xml:space="preserve">aby </w:t>
      </w:r>
      <w:r w:rsidRPr="008F1B04">
        <w:t>byly nepřetržitě, alespoň na internetových stránkách Provozovatele, k dispozici aktuální informace o základních způsobech komunikace s Provozovatelem v jednotlivých oblastech provozovaných činností, včetně kontaktních údajů</w:t>
      </w:r>
      <w:r w:rsidR="00DE7367" w:rsidRPr="008F1B04">
        <w:t>;</w:t>
      </w:r>
    </w:p>
    <w:p w14:paraId="6B4B8FF4" w14:textId="77777777" w:rsidR="00DE7367" w:rsidRPr="008F1B04" w:rsidRDefault="007C342A" w:rsidP="00ED74B0">
      <w:pPr>
        <w:pStyle w:val="Nadpis3"/>
      </w:pPr>
      <w:r w:rsidRPr="008F1B04">
        <w:t xml:space="preserve">zajistit stálou </w:t>
      </w:r>
      <w:r w:rsidR="00E85E7E" w:rsidRPr="008F1B04">
        <w:t xml:space="preserve">bezplatnou </w:t>
      </w:r>
      <w:r w:rsidRPr="008F1B04">
        <w:t>telefonickou službu pro řešení mimořádných událostí, tj. možnost telefonicky kontaktovat Provozovatele po dobu 24</w:t>
      </w:r>
      <w:r w:rsidR="005004D0" w:rsidRPr="008F1B04">
        <w:t xml:space="preserve"> (slovy: dvaceti čtyř)</w:t>
      </w:r>
      <w:r w:rsidRPr="008F1B04">
        <w:t xml:space="preserve"> hodin denně, pouze však za účelem řešení </w:t>
      </w:r>
      <w:r w:rsidR="004B75C3" w:rsidRPr="008F1B04">
        <w:t>M</w:t>
      </w:r>
      <w:r w:rsidRPr="008F1B04">
        <w:t xml:space="preserve">imořádných </w:t>
      </w:r>
      <w:r w:rsidR="004B75C3" w:rsidRPr="008F1B04">
        <w:t>U</w:t>
      </w:r>
      <w:r w:rsidRPr="008F1B04">
        <w:t>dálostí, a to zejména Poruch a Havárií</w:t>
      </w:r>
      <w:r w:rsidR="00DE7367" w:rsidRPr="008F1B04">
        <w:t>;</w:t>
      </w:r>
    </w:p>
    <w:p w14:paraId="4CDE6DD0" w14:textId="77777777" w:rsidR="00F8388B" w:rsidRPr="008F1B04" w:rsidRDefault="00F8388B" w:rsidP="00ED74B0">
      <w:pPr>
        <w:pStyle w:val="Nadpis3"/>
      </w:pPr>
      <w:r w:rsidRPr="008F1B04">
        <w:t xml:space="preserve">zajistit </w:t>
      </w:r>
      <w:r w:rsidR="00E85E7E" w:rsidRPr="008F1B04">
        <w:t>O</w:t>
      </w:r>
      <w:r w:rsidRPr="008F1B04">
        <w:t>dběratelům provoz zákaznické linky minimálně každ</w:t>
      </w:r>
      <w:r w:rsidR="005004D0" w:rsidRPr="008F1B04">
        <w:t>ý</w:t>
      </w:r>
      <w:r w:rsidRPr="008F1B04">
        <w:t xml:space="preserve"> pracovní den v době od 8</w:t>
      </w:r>
      <w:r w:rsidR="001C4322" w:rsidRPr="008F1B04">
        <w:t>.</w:t>
      </w:r>
      <w:r w:rsidRPr="008F1B04">
        <w:t>00 hod do 1</w:t>
      </w:r>
      <w:r w:rsidR="00382FE8">
        <w:t>8</w:t>
      </w:r>
      <w:r w:rsidR="001C4322" w:rsidRPr="008F1B04">
        <w:t>.</w:t>
      </w:r>
      <w:r w:rsidRPr="008F1B04">
        <w:t>00 hod;</w:t>
      </w:r>
    </w:p>
    <w:p w14:paraId="0C27AD3E" w14:textId="77777777" w:rsidR="00E85E7E" w:rsidRPr="008F1B04" w:rsidRDefault="00E85E7E" w:rsidP="00ED74B0">
      <w:pPr>
        <w:pStyle w:val="Nadpis3"/>
      </w:pPr>
      <w:r w:rsidRPr="008F1B04">
        <w:t xml:space="preserve">zajistit možnost nahlásit </w:t>
      </w:r>
      <w:r w:rsidR="00A25B0F">
        <w:t>P</w:t>
      </w:r>
      <w:r w:rsidRPr="008F1B04">
        <w:t xml:space="preserve">oruchu nebo </w:t>
      </w:r>
      <w:r w:rsidR="00A25B0F">
        <w:t>H</w:t>
      </w:r>
      <w:r w:rsidRPr="008F1B04">
        <w:t>avárii prostřednictvím on-line formuláře;</w:t>
      </w:r>
    </w:p>
    <w:p w14:paraId="692DCD7B" w14:textId="77777777" w:rsidR="00E85E7E" w:rsidRPr="008F1B04" w:rsidRDefault="00E85E7E" w:rsidP="00ED74B0">
      <w:pPr>
        <w:pStyle w:val="Nadpis3"/>
      </w:pPr>
      <w:r w:rsidRPr="008F1B04">
        <w:t xml:space="preserve">zajistit možnost nastavení automatického informovování </w:t>
      </w:r>
      <w:r w:rsidR="00AF6D34" w:rsidRPr="008F1B04">
        <w:t>O</w:t>
      </w:r>
      <w:r w:rsidRPr="008F1B04">
        <w:t>dběratelů o</w:t>
      </w:r>
      <w:r w:rsidR="00AF6D34" w:rsidRPr="008F1B04">
        <w:t> </w:t>
      </w:r>
      <w:r w:rsidRPr="008F1B04">
        <w:t>odstávkách v konkrétní ulici/lokalitě</w:t>
      </w:r>
      <w:r w:rsidR="007C3AD4">
        <w:t>, a to minimálně</w:t>
      </w:r>
      <w:r w:rsidR="00BE23EF">
        <w:t xml:space="preserve"> formou </w:t>
      </w:r>
      <w:proofErr w:type="spellStart"/>
      <w:r w:rsidR="00BE23EF">
        <w:t>sms</w:t>
      </w:r>
      <w:proofErr w:type="spellEnd"/>
      <w:r w:rsidR="00BE23EF">
        <w:t xml:space="preserve"> a e-mailové zprávy na základě kontaktních údajů poskytnutých předem Odběratelem Provozovateli v souladu se Zákonem o ochraně osobních údajů a GDPR</w:t>
      </w:r>
      <w:r w:rsidRPr="008F1B04">
        <w:t>;</w:t>
      </w:r>
    </w:p>
    <w:p w14:paraId="1D30DD19" w14:textId="77777777" w:rsidR="00E85E7E" w:rsidRPr="008F1B04" w:rsidRDefault="00E85E7E" w:rsidP="00ED74B0">
      <w:pPr>
        <w:pStyle w:val="Nadpis3"/>
      </w:pPr>
      <w:r w:rsidRPr="008F1B04">
        <w:t>zajistit Odběratelům on-line přístup k informacím o cenách vody, kvalitě vody, plánovaných odstávkách a poruchách;</w:t>
      </w:r>
    </w:p>
    <w:p w14:paraId="769ED3C2" w14:textId="77777777" w:rsidR="00EE5416" w:rsidRPr="008F1B04" w:rsidRDefault="00347A69" w:rsidP="00ED74B0">
      <w:pPr>
        <w:pStyle w:val="Nadpis3"/>
      </w:pPr>
      <w:r w:rsidRPr="008F1B04">
        <w:t>zajisti</w:t>
      </w:r>
      <w:r w:rsidR="00AC13DA" w:rsidRPr="008F1B04">
        <w:t>t</w:t>
      </w:r>
      <w:r w:rsidRPr="008F1B04">
        <w:t xml:space="preserve"> Odběratelům osobní kontakt s Provozovatelem v rámci zákaznického centra umístěného </w:t>
      </w:r>
      <w:r w:rsidRPr="00BE0432">
        <w:t>v</w:t>
      </w:r>
      <w:r w:rsidR="007B536F" w:rsidRPr="00BE0432">
        <w:t>……</w:t>
      </w:r>
      <w:proofErr w:type="gramStart"/>
      <w:r w:rsidR="007B536F" w:rsidRPr="00BE0432">
        <w:t>…….</w:t>
      </w:r>
      <w:proofErr w:type="gramEnd"/>
      <w:r w:rsidR="007B536F" w:rsidRPr="00BE0432">
        <w:t>.</w:t>
      </w:r>
      <w:r w:rsidR="00EE5416" w:rsidRPr="00BE0432">
        <w:t xml:space="preserve">, na adrese </w:t>
      </w:r>
      <w:r w:rsidR="007B536F" w:rsidRPr="00BE0432">
        <w:t>………………</w:t>
      </w:r>
      <w:r w:rsidRPr="008F1B04">
        <w:t>s provozní dobou</w:t>
      </w:r>
      <w:r w:rsidR="00EE5416" w:rsidRPr="008F1B04">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656"/>
      </w:tblGrid>
      <w:tr w:rsidR="00EE5416" w:rsidRPr="008F1B04" w14:paraId="1DF7AEC2" w14:textId="77777777" w:rsidTr="004B3055">
        <w:trPr>
          <w:jc w:val="center"/>
        </w:trPr>
        <w:tc>
          <w:tcPr>
            <w:tcW w:w="2093" w:type="dxa"/>
            <w:shd w:val="clear" w:color="auto" w:fill="auto"/>
          </w:tcPr>
          <w:p w14:paraId="462EA4D9" w14:textId="77777777" w:rsidR="001C11DF" w:rsidRPr="0013689C" w:rsidRDefault="00EE5416" w:rsidP="00A25B0F">
            <w:pPr>
              <w:tabs>
                <w:tab w:val="left" w:pos="6120"/>
              </w:tabs>
              <w:spacing w:after="0" w:line="276" w:lineRule="auto"/>
              <w:rPr>
                <w:rFonts w:ascii="Segoe UI" w:hAnsi="Segoe UI" w:cs="Segoe UI"/>
                <w:b/>
                <w:sz w:val="21"/>
                <w:szCs w:val="21"/>
              </w:rPr>
            </w:pPr>
            <w:r w:rsidRPr="0013689C">
              <w:rPr>
                <w:rFonts w:ascii="Segoe UI" w:hAnsi="Segoe UI" w:cs="Segoe UI"/>
                <w:b/>
                <w:sz w:val="21"/>
                <w:szCs w:val="21"/>
              </w:rPr>
              <w:t>pondělí</w:t>
            </w:r>
          </w:p>
        </w:tc>
        <w:tc>
          <w:tcPr>
            <w:tcW w:w="2656" w:type="dxa"/>
            <w:shd w:val="clear" w:color="auto" w:fill="auto"/>
          </w:tcPr>
          <w:p w14:paraId="0676FDEA" w14:textId="77777777" w:rsidR="001C11DF" w:rsidRPr="0013689C" w:rsidRDefault="00EE5416" w:rsidP="00A25B0F">
            <w:pPr>
              <w:tabs>
                <w:tab w:val="left" w:pos="6120"/>
              </w:tabs>
              <w:spacing w:after="0" w:line="276" w:lineRule="auto"/>
              <w:rPr>
                <w:rFonts w:ascii="Segoe UI" w:hAnsi="Segoe UI" w:cs="Segoe UI"/>
                <w:sz w:val="21"/>
                <w:szCs w:val="21"/>
              </w:rPr>
            </w:pPr>
            <w:r w:rsidRPr="0013689C">
              <w:rPr>
                <w:rFonts w:ascii="Segoe UI" w:hAnsi="Segoe UI" w:cs="Segoe UI"/>
                <w:sz w:val="21"/>
                <w:szCs w:val="21"/>
              </w:rPr>
              <w:t>08:00 – 17:00</w:t>
            </w:r>
          </w:p>
        </w:tc>
      </w:tr>
      <w:tr w:rsidR="00EE5416" w:rsidRPr="008F1B04" w14:paraId="70D1D277" w14:textId="77777777" w:rsidTr="004B3055">
        <w:trPr>
          <w:jc w:val="center"/>
        </w:trPr>
        <w:tc>
          <w:tcPr>
            <w:tcW w:w="2093" w:type="dxa"/>
            <w:shd w:val="clear" w:color="auto" w:fill="auto"/>
          </w:tcPr>
          <w:p w14:paraId="41F81D85" w14:textId="77777777" w:rsidR="001C11DF" w:rsidRPr="0013689C" w:rsidRDefault="00EE5416" w:rsidP="00A25B0F">
            <w:pPr>
              <w:tabs>
                <w:tab w:val="left" w:pos="6120"/>
              </w:tabs>
              <w:spacing w:after="0" w:line="276" w:lineRule="auto"/>
              <w:rPr>
                <w:rFonts w:ascii="Segoe UI" w:hAnsi="Segoe UI" w:cs="Segoe UI"/>
                <w:b/>
                <w:sz w:val="21"/>
                <w:szCs w:val="21"/>
              </w:rPr>
            </w:pPr>
            <w:r w:rsidRPr="0013689C">
              <w:rPr>
                <w:rFonts w:ascii="Segoe UI" w:hAnsi="Segoe UI" w:cs="Segoe UI"/>
                <w:b/>
                <w:sz w:val="21"/>
                <w:szCs w:val="21"/>
              </w:rPr>
              <w:t>úterý</w:t>
            </w:r>
          </w:p>
        </w:tc>
        <w:tc>
          <w:tcPr>
            <w:tcW w:w="2656" w:type="dxa"/>
            <w:shd w:val="clear" w:color="auto" w:fill="auto"/>
          </w:tcPr>
          <w:p w14:paraId="6691575F" w14:textId="77777777" w:rsidR="001C11DF" w:rsidRPr="0013689C" w:rsidRDefault="00EE5416" w:rsidP="00A25B0F">
            <w:pPr>
              <w:tabs>
                <w:tab w:val="left" w:pos="6120"/>
              </w:tabs>
              <w:spacing w:after="0" w:line="276" w:lineRule="auto"/>
              <w:rPr>
                <w:rFonts w:ascii="Segoe UI" w:hAnsi="Segoe UI" w:cs="Segoe UI"/>
                <w:sz w:val="21"/>
                <w:szCs w:val="21"/>
              </w:rPr>
            </w:pPr>
            <w:r w:rsidRPr="0013689C">
              <w:rPr>
                <w:rFonts w:ascii="Segoe UI" w:hAnsi="Segoe UI" w:cs="Segoe UI"/>
                <w:sz w:val="21"/>
                <w:szCs w:val="21"/>
              </w:rPr>
              <w:t>08:00 – 15:00</w:t>
            </w:r>
          </w:p>
        </w:tc>
      </w:tr>
      <w:tr w:rsidR="00EE5416" w:rsidRPr="008F1B04" w14:paraId="73C47BFA" w14:textId="77777777" w:rsidTr="004B3055">
        <w:trPr>
          <w:jc w:val="center"/>
        </w:trPr>
        <w:tc>
          <w:tcPr>
            <w:tcW w:w="2093" w:type="dxa"/>
            <w:shd w:val="clear" w:color="auto" w:fill="auto"/>
          </w:tcPr>
          <w:p w14:paraId="3C842235" w14:textId="77777777" w:rsidR="001C11DF" w:rsidRPr="0013689C" w:rsidRDefault="00EE5416" w:rsidP="00A25B0F">
            <w:pPr>
              <w:tabs>
                <w:tab w:val="left" w:pos="6120"/>
              </w:tabs>
              <w:spacing w:after="0" w:line="276" w:lineRule="auto"/>
              <w:rPr>
                <w:rFonts w:ascii="Segoe UI" w:hAnsi="Segoe UI" w:cs="Segoe UI"/>
                <w:b/>
                <w:sz w:val="21"/>
                <w:szCs w:val="21"/>
              </w:rPr>
            </w:pPr>
            <w:r w:rsidRPr="0013689C">
              <w:rPr>
                <w:rFonts w:ascii="Segoe UI" w:hAnsi="Segoe UI" w:cs="Segoe UI"/>
                <w:b/>
                <w:sz w:val="21"/>
                <w:szCs w:val="21"/>
              </w:rPr>
              <w:t>středa</w:t>
            </w:r>
          </w:p>
        </w:tc>
        <w:tc>
          <w:tcPr>
            <w:tcW w:w="2656" w:type="dxa"/>
            <w:shd w:val="clear" w:color="auto" w:fill="auto"/>
          </w:tcPr>
          <w:p w14:paraId="34211236" w14:textId="77777777" w:rsidR="001C11DF" w:rsidRPr="0013689C" w:rsidRDefault="00EE5416" w:rsidP="00A25B0F">
            <w:pPr>
              <w:tabs>
                <w:tab w:val="left" w:pos="6120"/>
              </w:tabs>
              <w:spacing w:after="0" w:line="276" w:lineRule="auto"/>
              <w:rPr>
                <w:rFonts w:ascii="Segoe UI" w:hAnsi="Segoe UI" w:cs="Segoe UI"/>
                <w:sz w:val="21"/>
                <w:szCs w:val="21"/>
              </w:rPr>
            </w:pPr>
            <w:r w:rsidRPr="0013689C">
              <w:rPr>
                <w:rFonts w:ascii="Segoe UI" w:hAnsi="Segoe UI" w:cs="Segoe UI"/>
                <w:sz w:val="21"/>
                <w:szCs w:val="21"/>
              </w:rPr>
              <w:t>08:00 – 17:00</w:t>
            </w:r>
          </w:p>
        </w:tc>
      </w:tr>
      <w:tr w:rsidR="00EE5416" w:rsidRPr="008F1B04" w14:paraId="6DFF1E2C" w14:textId="77777777" w:rsidTr="004B3055">
        <w:trPr>
          <w:jc w:val="center"/>
        </w:trPr>
        <w:tc>
          <w:tcPr>
            <w:tcW w:w="2093" w:type="dxa"/>
            <w:shd w:val="clear" w:color="auto" w:fill="auto"/>
          </w:tcPr>
          <w:p w14:paraId="53D52845" w14:textId="77777777" w:rsidR="001C11DF" w:rsidRPr="0013689C" w:rsidRDefault="00EE5416" w:rsidP="00A25B0F">
            <w:pPr>
              <w:tabs>
                <w:tab w:val="left" w:pos="6120"/>
              </w:tabs>
              <w:spacing w:after="0" w:line="276" w:lineRule="auto"/>
              <w:rPr>
                <w:rFonts w:ascii="Segoe UI" w:hAnsi="Segoe UI" w:cs="Segoe UI"/>
                <w:b/>
                <w:sz w:val="21"/>
                <w:szCs w:val="21"/>
              </w:rPr>
            </w:pPr>
            <w:r w:rsidRPr="0013689C">
              <w:rPr>
                <w:rFonts w:ascii="Segoe UI" w:hAnsi="Segoe UI" w:cs="Segoe UI"/>
                <w:b/>
                <w:sz w:val="21"/>
                <w:szCs w:val="21"/>
              </w:rPr>
              <w:t>čtvrtek</w:t>
            </w:r>
          </w:p>
        </w:tc>
        <w:tc>
          <w:tcPr>
            <w:tcW w:w="2656" w:type="dxa"/>
            <w:shd w:val="clear" w:color="auto" w:fill="auto"/>
          </w:tcPr>
          <w:p w14:paraId="3376C20C" w14:textId="77777777" w:rsidR="001C11DF" w:rsidRPr="0013689C" w:rsidRDefault="00EE5416" w:rsidP="00A25B0F">
            <w:pPr>
              <w:tabs>
                <w:tab w:val="left" w:pos="6120"/>
              </w:tabs>
              <w:spacing w:after="0" w:line="276" w:lineRule="auto"/>
              <w:rPr>
                <w:rFonts w:ascii="Segoe UI" w:hAnsi="Segoe UI" w:cs="Segoe UI"/>
                <w:sz w:val="21"/>
                <w:szCs w:val="21"/>
              </w:rPr>
            </w:pPr>
            <w:r w:rsidRPr="0013689C">
              <w:rPr>
                <w:rFonts w:ascii="Segoe UI" w:hAnsi="Segoe UI" w:cs="Segoe UI"/>
                <w:sz w:val="21"/>
                <w:szCs w:val="21"/>
              </w:rPr>
              <w:t>08:00 – 15:00</w:t>
            </w:r>
          </w:p>
        </w:tc>
      </w:tr>
      <w:tr w:rsidR="00EE5416" w:rsidRPr="008F1B04" w14:paraId="62501F11" w14:textId="77777777" w:rsidTr="004B3055">
        <w:trPr>
          <w:jc w:val="center"/>
        </w:trPr>
        <w:tc>
          <w:tcPr>
            <w:tcW w:w="2093" w:type="dxa"/>
            <w:shd w:val="clear" w:color="auto" w:fill="auto"/>
          </w:tcPr>
          <w:p w14:paraId="6F3579B0" w14:textId="77777777" w:rsidR="001C11DF" w:rsidRPr="0013689C" w:rsidRDefault="00EE5416" w:rsidP="00A25B0F">
            <w:pPr>
              <w:tabs>
                <w:tab w:val="left" w:pos="6120"/>
              </w:tabs>
              <w:spacing w:after="0" w:line="276" w:lineRule="auto"/>
              <w:rPr>
                <w:rFonts w:ascii="Segoe UI" w:hAnsi="Segoe UI" w:cs="Segoe UI"/>
                <w:b/>
                <w:sz w:val="21"/>
                <w:szCs w:val="21"/>
              </w:rPr>
            </w:pPr>
            <w:r w:rsidRPr="0013689C">
              <w:rPr>
                <w:rFonts w:ascii="Segoe UI" w:hAnsi="Segoe UI" w:cs="Segoe UI"/>
                <w:b/>
                <w:sz w:val="21"/>
                <w:szCs w:val="21"/>
              </w:rPr>
              <w:t>pátek</w:t>
            </w:r>
          </w:p>
        </w:tc>
        <w:tc>
          <w:tcPr>
            <w:tcW w:w="2656" w:type="dxa"/>
            <w:shd w:val="clear" w:color="auto" w:fill="auto"/>
          </w:tcPr>
          <w:p w14:paraId="718A50F1" w14:textId="77777777" w:rsidR="001C11DF" w:rsidRPr="0013689C" w:rsidRDefault="00EE5416" w:rsidP="00A25B0F">
            <w:pPr>
              <w:tabs>
                <w:tab w:val="left" w:pos="6120"/>
              </w:tabs>
              <w:spacing w:after="0" w:line="276" w:lineRule="auto"/>
              <w:rPr>
                <w:rFonts w:ascii="Segoe UI" w:hAnsi="Segoe UI" w:cs="Segoe UI"/>
                <w:sz w:val="21"/>
                <w:szCs w:val="21"/>
              </w:rPr>
            </w:pPr>
            <w:r w:rsidRPr="0013689C">
              <w:rPr>
                <w:rFonts w:ascii="Segoe UI" w:hAnsi="Segoe UI" w:cs="Segoe UI"/>
                <w:sz w:val="21"/>
                <w:szCs w:val="21"/>
              </w:rPr>
              <w:t>08:00 – 15:00</w:t>
            </w:r>
          </w:p>
        </w:tc>
      </w:tr>
    </w:tbl>
    <w:p w14:paraId="36C4B035" w14:textId="77777777" w:rsidR="00EE5416" w:rsidRPr="008F1B04" w:rsidRDefault="00271C7C" w:rsidP="0013689C">
      <w:pPr>
        <w:pStyle w:val="Nadpis3"/>
      </w:pPr>
      <w:r w:rsidRPr="008F1B04">
        <w:t xml:space="preserve">zajistit Odběratelům on-line přístup ke kontaktům na relevantní </w:t>
      </w:r>
      <w:r w:rsidR="004B75C3" w:rsidRPr="008F1B04">
        <w:t>P</w:t>
      </w:r>
      <w:r w:rsidRPr="008F1B04">
        <w:t>racovníky pro danou lokalitu</w:t>
      </w:r>
      <w:r w:rsidR="00CF774A">
        <w:t>;</w:t>
      </w:r>
    </w:p>
    <w:p w14:paraId="32A8C3B6" w14:textId="77777777" w:rsidR="00DE7367" w:rsidRPr="008F1B04" w:rsidRDefault="00AC13DA" w:rsidP="0013689C">
      <w:pPr>
        <w:pStyle w:val="Nadpis3"/>
      </w:pPr>
      <w:r w:rsidRPr="008F1B04">
        <w:t>předložit Odběrateli na jeho žádost kalkulaci Ceny</w:t>
      </w:r>
      <w:r w:rsidR="0012620B">
        <w:t xml:space="preserve"> pro Vodné a Ceny pro Stočné</w:t>
      </w:r>
      <w:r w:rsidR="00382FE8">
        <w:t xml:space="preserve"> (ve formátu dle Přílohy č. 19 </w:t>
      </w:r>
      <w:r w:rsidR="00027F03">
        <w:t>Vyhlášky</w:t>
      </w:r>
      <w:r w:rsidR="00382FE8">
        <w:t xml:space="preserve"> k </w:t>
      </w:r>
      <w:proofErr w:type="spellStart"/>
      <w:r w:rsidR="00382FE8">
        <w:t>ZoVaK</w:t>
      </w:r>
      <w:proofErr w:type="spellEnd"/>
      <w:r w:rsidR="00382FE8">
        <w:t>)</w:t>
      </w:r>
      <w:r w:rsidR="0012620B">
        <w:t>, a </w:t>
      </w:r>
      <w:r w:rsidRPr="008F1B04">
        <w:t>to do 30 (slovy</w:t>
      </w:r>
      <w:r w:rsidR="00AF6D34" w:rsidRPr="008F1B04">
        <w:t>:</w:t>
      </w:r>
      <w:r w:rsidRPr="008F1B04">
        <w:t xml:space="preserve"> třiceti) dnů ode dne doručení žádosti Odběratele</w:t>
      </w:r>
      <w:r w:rsidR="00DE7367" w:rsidRPr="008F1B04">
        <w:t>;</w:t>
      </w:r>
    </w:p>
    <w:p w14:paraId="0F68EA85" w14:textId="77777777" w:rsidR="00DE7367" w:rsidRPr="008F1B04" w:rsidRDefault="00DE7367" w:rsidP="0013689C">
      <w:pPr>
        <w:pStyle w:val="Nadpis3"/>
      </w:pPr>
      <w:r w:rsidRPr="008F1B04">
        <w:t xml:space="preserve">vypořádání (řešení) stížností Odběratelů a vedení </w:t>
      </w:r>
      <w:r w:rsidR="004B75C3" w:rsidRPr="008F1B04">
        <w:t>i</w:t>
      </w:r>
      <w:r w:rsidRPr="008F1B04">
        <w:t xml:space="preserve">nformačního </w:t>
      </w:r>
      <w:r w:rsidR="004B75C3" w:rsidRPr="008F1B04">
        <w:t>s</w:t>
      </w:r>
      <w:r w:rsidRPr="008F1B04">
        <w:t xml:space="preserve">ystému </w:t>
      </w:r>
      <w:r w:rsidR="004B75C3" w:rsidRPr="008F1B04">
        <w:t xml:space="preserve">stížností (čl. </w:t>
      </w:r>
      <w:r w:rsidR="00165DEC">
        <w:fldChar w:fldCharType="begin"/>
      </w:r>
      <w:r w:rsidR="00A25B0F">
        <w:instrText xml:space="preserve"> REF _Ref528326189 \r \h </w:instrText>
      </w:r>
      <w:r w:rsidR="0013689C">
        <w:instrText xml:space="preserve"> \* MERGEFORMAT </w:instrText>
      </w:r>
      <w:r w:rsidR="00165DEC">
        <w:fldChar w:fldCharType="separate"/>
      </w:r>
      <w:r w:rsidR="00CD344D">
        <w:t>18.3.2</w:t>
      </w:r>
      <w:r w:rsidR="00165DEC">
        <w:fldChar w:fldCharType="end"/>
      </w:r>
      <w:r w:rsidR="004B75C3" w:rsidRPr="008F1B04">
        <w:t xml:space="preserve"> této Smlouvy)</w:t>
      </w:r>
      <w:r w:rsidR="00A44B87" w:rsidRPr="008F1B04">
        <w:t>.</w:t>
      </w:r>
    </w:p>
    <w:p w14:paraId="46F9BC25" w14:textId="77777777" w:rsidR="006D41FE" w:rsidRPr="008F1B04" w:rsidRDefault="00DE7367" w:rsidP="00ED74B0">
      <w:pPr>
        <w:pStyle w:val="Nadpis2T"/>
      </w:pPr>
      <w:r w:rsidRPr="008F1B04">
        <w:t xml:space="preserve">Plnění Provozovatele v rámci </w:t>
      </w:r>
      <w:r w:rsidR="00146AD1" w:rsidRPr="00313903">
        <w:t>s</w:t>
      </w:r>
      <w:r w:rsidRPr="00313903">
        <w:t>lužeb</w:t>
      </w:r>
      <w:r w:rsidRPr="008F1B04">
        <w:t xml:space="preserve"> </w:t>
      </w:r>
      <w:r w:rsidR="00146AD1" w:rsidRPr="008F1B04">
        <w:t>s</w:t>
      </w:r>
      <w:r w:rsidRPr="008F1B04">
        <w:t>ervisu Odběratelům</w:t>
      </w:r>
    </w:p>
    <w:p w14:paraId="75B3AA62" w14:textId="77777777" w:rsidR="00DE7367" w:rsidRPr="008F1B04" w:rsidRDefault="00DE7367" w:rsidP="00E63328">
      <w:pPr>
        <w:pStyle w:val="Nadpis2B"/>
      </w:pPr>
      <w:r w:rsidRPr="008F1B04">
        <w:t xml:space="preserve">V rámci poskytování </w:t>
      </w:r>
      <w:r w:rsidR="00146AD1" w:rsidRPr="008F1B04">
        <w:t>s</w:t>
      </w:r>
      <w:r w:rsidRPr="008F1B04">
        <w:t xml:space="preserve">lužby </w:t>
      </w:r>
      <w:r w:rsidR="00146AD1" w:rsidRPr="008F1B04">
        <w:t>s</w:t>
      </w:r>
      <w:r w:rsidRPr="008F1B04">
        <w:t xml:space="preserve">ervisu Odběratelům je Provozovatel </w:t>
      </w:r>
      <w:r w:rsidR="008976AD" w:rsidRPr="008F1B04">
        <w:t xml:space="preserve">dále </w:t>
      </w:r>
      <w:r w:rsidRPr="008F1B04">
        <w:t>povinen:</w:t>
      </w:r>
    </w:p>
    <w:p w14:paraId="089C74BB" w14:textId="77777777" w:rsidR="00DE7367" w:rsidRDefault="00DE7367" w:rsidP="007E2E2C">
      <w:pPr>
        <w:pStyle w:val="Nadpis3"/>
      </w:pPr>
      <w:r w:rsidRPr="008F1B04">
        <w:t xml:space="preserve">před uzavřením Smlouvy s Odběrateli </w:t>
      </w:r>
      <w:r w:rsidRPr="006D41FE">
        <w:t>informovat</w:t>
      </w:r>
      <w:r w:rsidRPr="008F1B04">
        <w:t xml:space="preserve"> příslušný obecní úřad o</w:t>
      </w:r>
      <w:r w:rsidR="00AF6D34" w:rsidRPr="008F1B04">
        <w:t> </w:t>
      </w:r>
      <w:r w:rsidR="009969B0" w:rsidRPr="008F1B04">
        <w:t xml:space="preserve">platných údajích pro možné Odběratele uvedených </w:t>
      </w:r>
      <w:r w:rsidR="006D41FE">
        <w:t xml:space="preserve">v ustanovení § 36 odst. 3 </w:t>
      </w:r>
      <w:proofErr w:type="spellStart"/>
      <w:r w:rsidR="006D41FE">
        <w:t>ZoVaK</w:t>
      </w:r>
      <w:proofErr w:type="spellEnd"/>
      <w:r w:rsidR="006D41FE">
        <w:t>;</w:t>
      </w:r>
    </w:p>
    <w:p w14:paraId="7536D89C" w14:textId="77777777" w:rsidR="00DE7367" w:rsidRDefault="00DE7367" w:rsidP="007E2E2C">
      <w:pPr>
        <w:pStyle w:val="Nadpis3"/>
      </w:pPr>
      <w:r w:rsidRPr="008F1B04">
        <w:t>vést a zpřístupňovat jednotlivým Odběratelům</w:t>
      </w:r>
      <w:r w:rsidR="00B01867">
        <w:t xml:space="preserve"> </w:t>
      </w:r>
      <w:r w:rsidRPr="008F1B04">
        <w:t xml:space="preserve">základní údaje o </w:t>
      </w:r>
      <w:r w:rsidR="00D02733" w:rsidRPr="008F1B04">
        <w:t xml:space="preserve">jejich </w:t>
      </w:r>
      <w:r w:rsidRPr="008F1B04">
        <w:t>odběrných místech dle Smluv s Odběrateli, včetně</w:t>
      </w:r>
      <w:r w:rsidR="00D02733" w:rsidRPr="008F1B04">
        <w:t xml:space="preserve"> jejich</w:t>
      </w:r>
      <w:r w:rsidRPr="008F1B04">
        <w:t xml:space="preserve"> fakturačních, odběrných a platebních údajů vztahujících se k těmto odběrným místům v souladu se Závaznými Předpisy, zejména se Zákonem o Ochraně Osobních Údajů </w:t>
      </w:r>
      <w:r w:rsidR="001C2A7F" w:rsidRPr="008F1B04">
        <w:t xml:space="preserve">a GDPR </w:t>
      </w:r>
      <w:r w:rsidRPr="008F1B04">
        <w:t>v tomto rozsahu</w:t>
      </w:r>
      <w:r w:rsidR="00826390" w:rsidRPr="008F1B04">
        <w:t>:</w:t>
      </w:r>
    </w:p>
    <w:p w14:paraId="5420DF18" w14:textId="77777777" w:rsidR="00E85E7E" w:rsidRPr="008F1B04" w:rsidRDefault="00E85E7E" w:rsidP="001C2B67">
      <w:pPr>
        <w:pStyle w:val="Nadpis4"/>
      </w:pPr>
      <w:r w:rsidRPr="008F1B04">
        <w:lastRenderedPageBreak/>
        <w:t>možnost on-line změny Smluv s</w:t>
      </w:r>
      <w:r w:rsidR="00AF6D34" w:rsidRPr="008F1B04">
        <w:t> </w:t>
      </w:r>
      <w:r w:rsidRPr="008F1B04">
        <w:t>Odběratelem</w:t>
      </w:r>
      <w:r w:rsidR="00AF6D34" w:rsidRPr="008F1B04">
        <w:t>;</w:t>
      </w:r>
    </w:p>
    <w:p w14:paraId="0C1B7077" w14:textId="77777777" w:rsidR="00E85E7E" w:rsidRPr="008F1B04" w:rsidRDefault="00E85E7E" w:rsidP="001C2B67">
      <w:pPr>
        <w:pStyle w:val="Nadpis4"/>
      </w:pPr>
      <w:r w:rsidRPr="008F1B04">
        <w:t xml:space="preserve">možnost on-line zaslání podkladů pro </w:t>
      </w:r>
      <w:r w:rsidR="00B01867">
        <w:t>uzavření Smlouvy s Odběrateli u </w:t>
      </w:r>
      <w:r w:rsidRPr="008F1B04">
        <w:t>nových přípojek</w:t>
      </w:r>
      <w:r w:rsidR="00AF6D34" w:rsidRPr="008F1B04">
        <w:t>;</w:t>
      </w:r>
    </w:p>
    <w:p w14:paraId="13B6496B" w14:textId="77777777" w:rsidR="00271C7C" w:rsidRPr="008F1B04" w:rsidRDefault="00DE7367" w:rsidP="001C2B67">
      <w:pPr>
        <w:pStyle w:val="Nadpis4"/>
      </w:pPr>
      <w:r w:rsidRPr="008F1B04">
        <w:t>možnost nepřetržitého on-line prohlížení historických a aktuálních dat každým jednotlivým Odběratelem vztahujících se k jeho odběrnému místu takového Odběratele dle dané Smlouvy s Odběratelem (Smluv s Odběrateli) na internetu obsahující minimálně identifikaci odběrného místa Odběratele, historii odběrů</w:t>
      </w:r>
      <w:r w:rsidR="00826390" w:rsidRPr="008F1B04">
        <w:t xml:space="preserve"> ode Dne Zahájení Provozování</w:t>
      </w:r>
      <w:r w:rsidRPr="008F1B04">
        <w:t xml:space="preserve">, </w:t>
      </w:r>
      <w:r w:rsidR="00D02733" w:rsidRPr="008F1B04">
        <w:t xml:space="preserve">fakturace a </w:t>
      </w:r>
      <w:r w:rsidRPr="008F1B04">
        <w:t xml:space="preserve">plateb Vodného a/nebo Stočného, Cen pro Vodné a Cen pro Stočné daného Odběratele, to vše v časovém členění </w:t>
      </w:r>
      <w:r w:rsidR="00D02733" w:rsidRPr="008F1B04">
        <w:t>dle časových intervalů vyhotovování faktur</w:t>
      </w:r>
      <w:r w:rsidR="00271C7C" w:rsidRPr="008F1B04">
        <w:t>;</w:t>
      </w:r>
    </w:p>
    <w:p w14:paraId="532B4C96" w14:textId="77777777" w:rsidR="00271C7C" w:rsidRPr="008F1B04" w:rsidRDefault="00271C7C" w:rsidP="001C2B67">
      <w:pPr>
        <w:pStyle w:val="Nadpis4"/>
      </w:pPr>
      <w:r w:rsidRPr="008F1B04">
        <w:t>možnost on-line nahlášení samoodečtů vodoměrů;</w:t>
      </w:r>
    </w:p>
    <w:p w14:paraId="3F25F19B" w14:textId="77777777" w:rsidR="00DE7367" w:rsidRPr="008F1B04" w:rsidRDefault="00271C7C" w:rsidP="001C2B67">
      <w:pPr>
        <w:pStyle w:val="Nadpis4"/>
      </w:pPr>
      <w:r w:rsidRPr="008F1B04">
        <w:t>možnost on-line rezervace konkrétního termínu</w:t>
      </w:r>
      <w:r w:rsidR="00FD2896" w:rsidRPr="008F1B04">
        <w:t xml:space="preserve"> schůzky</w:t>
      </w:r>
      <w:r w:rsidRPr="008F1B04">
        <w:t xml:space="preserve"> v zákaznickém centru</w:t>
      </w:r>
      <w:r w:rsidR="00AF6D34" w:rsidRPr="008F1B04">
        <w:t>;</w:t>
      </w:r>
    </w:p>
    <w:p w14:paraId="2DB29C5B" w14:textId="77777777" w:rsidR="003A25E2" w:rsidRPr="008F1B04" w:rsidRDefault="00DE7367" w:rsidP="001C2B67">
      <w:pPr>
        <w:pStyle w:val="Nadpis4"/>
      </w:pPr>
      <w:r w:rsidRPr="008F1B04">
        <w:t>pravidelné zasílání Odběratelům vyúčtování a fakturaci v rozsahu požadovaném Závaznými Předpisy, včetně zasílání elektronického vyúčtování</w:t>
      </w:r>
      <w:r w:rsidR="00D35978" w:rsidRPr="008F1B04">
        <w:t>;</w:t>
      </w:r>
      <w:r w:rsidR="00ED5E41" w:rsidRPr="008F1B04">
        <w:t xml:space="preserve"> a</w:t>
      </w:r>
    </w:p>
    <w:p w14:paraId="382508C1" w14:textId="77777777" w:rsidR="00DE7367" w:rsidRPr="008F1B04" w:rsidRDefault="003A25E2" w:rsidP="001C2B67">
      <w:pPr>
        <w:pStyle w:val="Nadpis4"/>
      </w:pPr>
      <w:r w:rsidRPr="008F1B04">
        <w:t>zajistit vhodný způsob písemné komunikace umožňující Odběratelům získat písemnou odpověď odeslanou ve lhůt</w:t>
      </w:r>
      <w:r w:rsidR="00B01867">
        <w:t>ě do 30 (slovy: třiceti) dnů od </w:t>
      </w:r>
      <w:r w:rsidRPr="008F1B04">
        <w:t xml:space="preserve">obdržení písemného dokumentu od Odběratele (lze nahradit vhodnou autorizovanou elektronickou formou se souhlasem Odběratele); </w:t>
      </w:r>
    </w:p>
    <w:p w14:paraId="7FCDA8B4" w14:textId="77777777" w:rsidR="00EF69B8" w:rsidRPr="003E6AA7" w:rsidRDefault="00EF69B8" w:rsidP="00EF69B8">
      <w:pPr>
        <w:pStyle w:val="Nadpis3"/>
      </w:pPr>
      <w:r w:rsidRPr="008F1B04">
        <w:t xml:space="preserve">písemně </w:t>
      </w:r>
      <w:r w:rsidRPr="004B62C9">
        <w:t>oznámit</w:t>
      </w:r>
      <w:r w:rsidRPr="008F1B04">
        <w:t xml:space="preserve"> Odběrateli přerušení nebo omezení dodávky pitné vody nebo odvádění odpadních vod alespoň </w:t>
      </w:r>
      <w:r>
        <w:t>15</w:t>
      </w:r>
      <w:r w:rsidRPr="008F1B04">
        <w:t xml:space="preserve"> (slovy: </w:t>
      </w:r>
      <w:r>
        <w:t>patnáct</w:t>
      </w:r>
      <w:r w:rsidRPr="008F1B04">
        <w:t>) dn</w:t>
      </w:r>
      <w:r>
        <w:t>ů</w:t>
      </w:r>
      <w:r w:rsidRPr="008F1B04">
        <w:t xml:space="preserve"> před dnem přerušení nebo omezení dodávky pitné vody nebo odvádění odpadních vod z důvod</w:t>
      </w:r>
      <w:r>
        <w:t>u</w:t>
      </w:r>
      <w:r w:rsidRPr="008F1B04">
        <w:t xml:space="preserve"> uvedených v </w:t>
      </w:r>
      <w:r w:rsidRPr="003E6AA7">
        <w:t xml:space="preserve">ustanovení § 9 odst. 6 písm. a) </w:t>
      </w:r>
      <w:proofErr w:type="spellStart"/>
      <w:r w:rsidRPr="003E6AA7">
        <w:t>ZoVaK</w:t>
      </w:r>
      <w:proofErr w:type="spellEnd"/>
      <w:r w:rsidRPr="003E6AA7">
        <w:t>;</w:t>
      </w:r>
    </w:p>
    <w:p w14:paraId="0FCE045E" w14:textId="77777777" w:rsidR="00DE7367" w:rsidRPr="003E6AA7" w:rsidRDefault="00DE7367" w:rsidP="007E2E2C">
      <w:pPr>
        <w:pStyle w:val="Nadpis3"/>
      </w:pPr>
      <w:r w:rsidRPr="008F1B04">
        <w:t xml:space="preserve">písemně </w:t>
      </w:r>
      <w:r w:rsidRPr="004B62C9">
        <w:t>oznámit</w:t>
      </w:r>
      <w:r w:rsidRPr="008F1B04">
        <w:t xml:space="preserve"> Odběrateli přerušení nebo omezení dodávky pitné vody nebo odvádění odpadních vod alespoň 3 (slovy: tři) dny před dnem přerušení nebo omezení dodávky pitné vody nebo odvádění odpadních vod z</w:t>
      </w:r>
      <w:r w:rsidR="00F84CC6" w:rsidRPr="008F1B04">
        <w:t> </w:t>
      </w:r>
      <w:r w:rsidRPr="008F1B04">
        <w:t>důvod</w:t>
      </w:r>
      <w:r w:rsidR="00F84CC6" w:rsidRPr="008F1B04">
        <w:t>ů uvedených v </w:t>
      </w:r>
      <w:r w:rsidR="00F84CC6" w:rsidRPr="003E6AA7">
        <w:t xml:space="preserve">ustanovení § 9 odst. 6 </w:t>
      </w:r>
      <w:r w:rsidR="00EF69B8" w:rsidRPr="003E6AA7">
        <w:t xml:space="preserve">písm. b) až g) </w:t>
      </w:r>
      <w:proofErr w:type="spellStart"/>
      <w:r w:rsidR="00F84CC6" w:rsidRPr="003E6AA7">
        <w:t>ZoVaK</w:t>
      </w:r>
      <w:proofErr w:type="spellEnd"/>
      <w:r w:rsidR="00146AD1" w:rsidRPr="003E6AA7">
        <w:t>;</w:t>
      </w:r>
    </w:p>
    <w:p w14:paraId="6D8A511A" w14:textId="77777777" w:rsidR="00DE7367" w:rsidRPr="008F1B04" w:rsidRDefault="00DE7367" w:rsidP="007E2E2C">
      <w:pPr>
        <w:pStyle w:val="Nadpis3"/>
      </w:pPr>
      <w:r w:rsidRPr="008F1B04">
        <w:t xml:space="preserve">zajistit přezkoušení Vodoměru u subjektu oprávněného provádět státní meteorologickou kontrolu měřidel dle </w:t>
      </w:r>
      <w:r w:rsidR="00D84E93" w:rsidRPr="008F1B04">
        <w:t>z</w:t>
      </w:r>
      <w:r w:rsidRPr="008F1B04">
        <w:t xml:space="preserve">ákona </w:t>
      </w:r>
      <w:r w:rsidR="00D84E93" w:rsidRPr="008F1B04">
        <w:t xml:space="preserve">č. 505/1990 Sb., </w:t>
      </w:r>
      <w:r w:rsidR="00CB167B">
        <w:t>o </w:t>
      </w:r>
      <w:r w:rsidR="00D84E93" w:rsidRPr="008F1B04">
        <w:t>m</w:t>
      </w:r>
      <w:r w:rsidRPr="008F1B04">
        <w:t>etrologii,</w:t>
      </w:r>
      <w:r w:rsidR="0061504A">
        <w:t xml:space="preserve"> </w:t>
      </w:r>
      <w:r w:rsidR="00D84E93" w:rsidRPr="008F1B04">
        <w:t>ve</w:t>
      </w:r>
      <w:r w:rsidR="0061504A">
        <w:t> </w:t>
      </w:r>
      <w:r w:rsidR="00D84E93" w:rsidRPr="008F1B04">
        <w:t xml:space="preserve">znění pozdějších předpisů (dále jen </w:t>
      </w:r>
      <w:r w:rsidR="00D84E93" w:rsidRPr="00CB167B">
        <w:rPr>
          <w:b/>
        </w:rPr>
        <w:t>„Zákon o metrologii“</w:t>
      </w:r>
      <w:r w:rsidR="00D84E93" w:rsidRPr="008F1B04">
        <w:t>),</w:t>
      </w:r>
      <w:r w:rsidR="00CB167B">
        <w:t xml:space="preserve"> a </w:t>
      </w:r>
      <w:r w:rsidRPr="008F1B04">
        <w:t>to do 30 (slovy: třiceti) dnů ode dn</w:t>
      </w:r>
      <w:r w:rsidR="00CB167B">
        <w:t>e doručení žádosti Odběratele o </w:t>
      </w:r>
      <w:r w:rsidRPr="008F1B04">
        <w:t>přezkoušení Vodoměru a</w:t>
      </w:r>
      <w:r w:rsidR="00D21CD4" w:rsidRPr="008F1B04">
        <w:t> </w:t>
      </w:r>
      <w:r w:rsidRPr="008F1B04">
        <w:t>výsledek přezkoušení Vodoměru neprodleně písemně oznámit Odběrateli.</w:t>
      </w:r>
    </w:p>
    <w:p w14:paraId="6E56532B" w14:textId="77777777" w:rsidR="00DE7367" w:rsidRPr="00B505DB" w:rsidRDefault="00DE7367" w:rsidP="007E2E2C">
      <w:pPr>
        <w:pStyle w:val="Nadpis2T"/>
      </w:pPr>
      <w:bookmarkStart w:id="139" w:name="_Ref527518570"/>
      <w:r w:rsidRPr="00B505DB">
        <w:t>Vyřizování stížností Odběratelů</w:t>
      </w:r>
      <w:bookmarkEnd w:id="139"/>
    </w:p>
    <w:p w14:paraId="00C19B3A" w14:textId="77777777" w:rsidR="00E3103F" w:rsidRPr="00B505DB" w:rsidRDefault="009A5D8D" w:rsidP="007E2E2C">
      <w:pPr>
        <w:pStyle w:val="Nadpis3"/>
      </w:pPr>
      <w:bookmarkStart w:id="140" w:name="_Hlk527474624"/>
      <w:r w:rsidRPr="00B505DB">
        <w:t>Vlastník, jakožto vlastník Vodovodů a Kanalizací bude pravidelně</w:t>
      </w:r>
      <w:r w:rsidR="00DE7367" w:rsidRPr="00B505DB">
        <w:t xml:space="preserve"> Provozovatelem informován o počtu a obsahu stížností</w:t>
      </w:r>
      <w:r w:rsidR="008F1B04" w:rsidRPr="00B505DB">
        <w:t xml:space="preserve">, reklamací, hlášení Poruch nebo Havárií (pro účely této Smlouvy dále jen </w:t>
      </w:r>
      <w:r w:rsidR="008F1B04" w:rsidRPr="00CB167B">
        <w:rPr>
          <w:b/>
        </w:rPr>
        <w:t>„stížnosti“</w:t>
      </w:r>
      <w:r w:rsidR="008F1B04" w:rsidRPr="00B505DB">
        <w:t>)</w:t>
      </w:r>
      <w:r w:rsidR="00DE7367" w:rsidRPr="00B505DB">
        <w:t xml:space="preserve"> Odběratelů na kvalitu či rozsah poskytování Základních Služeb a Služby</w:t>
      </w:r>
      <w:r w:rsidR="008B278F">
        <w:t xml:space="preserve"> Zneškodňování Odpadních Vod na </w:t>
      </w:r>
      <w:r w:rsidR="00DE7367" w:rsidRPr="00B505DB">
        <w:t xml:space="preserve">Individuálním Základě, a to včetně vyřízení těchto stížností ze strany Provozovatele. </w:t>
      </w:r>
    </w:p>
    <w:p w14:paraId="1E6CA443" w14:textId="77777777" w:rsidR="008F1B04" w:rsidRPr="00B505DB" w:rsidRDefault="008F1B04" w:rsidP="007E2E2C">
      <w:pPr>
        <w:pStyle w:val="Nadpis3"/>
      </w:pPr>
      <w:bookmarkStart w:id="141" w:name="_Ref528326189"/>
      <w:r w:rsidRPr="00B505DB">
        <w:lastRenderedPageBreak/>
        <w:t xml:space="preserve">Provozovatel zajistí informovanost Vlastníka prostřednictvím </w:t>
      </w:r>
      <w:r w:rsidR="00FE04AF" w:rsidRPr="00B505DB">
        <w:t>SW vybavení</w:t>
      </w:r>
      <w:r w:rsidRPr="00B505DB">
        <w:t>, kter</w:t>
      </w:r>
      <w:r w:rsidR="00CB167B">
        <w:t>é</w:t>
      </w:r>
      <w:r w:rsidRPr="00B505DB">
        <w:t xml:space="preserve"> bude obsahovat minimálně povinné údaje o všech stížnostech Odběratelů</w:t>
      </w:r>
      <w:r w:rsidR="00FE04AF" w:rsidRPr="00B505DB">
        <w:t>. Podrobnosti jsou uvedené v</w:t>
      </w:r>
      <w:r w:rsidR="00B505DB" w:rsidRPr="00B505DB">
        <w:t xml:space="preserve"> Příloze č. 11 </w:t>
      </w:r>
      <w:r w:rsidR="00CB167B">
        <w:t>(</w:t>
      </w:r>
      <w:r w:rsidR="00CB167B" w:rsidRPr="008F1B04">
        <w:rPr>
          <w:i/>
          <w:lang w:eastAsia="cs-CZ"/>
        </w:rPr>
        <w:t>P</w:t>
      </w:r>
      <w:r w:rsidR="00CB167B">
        <w:rPr>
          <w:i/>
          <w:lang w:eastAsia="cs-CZ"/>
        </w:rPr>
        <w:t xml:space="preserve">ožadavky na SW Provozovatele v rámci zajištění Provozování) </w:t>
      </w:r>
      <w:r w:rsidR="00B505DB" w:rsidRPr="00B505DB">
        <w:t>k</w:t>
      </w:r>
      <w:r w:rsidR="00CB167B">
        <w:t xml:space="preserve"> této</w:t>
      </w:r>
      <w:r w:rsidR="00B505DB" w:rsidRPr="00B505DB">
        <w:t xml:space="preserve"> Smlouvě</w:t>
      </w:r>
      <w:bookmarkEnd w:id="141"/>
      <w:r w:rsidR="00CB167B">
        <w:t>.</w:t>
      </w:r>
    </w:p>
    <w:p w14:paraId="48E66DEA" w14:textId="77777777" w:rsidR="00F657F2" w:rsidRPr="008F1B04" w:rsidRDefault="00F657F2" w:rsidP="00E63328">
      <w:pPr>
        <w:pStyle w:val="Nadpis1"/>
      </w:pPr>
      <w:bookmarkStart w:id="142" w:name="_Toc213223305"/>
      <w:bookmarkStart w:id="143" w:name="_Toc528338490"/>
      <w:bookmarkEnd w:id="140"/>
      <w:r w:rsidRPr="008F1B04">
        <w:t xml:space="preserve">Služba </w:t>
      </w:r>
      <w:r w:rsidR="003A1FD7" w:rsidRPr="008F1B04">
        <w:t xml:space="preserve">zneškodňování </w:t>
      </w:r>
      <w:r w:rsidRPr="008F1B04">
        <w:t>odpadních vod na individuálním základě</w:t>
      </w:r>
      <w:bookmarkEnd w:id="142"/>
      <w:bookmarkEnd w:id="143"/>
    </w:p>
    <w:p w14:paraId="4B138B9A" w14:textId="77777777" w:rsidR="00F657F2" w:rsidRPr="008F1B04" w:rsidRDefault="00F657F2" w:rsidP="007E2E2C">
      <w:pPr>
        <w:pStyle w:val="Nadpis2T"/>
      </w:pPr>
      <w:r w:rsidRPr="008F1B04">
        <w:t xml:space="preserve">Vymezení Služby </w:t>
      </w:r>
      <w:r w:rsidR="003A1FD7" w:rsidRPr="008F1B04">
        <w:t xml:space="preserve">Zneškodňování </w:t>
      </w:r>
      <w:r w:rsidRPr="008F1B04">
        <w:t>Odpadních Vod na Individuálním Základě</w:t>
      </w:r>
    </w:p>
    <w:p w14:paraId="47DF7028" w14:textId="77777777" w:rsidR="008F79F5" w:rsidRPr="008F1B04" w:rsidRDefault="00F657F2" w:rsidP="00E63328">
      <w:pPr>
        <w:pStyle w:val="Nadpis2B"/>
      </w:pPr>
      <w:r w:rsidRPr="008F1B04">
        <w:t xml:space="preserve">V rámci poskytování Služby </w:t>
      </w:r>
      <w:r w:rsidR="003A1FD7" w:rsidRPr="008F1B04">
        <w:t xml:space="preserve">Zneškodňování </w:t>
      </w:r>
      <w:r w:rsidRPr="008F1B04">
        <w:t xml:space="preserve">Odpadních Vod na Individuálním Základě je Provozovatel povinen zajistit svým jménem a na svůj účet </w:t>
      </w:r>
      <w:r w:rsidR="004F6550" w:rsidRPr="008F1B04">
        <w:t>v </w:t>
      </w:r>
      <w:r w:rsidR="0084753D" w:rsidRPr="008F1B04">
        <w:t>p</w:t>
      </w:r>
      <w:r w:rsidR="004F6550" w:rsidRPr="008F1B04">
        <w:t xml:space="preserve">racovní </w:t>
      </w:r>
      <w:r w:rsidR="0084753D" w:rsidRPr="008F1B04">
        <w:t>d</w:t>
      </w:r>
      <w:r w:rsidR="004F6550" w:rsidRPr="008F1B04">
        <w:t>ny od 8.00 hod</w:t>
      </w:r>
      <w:r w:rsidR="00CB167B">
        <w:t>.</w:t>
      </w:r>
      <w:r w:rsidR="008B278F">
        <w:t xml:space="preserve"> do </w:t>
      </w:r>
      <w:r w:rsidR="004F6550" w:rsidRPr="008F1B04">
        <w:t>16.00 hod. na AČOV</w:t>
      </w:r>
      <w:r w:rsidR="002129FD">
        <w:t xml:space="preserve"> </w:t>
      </w:r>
      <w:r w:rsidR="004F6550" w:rsidRPr="008F1B04">
        <w:t xml:space="preserve">přebírání níže uvedených „odpadních vod“ </w:t>
      </w:r>
      <w:r w:rsidR="00852AC3" w:rsidRPr="008F1B04">
        <w:t>odvedených</w:t>
      </w:r>
      <w:r w:rsidR="004F6550" w:rsidRPr="008F1B04">
        <w:t xml:space="preserve"> na tuto AČOV jiným způsobem než Kanalizacemi za účelem plynulého a bezpečného zneškodňování </w:t>
      </w:r>
      <w:r w:rsidR="003A1FD7" w:rsidRPr="008F1B04">
        <w:t>v souladu se Závaznými Předpisy, příslušnými</w:t>
      </w:r>
      <w:r w:rsidR="002129FD">
        <w:t xml:space="preserve"> </w:t>
      </w:r>
      <w:r w:rsidR="003A1FD7" w:rsidRPr="008F1B04">
        <w:t xml:space="preserve">provozně–manipulačními řády a dalšími podmínkami, stanovenými pro Provozování </w:t>
      </w:r>
      <w:r w:rsidR="004F6550" w:rsidRPr="008F1B04">
        <w:t>AČOV</w:t>
      </w:r>
      <w:r w:rsidR="003A1FD7" w:rsidRPr="008F1B04">
        <w:t xml:space="preserve"> rozhodnutím orgánů veřejné správy a touto </w:t>
      </w:r>
      <w:r w:rsidR="004F6550" w:rsidRPr="008F1B04">
        <w:t>S</w:t>
      </w:r>
      <w:r w:rsidR="003A1FD7" w:rsidRPr="008F1B04">
        <w:t>mlouvou</w:t>
      </w:r>
      <w:r w:rsidR="004F6550" w:rsidRPr="008F1B04">
        <w:t xml:space="preserve">. </w:t>
      </w:r>
    </w:p>
    <w:p w14:paraId="61DE86DF" w14:textId="77777777" w:rsidR="00DF3822" w:rsidRPr="008F1B04" w:rsidRDefault="00DF3822" w:rsidP="007E2E2C">
      <w:pPr>
        <w:pStyle w:val="Nadpis2T"/>
      </w:pPr>
      <w:r w:rsidRPr="008F1B04">
        <w:t>Cena za plnění v rámci Služby Zneškodňování Odpadních Vod na Individuálním Základě</w:t>
      </w:r>
    </w:p>
    <w:p w14:paraId="30E8F8C5" w14:textId="77777777" w:rsidR="00A07631" w:rsidRPr="008F1B04" w:rsidRDefault="00DF3822" w:rsidP="007E2E2C">
      <w:pPr>
        <w:pStyle w:val="Nadpis3"/>
      </w:pPr>
      <w:r w:rsidRPr="008F1B04">
        <w:t xml:space="preserve">V rámci poskytování Služby Zneškodňování Odpadních Vod na Individuálním Základě je Provozovatel oprávněn uplatňovat ceny </w:t>
      </w:r>
      <w:r w:rsidR="00F35E91" w:rsidRPr="008F1B04">
        <w:t xml:space="preserve">zejména </w:t>
      </w:r>
      <w:r w:rsidRPr="008F1B04">
        <w:t>v souladu s</w:t>
      </w:r>
      <w:r w:rsidR="002129FD">
        <w:t> </w:t>
      </w:r>
      <w:r w:rsidR="003F1D6A" w:rsidRPr="008F1B04">
        <w:t>ustanovením</w:t>
      </w:r>
      <w:r w:rsidR="00C57A9D" w:rsidRPr="008F1B04">
        <w:t>i</w:t>
      </w:r>
      <w:r w:rsidR="002129FD">
        <w:t xml:space="preserve"> </w:t>
      </w:r>
      <w:r w:rsidR="00E7387C" w:rsidRPr="008F1B04">
        <w:t>Závazných Předpisů (především v oblasti cen a jejich regulace)</w:t>
      </w:r>
      <w:r w:rsidRPr="008F1B04">
        <w:t xml:space="preserve">. </w:t>
      </w:r>
    </w:p>
    <w:p w14:paraId="749C7CA6" w14:textId="77777777" w:rsidR="00F35E91" w:rsidRPr="008F1B04" w:rsidRDefault="00F35E91" w:rsidP="007E2E2C">
      <w:pPr>
        <w:pStyle w:val="Nadpis3"/>
      </w:pPr>
      <w:r w:rsidRPr="008F1B04">
        <w:t>Provozovatel je povinen vést o Službě</w:t>
      </w:r>
      <w:r w:rsidR="008B278F">
        <w:t xml:space="preserve"> Zneškodňování Odpadních Vod na </w:t>
      </w:r>
      <w:r w:rsidRPr="008F1B04">
        <w:t>Individuálním Základě účetnictví</w:t>
      </w:r>
      <w:r w:rsidR="0084753D" w:rsidRPr="008F1B04">
        <w:t xml:space="preserve"> v souladu s principy stanovenými v</w:t>
      </w:r>
      <w:r w:rsidR="00675C77" w:rsidRPr="008F1B04">
        <w:t> </w:t>
      </w:r>
      <w:r w:rsidR="0084753D" w:rsidRPr="008F1B04">
        <w:t>čl</w:t>
      </w:r>
      <w:r w:rsidR="00675C77" w:rsidRPr="008F1B04">
        <w:t>.</w:t>
      </w:r>
      <w:r w:rsidR="008B278F">
        <w:t> </w:t>
      </w:r>
      <w:r w:rsidR="00165DEC" w:rsidRPr="008F1B04">
        <w:fldChar w:fldCharType="begin"/>
      </w:r>
      <w:r w:rsidR="00675C77" w:rsidRPr="008F1B04">
        <w:instrText xml:space="preserve"> REF _Ref522090800 \r \h </w:instrText>
      </w:r>
      <w:r w:rsidR="008B278F">
        <w:instrText xml:space="preserve"> \* MERGEFORMAT </w:instrText>
      </w:r>
      <w:r w:rsidR="00165DEC" w:rsidRPr="008F1B04">
        <w:fldChar w:fldCharType="separate"/>
      </w:r>
      <w:r w:rsidR="00CD344D">
        <w:t>2.3</w:t>
      </w:r>
      <w:r w:rsidR="00165DEC" w:rsidRPr="008F1B04">
        <w:fldChar w:fldCharType="end"/>
      </w:r>
      <w:r w:rsidR="008B278F">
        <w:t xml:space="preserve"> </w:t>
      </w:r>
      <w:r w:rsidR="0084753D" w:rsidRPr="008F1B04">
        <w:t>této Smlouvy</w:t>
      </w:r>
      <w:r w:rsidRPr="008F1B04">
        <w:t>.</w:t>
      </w:r>
    </w:p>
    <w:p w14:paraId="3266D967" w14:textId="77777777" w:rsidR="00F657F2" w:rsidRPr="008F1B04" w:rsidRDefault="00A07631" w:rsidP="007E2E2C">
      <w:pPr>
        <w:pStyle w:val="Nadpis3"/>
      </w:pPr>
      <w:r w:rsidRPr="008F1B04">
        <w:t>Vlastník má oprávnění přezkoumat uplatňované ceny za Službu Zneškodňování Odpadních Vod na Ind</w:t>
      </w:r>
      <w:r w:rsidR="008B278F">
        <w:t>ividuálním Základě s ohledem na </w:t>
      </w:r>
      <w:r w:rsidRPr="008F1B04">
        <w:t>oprávněnost nákladů a</w:t>
      </w:r>
      <w:r w:rsidR="00BC3907" w:rsidRPr="008F1B04">
        <w:t> </w:t>
      </w:r>
      <w:r w:rsidRPr="008F1B04">
        <w:t xml:space="preserve">přiměřený zisk Provozovatele prostřednictvím Experta. Za tímto účelem je Provozovatel </w:t>
      </w:r>
      <w:r w:rsidR="00CF7F5B" w:rsidRPr="008F1B04">
        <w:t xml:space="preserve">povinen </w:t>
      </w:r>
      <w:r w:rsidRPr="008F1B04">
        <w:t>poskytnout Vlastníkovi a</w:t>
      </w:r>
      <w:r w:rsidR="008B278F">
        <w:t> </w:t>
      </w:r>
      <w:r w:rsidRPr="008F1B04">
        <w:t xml:space="preserve">Expertovi k nahlédnutí a pořízení kopií potřebné podklady. </w:t>
      </w:r>
    </w:p>
    <w:p w14:paraId="2EAF09E1" w14:textId="77777777" w:rsidR="00CB3709" w:rsidRPr="008F1B04" w:rsidRDefault="00B72354" w:rsidP="00E63328">
      <w:pPr>
        <w:pStyle w:val="Nadpis1"/>
      </w:pPr>
      <w:bookmarkStart w:id="144" w:name="_Toc213223307"/>
      <w:bookmarkStart w:id="145" w:name="_Toc213223314"/>
      <w:bookmarkStart w:id="146" w:name="_Toc213223320"/>
      <w:bookmarkStart w:id="147" w:name="_Toc213223322"/>
      <w:bookmarkStart w:id="148" w:name="_Toc213223329"/>
      <w:bookmarkStart w:id="149" w:name="_Toc213223335"/>
      <w:bookmarkStart w:id="150" w:name="_Ref522091004"/>
      <w:bookmarkStart w:id="151" w:name="_Ref528327853"/>
      <w:bookmarkStart w:id="152" w:name="_Toc528338491"/>
      <w:bookmarkStart w:id="153" w:name="_Toc159144227"/>
      <w:bookmarkStart w:id="154" w:name="_Toc213223336"/>
      <w:bookmarkStart w:id="155" w:name="_Toc132117338"/>
      <w:bookmarkEnd w:id="144"/>
      <w:bookmarkEnd w:id="145"/>
      <w:bookmarkEnd w:id="146"/>
      <w:bookmarkEnd w:id="147"/>
      <w:bookmarkEnd w:id="148"/>
      <w:bookmarkEnd w:id="149"/>
      <w:r w:rsidRPr="008F1B04">
        <w:t>ostatní související služby</w:t>
      </w:r>
      <w:bookmarkEnd w:id="150"/>
      <w:bookmarkEnd w:id="151"/>
      <w:bookmarkEnd w:id="152"/>
    </w:p>
    <w:p w14:paraId="0C1ABED4" w14:textId="5E170DEF" w:rsidR="00B72354" w:rsidRPr="008F1B04" w:rsidRDefault="00CB3709" w:rsidP="00E63328">
      <w:pPr>
        <w:pStyle w:val="Nadpis2"/>
      </w:pPr>
      <w:r w:rsidRPr="008F1B04">
        <w:t xml:space="preserve">Služba </w:t>
      </w:r>
      <w:r w:rsidR="00C01BC0" w:rsidRPr="008F1B04">
        <w:t>v</w:t>
      </w:r>
      <w:r w:rsidRPr="008F1B04">
        <w:t>edení Majetkové Evidence a Provozní Evidence</w:t>
      </w:r>
      <w:r w:rsidR="002B392E">
        <w:t xml:space="preserve">, </w:t>
      </w:r>
      <w:r w:rsidR="00C01BC0" w:rsidRPr="008F1B04">
        <w:t>s</w:t>
      </w:r>
      <w:r w:rsidRPr="008F1B04">
        <w:t xml:space="preserve">lužba </w:t>
      </w:r>
      <w:r w:rsidR="00C01BC0" w:rsidRPr="008F1B04">
        <w:t>v</w:t>
      </w:r>
      <w:r w:rsidRPr="008F1B04">
        <w:t>edení Geografického Informačního Systému (</w:t>
      </w:r>
      <w:r w:rsidR="00C01BC0" w:rsidRPr="008F1B04">
        <w:t>dále jen „</w:t>
      </w:r>
      <w:r w:rsidRPr="008F1B04">
        <w:t>GIS</w:t>
      </w:r>
      <w:r w:rsidR="00C01BC0" w:rsidRPr="008F1B04">
        <w:t>“</w:t>
      </w:r>
      <w:r w:rsidRPr="008F1B04">
        <w:t>)</w:t>
      </w:r>
      <w:r w:rsidR="002B392E">
        <w:t xml:space="preserve"> a služba povinného využívání existujících papírových i softwarových nástrojů v majetku Vlastníka</w:t>
      </w:r>
      <w:r w:rsidRPr="008F1B04">
        <w:t xml:space="preserve"> patří mezi Související Služby. </w:t>
      </w:r>
    </w:p>
    <w:p w14:paraId="7917866E" w14:textId="77777777" w:rsidR="00CB3709" w:rsidRPr="008F1B04" w:rsidRDefault="00CB3709" w:rsidP="00E63328">
      <w:pPr>
        <w:pStyle w:val="Nadpis2"/>
      </w:pPr>
      <w:bookmarkStart w:id="156" w:name="_Ref522027105"/>
      <w:r w:rsidRPr="008F1B04">
        <w:t>V </w:t>
      </w:r>
      <w:r w:rsidRPr="00225D3B">
        <w:t>rámci</w:t>
      </w:r>
      <w:r w:rsidRPr="008F1B04">
        <w:t xml:space="preserve"> poskytování </w:t>
      </w:r>
      <w:r w:rsidR="00C01BC0" w:rsidRPr="008F1B04">
        <w:t>s</w:t>
      </w:r>
      <w:r w:rsidRPr="008F1B04">
        <w:t xml:space="preserve">lužby </w:t>
      </w:r>
      <w:r w:rsidR="00C01BC0" w:rsidRPr="008F1B04">
        <w:t>v</w:t>
      </w:r>
      <w:r w:rsidRPr="008F1B04">
        <w:t>edení Majetkové Evidence a Provozní Evidence je Provozovatel povinen:</w:t>
      </w:r>
      <w:bookmarkEnd w:id="156"/>
    </w:p>
    <w:p w14:paraId="168D2BBD" w14:textId="77777777" w:rsidR="00CB3709" w:rsidRPr="008F1B04" w:rsidRDefault="00CB3709" w:rsidP="007E2E2C">
      <w:pPr>
        <w:pStyle w:val="Nadpis3"/>
      </w:pPr>
      <w:r w:rsidRPr="008F1B04">
        <w:t>v souladu s</w:t>
      </w:r>
      <w:r w:rsidR="00CF0AFC" w:rsidRPr="008F1B04">
        <w:t> </w:t>
      </w:r>
      <w:r w:rsidR="00CF0AFC" w:rsidRPr="00654B23">
        <w:t>ustanovením</w:t>
      </w:r>
      <w:r w:rsidR="00CF0AFC" w:rsidRPr="008F1B04">
        <w:t xml:space="preserve"> § 6 až 11 </w:t>
      </w:r>
      <w:r w:rsidR="005156DD" w:rsidRPr="008F1B04">
        <w:t>vyhlášk</w:t>
      </w:r>
      <w:r w:rsidR="00CF0AFC" w:rsidRPr="008F1B04">
        <w:t>y</w:t>
      </w:r>
      <w:r w:rsidR="005156DD" w:rsidRPr="008F1B04">
        <w:t xml:space="preserve"> č. 428/2001 Sb., kterou se provádí </w:t>
      </w:r>
      <w:proofErr w:type="spellStart"/>
      <w:r w:rsidR="005156DD" w:rsidRPr="008F1B04">
        <w:t>ZoVaK</w:t>
      </w:r>
      <w:proofErr w:type="spellEnd"/>
      <w:r w:rsidR="005156DD" w:rsidRPr="008F1B04">
        <w:t xml:space="preserve"> (dále jen </w:t>
      </w:r>
      <w:r w:rsidR="005156DD" w:rsidRPr="000268D6">
        <w:rPr>
          <w:b/>
        </w:rPr>
        <w:t>„Vyhláška</w:t>
      </w:r>
      <w:r w:rsidR="0072022B" w:rsidRPr="000268D6">
        <w:rPr>
          <w:b/>
        </w:rPr>
        <w:t xml:space="preserve"> k </w:t>
      </w:r>
      <w:proofErr w:type="spellStart"/>
      <w:r w:rsidR="0072022B" w:rsidRPr="000268D6">
        <w:rPr>
          <w:b/>
        </w:rPr>
        <w:t>ZoVaK</w:t>
      </w:r>
      <w:proofErr w:type="spellEnd"/>
      <w:r w:rsidR="005156DD" w:rsidRPr="000268D6">
        <w:rPr>
          <w:b/>
        </w:rPr>
        <w:t>“</w:t>
      </w:r>
      <w:r w:rsidR="005156DD" w:rsidRPr="008F1B04">
        <w:t>)</w:t>
      </w:r>
      <w:r w:rsidRPr="008F1B04">
        <w:t xml:space="preserve"> na náklady </w:t>
      </w:r>
      <w:r w:rsidR="0008788E" w:rsidRPr="008F1B04">
        <w:t xml:space="preserve">Vlastníka </w:t>
      </w:r>
      <w:r w:rsidRPr="008F1B04">
        <w:t xml:space="preserve">zajistit průběžné vedení Provozní Evidence a </w:t>
      </w:r>
      <w:r w:rsidR="00E7387C" w:rsidRPr="008F1B04">
        <w:t xml:space="preserve">na náklady Vlastníka vedení </w:t>
      </w:r>
      <w:r w:rsidRPr="008F1B04">
        <w:t xml:space="preserve">Majetkové Evidence </w:t>
      </w:r>
      <w:r w:rsidR="0008788E" w:rsidRPr="008F1B04">
        <w:t>(čl</w:t>
      </w:r>
      <w:r w:rsidR="00675C77" w:rsidRPr="008F1B04">
        <w:t>.</w:t>
      </w:r>
      <w:r w:rsidR="00045C1E">
        <w:t xml:space="preserve"> </w:t>
      </w:r>
      <w:r w:rsidR="00165DEC">
        <w:fldChar w:fldCharType="begin"/>
      </w:r>
      <w:r w:rsidR="000268D6">
        <w:instrText xml:space="preserve"> REF _Ref528326920 \r \h </w:instrText>
      </w:r>
      <w:r w:rsidR="00165DEC">
        <w:fldChar w:fldCharType="separate"/>
      </w:r>
      <w:r w:rsidR="00CD344D">
        <w:t>32.4</w:t>
      </w:r>
      <w:r w:rsidR="00165DEC">
        <w:fldChar w:fldCharType="end"/>
      </w:r>
      <w:r w:rsidR="0008788E" w:rsidRPr="008F1B04">
        <w:t xml:space="preserve"> níže) </w:t>
      </w:r>
      <w:r w:rsidRPr="008F1B04">
        <w:t>s využitím a v návaznosti na evidenci majetku vedenou Vlastníkem;</w:t>
      </w:r>
    </w:p>
    <w:p w14:paraId="40D3BC37" w14:textId="77777777" w:rsidR="00CB3709" w:rsidRPr="008F1B04" w:rsidRDefault="00CB3709" w:rsidP="007E2E2C">
      <w:pPr>
        <w:pStyle w:val="Nadpis3"/>
      </w:pPr>
      <w:r w:rsidRPr="008F1B04">
        <w:t>poskytnout Vlastníkovi nejpozději do 2</w:t>
      </w:r>
      <w:r w:rsidR="00256A2D" w:rsidRPr="008F1B04">
        <w:t>5</w:t>
      </w:r>
      <w:r w:rsidRPr="008F1B04">
        <w:t xml:space="preserve">. </w:t>
      </w:r>
      <w:r w:rsidR="00F642D8" w:rsidRPr="008F1B04">
        <w:t>2.</w:t>
      </w:r>
      <w:r w:rsidRPr="008F1B04">
        <w:t xml:space="preserve"> každého </w:t>
      </w:r>
      <w:r w:rsidR="00914EDA" w:rsidRPr="008F1B04">
        <w:t>kalendářní</w:t>
      </w:r>
      <w:r w:rsidRPr="008F1B04">
        <w:t xml:space="preserve">ho </w:t>
      </w:r>
      <w:r w:rsidR="00914EDA" w:rsidRPr="008F1B04">
        <w:t>roku</w:t>
      </w:r>
      <w:r w:rsidRPr="008F1B04">
        <w:t xml:space="preserve"> v průběhu Doby Provozování návrh aktualizované Majetkové Evidence a Provozní Evidence, který Smluvní Strany projednají a schválí podle </w:t>
      </w:r>
      <w:r w:rsidR="00C01BC0" w:rsidRPr="008F1B04">
        <w:t>s</w:t>
      </w:r>
      <w:r w:rsidRPr="008F1B04">
        <w:t xml:space="preserve">chvalovací </w:t>
      </w:r>
      <w:r w:rsidR="00C01BC0" w:rsidRPr="008F1B04">
        <w:t>procedury dle čl.</w:t>
      </w:r>
      <w:r w:rsidR="00165DEC">
        <w:fldChar w:fldCharType="begin"/>
      </w:r>
      <w:r w:rsidR="000268D6">
        <w:instrText xml:space="preserve"> REF _Ref522091692 \r \h </w:instrText>
      </w:r>
      <w:r w:rsidR="007E2E2C">
        <w:instrText xml:space="preserve"> \* MERGEFORMAT </w:instrText>
      </w:r>
      <w:r w:rsidR="00165DEC">
        <w:fldChar w:fldCharType="separate"/>
      </w:r>
      <w:r w:rsidR="00CD344D">
        <w:t>9.3</w:t>
      </w:r>
      <w:r w:rsidR="00165DEC">
        <w:fldChar w:fldCharType="end"/>
      </w:r>
      <w:r w:rsidR="00C01BC0" w:rsidRPr="008F1B04">
        <w:t xml:space="preserve"> této </w:t>
      </w:r>
      <w:r w:rsidR="00C01BC0" w:rsidRPr="008F1B04">
        <w:lastRenderedPageBreak/>
        <w:t>Smlouvy</w:t>
      </w:r>
      <w:r w:rsidRPr="008F1B04">
        <w:t xml:space="preserve">. Provozovatel je následně povinen </w:t>
      </w:r>
      <w:r w:rsidR="00E7387C" w:rsidRPr="008F1B04">
        <w:t xml:space="preserve">na náklady Vlastníka </w:t>
      </w:r>
      <w:r w:rsidRPr="008F1B04">
        <w:t>předat Vyb</w:t>
      </w:r>
      <w:r w:rsidR="000268D6">
        <w:t>rané Údaje Majetkové Evidence a </w:t>
      </w:r>
      <w:r w:rsidRPr="008F1B04">
        <w:t>Vybrané Údaje Provozní Evidence příslušnému Vodoprávnímu Úřadu,</w:t>
      </w:r>
      <w:r w:rsidR="00654B23">
        <w:t xml:space="preserve"> </w:t>
      </w:r>
      <w:r w:rsidRPr="008F1B04">
        <w:t>a to do 28. </w:t>
      </w:r>
      <w:r w:rsidR="00F642D8" w:rsidRPr="008F1B04">
        <w:t>2.</w:t>
      </w:r>
      <w:r w:rsidRPr="008F1B04">
        <w:t xml:space="preserve"> příslušného </w:t>
      </w:r>
      <w:r w:rsidR="00914EDA" w:rsidRPr="008F1B04">
        <w:t>kalendářní</w:t>
      </w:r>
      <w:r w:rsidRPr="008F1B04">
        <w:t xml:space="preserve">ho </w:t>
      </w:r>
      <w:r w:rsidR="00914EDA" w:rsidRPr="008F1B04">
        <w:t>roku</w:t>
      </w:r>
      <w:r w:rsidRPr="008F1B04">
        <w:t xml:space="preserve"> a podat o tomto písemný důkaz Vlastníkovi nejpozději do</w:t>
      </w:r>
      <w:r w:rsidR="00F642D8" w:rsidRPr="008F1B04">
        <w:t xml:space="preserve"> 10</w:t>
      </w:r>
      <w:r w:rsidR="00654B23">
        <w:t xml:space="preserve"> </w:t>
      </w:r>
      <w:r w:rsidR="00F642D8" w:rsidRPr="008F1B04">
        <w:t xml:space="preserve">(slovy: </w:t>
      </w:r>
      <w:r w:rsidRPr="008F1B04">
        <w:t>deseti</w:t>
      </w:r>
      <w:r w:rsidR="00F642D8" w:rsidRPr="008F1B04">
        <w:t>)</w:t>
      </w:r>
      <w:r w:rsidRPr="008F1B04">
        <w:t xml:space="preserve"> dnů od takového předání;</w:t>
      </w:r>
    </w:p>
    <w:p w14:paraId="15E8598F" w14:textId="77777777" w:rsidR="00CB3709" w:rsidRPr="008F1B04" w:rsidRDefault="00CB3709" w:rsidP="007E2E2C">
      <w:pPr>
        <w:pStyle w:val="Nadpis3"/>
      </w:pPr>
      <w:r w:rsidRPr="008F1B04">
        <w:t>poskytnout technickému auditorovi veškeré údaje nezbytné pro provedení technického auditu;</w:t>
      </w:r>
    </w:p>
    <w:p w14:paraId="0DC072AF" w14:textId="77777777" w:rsidR="00CB3709" w:rsidRPr="008F1B04" w:rsidRDefault="00CB3709" w:rsidP="007E2E2C">
      <w:pPr>
        <w:pStyle w:val="Nadpis3"/>
      </w:pPr>
      <w:r w:rsidRPr="008F1B04">
        <w:t xml:space="preserve">poskytnout Majetkovou Evidenci a Provozní Evidenci k nahlédnutí </w:t>
      </w:r>
      <w:r w:rsidR="00A67FE9" w:rsidRPr="008F1B04">
        <w:t>z</w:t>
      </w:r>
      <w:r w:rsidRPr="008F1B04">
        <w:t>ástupci Vlastníka, kdykoli</w:t>
      </w:r>
      <w:r w:rsidR="00823959" w:rsidRPr="008F1B04">
        <w:t>v</w:t>
      </w:r>
      <w:r w:rsidRPr="008F1B04">
        <w:t xml:space="preserve"> o to požádá;</w:t>
      </w:r>
    </w:p>
    <w:p w14:paraId="2AFC4BBD" w14:textId="77777777" w:rsidR="00CB3709" w:rsidRPr="008F1B04" w:rsidRDefault="00CB3709" w:rsidP="007E2E2C">
      <w:pPr>
        <w:pStyle w:val="Nadpis3"/>
      </w:pPr>
      <w:r w:rsidRPr="008F1B04">
        <w:t xml:space="preserve">předat Vlastníkovi kopii Majetkové Evidence a Provozní Evidence do </w:t>
      </w:r>
      <w:r w:rsidR="003961A2" w:rsidRPr="008F1B04">
        <w:t xml:space="preserve">10 (slovy: </w:t>
      </w:r>
      <w:r w:rsidRPr="008F1B04">
        <w:t>deseti) pracovních dnů ode Dne Skončení</w:t>
      </w:r>
      <w:r w:rsidR="00B40374" w:rsidRPr="008F1B04">
        <w:t>, a to v elektronické podobě na nosiči elektronických dat</w:t>
      </w:r>
      <w:r w:rsidRPr="008F1B04">
        <w:t>; a</w:t>
      </w:r>
    </w:p>
    <w:p w14:paraId="2BF252ED" w14:textId="77777777" w:rsidR="00CB3709" w:rsidRPr="008F1B04" w:rsidRDefault="00CB3709" w:rsidP="007E2E2C">
      <w:pPr>
        <w:pStyle w:val="Nadpis3"/>
      </w:pPr>
      <w:r w:rsidRPr="008F1B04">
        <w:t xml:space="preserve">předat Vlastníkovi aktuální kopii Majetkové Evidence a Provozní Evidence kdykoliv během posledních dvou let </w:t>
      </w:r>
      <w:r w:rsidR="00823959" w:rsidRPr="008F1B04">
        <w:t xml:space="preserve">řádné </w:t>
      </w:r>
      <w:r w:rsidRPr="008F1B04">
        <w:t>Doby Provozování, a to do</w:t>
      </w:r>
      <w:r w:rsidR="003961A2" w:rsidRPr="008F1B04">
        <w:t xml:space="preserve"> 10 (slovy:</w:t>
      </w:r>
      <w:r w:rsidRPr="008F1B04">
        <w:t xml:space="preserve"> deseti) pracovních dnů od žádosti Vlastníka</w:t>
      </w:r>
      <w:r w:rsidR="00B40374" w:rsidRPr="008F1B04">
        <w:t>, a to v elektronické podobě na nosič</w:t>
      </w:r>
      <w:r w:rsidR="00163DF1" w:rsidRPr="008F1B04">
        <w:t>i</w:t>
      </w:r>
      <w:r w:rsidR="00B40374" w:rsidRPr="008F1B04">
        <w:t xml:space="preserve"> elektronických dat.</w:t>
      </w:r>
    </w:p>
    <w:p w14:paraId="0A640998" w14:textId="77777777" w:rsidR="00CB3709" w:rsidRPr="00B505DB" w:rsidRDefault="00CB3709" w:rsidP="00E63328">
      <w:pPr>
        <w:pStyle w:val="Nadpis2"/>
      </w:pPr>
      <w:r w:rsidRPr="00B505DB">
        <w:t xml:space="preserve">V rámci </w:t>
      </w:r>
      <w:r w:rsidR="00A67FE9" w:rsidRPr="00B505DB">
        <w:t>s</w:t>
      </w:r>
      <w:r w:rsidRPr="00B505DB">
        <w:t xml:space="preserve">lužby </w:t>
      </w:r>
      <w:r w:rsidR="00A67FE9" w:rsidRPr="00B505DB">
        <w:t>v</w:t>
      </w:r>
      <w:r w:rsidRPr="00B505DB">
        <w:t>edení G</w:t>
      </w:r>
      <w:r w:rsidR="00B72354" w:rsidRPr="00B505DB">
        <w:t xml:space="preserve">IS </w:t>
      </w:r>
      <w:r w:rsidRPr="00B505DB">
        <w:t>je Provozovatel povinen</w:t>
      </w:r>
      <w:r w:rsidR="00C01DA1" w:rsidRPr="00B505DB">
        <w:t xml:space="preserve"> zajistit na své náklady průběžné vedení GIS v souladu s požadavky dle Přílohy č. 11</w:t>
      </w:r>
      <w:r w:rsidR="00654B23">
        <w:t xml:space="preserve"> </w:t>
      </w:r>
      <w:r w:rsidR="000268D6" w:rsidRPr="000268D6">
        <w:t>(</w:t>
      </w:r>
      <w:r w:rsidR="000268D6" w:rsidRPr="000268D6">
        <w:rPr>
          <w:i/>
          <w:lang w:eastAsia="cs-CZ"/>
        </w:rPr>
        <w:t>Požadavky na SW Provozovatele v rámci zajištění Provozování)</w:t>
      </w:r>
      <w:r w:rsidR="00B505DB" w:rsidRPr="00B505DB">
        <w:t xml:space="preserve"> k</w:t>
      </w:r>
      <w:r w:rsidR="000268D6">
        <w:t xml:space="preserve"> této</w:t>
      </w:r>
      <w:r w:rsidR="00B505DB" w:rsidRPr="00B505DB">
        <w:t xml:space="preserve"> Smlouvě</w:t>
      </w:r>
      <w:r w:rsidRPr="00B505DB">
        <w:t>:</w:t>
      </w:r>
    </w:p>
    <w:p w14:paraId="3AD0C83D" w14:textId="77777777" w:rsidR="00CB3709" w:rsidRPr="008F1B04" w:rsidRDefault="00CB3709" w:rsidP="00E63328">
      <w:pPr>
        <w:pStyle w:val="Nadpis2"/>
      </w:pPr>
      <w:r w:rsidRPr="008F1B04">
        <w:t xml:space="preserve">V rámci </w:t>
      </w:r>
      <w:r w:rsidR="00A67FE9" w:rsidRPr="008F1B04">
        <w:t>s</w:t>
      </w:r>
      <w:r w:rsidRPr="008F1B04">
        <w:t xml:space="preserve">lužby </w:t>
      </w:r>
      <w:r w:rsidR="00A67FE9" w:rsidRPr="008F1B04">
        <w:t>s</w:t>
      </w:r>
      <w:r w:rsidR="00B72354" w:rsidRPr="008F1B04">
        <w:t xml:space="preserve">právy </w:t>
      </w:r>
      <w:r w:rsidR="00A67FE9" w:rsidRPr="008F1B04">
        <w:t>m</w:t>
      </w:r>
      <w:r w:rsidR="00B72354" w:rsidRPr="008F1B04">
        <w:t xml:space="preserve">onitoringu </w:t>
      </w:r>
      <w:r w:rsidR="00A67FE9" w:rsidRPr="008F1B04">
        <w:t>s</w:t>
      </w:r>
      <w:r w:rsidR="00B72354" w:rsidRPr="008F1B04">
        <w:t>ítě</w:t>
      </w:r>
      <w:r w:rsidRPr="008F1B04">
        <w:t xml:space="preserve"> je Provozovatel povinen:</w:t>
      </w:r>
    </w:p>
    <w:p w14:paraId="769E9297" w14:textId="77777777" w:rsidR="00CB3709" w:rsidRPr="008F1B04" w:rsidRDefault="00CB3709" w:rsidP="007E2E2C">
      <w:pPr>
        <w:pStyle w:val="Nadpis3"/>
      </w:pPr>
      <w:r w:rsidRPr="008F1B04">
        <w:t>zajistit na své náklady průběžné vedení databáze údajů</w:t>
      </w:r>
      <w:r w:rsidR="00E25479">
        <w:t xml:space="preserve"> pro</w:t>
      </w:r>
      <w:r w:rsidRPr="008F1B04">
        <w:t xml:space="preserve"> pořizování a zpracování dat</w:t>
      </w:r>
      <w:r w:rsidR="00E25479">
        <w:t xml:space="preserve"> v rámci výkazu „VH 8b-01 dle přílohy č. 1 k vyhlášce č. 302/2015 Sb., v platném znění</w:t>
      </w:r>
      <w:r w:rsidRPr="008F1B04">
        <w:t>;</w:t>
      </w:r>
    </w:p>
    <w:p w14:paraId="3C6AA12B" w14:textId="77777777" w:rsidR="00CB3709" w:rsidRPr="008F1B04" w:rsidRDefault="00CB3709" w:rsidP="007E2E2C">
      <w:pPr>
        <w:pStyle w:val="Nadpis3"/>
      </w:pPr>
      <w:r w:rsidRPr="008F1B04">
        <w:t xml:space="preserve">poskytnout </w:t>
      </w:r>
      <w:r w:rsidR="00E7387C" w:rsidRPr="008F1B04">
        <w:t xml:space="preserve">na své náklady </w:t>
      </w:r>
      <w:r w:rsidRPr="008F1B04">
        <w:t>jednou ročně k</w:t>
      </w:r>
      <w:r w:rsidR="00FF2777" w:rsidRPr="008F1B04">
        <w:t xml:space="preserve"> 28. </w:t>
      </w:r>
      <w:r w:rsidR="00DB37DD" w:rsidRPr="008F1B04">
        <w:t>2.</w:t>
      </w:r>
      <w:r w:rsidR="00C606B3">
        <w:t xml:space="preserve"> </w:t>
      </w:r>
      <w:r w:rsidRPr="008F1B04">
        <w:t xml:space="preserve">daného </w:t>
      </w:r>
      <w:r w:rsidR="00914EDA" w:rsidRPr="008F1B04">
        <w:t>kalendářní</w:t>
      </w:r>
      <w:r w:rsidRPr="008F1B04">
        <w:t xml:space="preserve">ho </w:t>
      </w:r>
      <w:r w:rsidR="00914EDA" w:rsidRPr="008F1B04">
        <w:t>roku</w:t>
      </w:r>
      <w:r w:rsidRPr="008F1B04">
        <w:t xml:space="preserve"> Vlastníkovi informace z databáze </w:t>
      </w:r>
      <w:r w:rsidR="00E25479">
        <w:t>„VH 8b-01“</w:t>
      </w:r>
      <w:r w:rsidRPr="008F1B04">
        <w:t xml:space="preserve"> v rozsahu, struktuře a formátu a na nosiči stanoveném Vlastníkem;</w:t>
      </w:r>
      <w:r w:rsidR="005816B8" w:rsidRPr="008F1B04">
        <w:t xml:space="preserve"> a</w:t>
      </w:r>
    </w:p>
    <w:p w14:paraId="61B5C144" w14:textId="77777777" w:rsidR="00CB3709" w:rsidRPr="008F1B04" w:rsidRDefault="00CB3709" w:rsidP="007E2E2C">
      <w:pPr>
        <w:pStyle w:val="Nadpis3"/>
      </w:pPr>
      <w:r w:rsidRPr="008F1B04">
        <w:t xml:space="preserve">poskytovat </w:t>
      </w:r>
      <w:r w:rsidR="00E7387C" w:rsidRPr="008F1B04">
        <w:t xml:space="preserve">na své náklady </w:t>
      </w:r>
      <w:r w:rsidRPr="008F1B04">
        <w:t>Českému statistickému úřadu roční výkaz o vodovodech a kanalizacích “</w:t>
      </w:r>
      <w:bookmarkStart w:id="157" w:name="OLE_LINK1"/>
      <w:bookmarkStart w:id="158" w:name="OLE_LINK2"/>
      <w:r w:rsidRPr="008F1B04">
        <w:t>VH 8b-01</w:t>
      </w:r>
      <w:bookmarkEnd w:id="157"/>
      <w:bookmarkEnd w:id="158"/>
      <w:r w:rsidRPr="008F1B04">
        <w:t>“ v souladu s § 10 odst. 3 zákona č. 89/1995 Sb., o státní statistické službě, v</w:t>
      </w:r>
      <w:r w:rsidR="00A375CC" w:rsidRPr="008F1B04">
        <w:t>e</w:t>
      </w:r>
      <w:r w:rsidRPr="008F1B04">
        <w:t xml:space="preserve"> znění</w:t>
      </w:r>
      <w:r w:rsidR="00A375CC" w:rsidRPr="008F1B04">
        <w:t xml:space="preserve"> pozdějších předpisů</w:t>
      </w:r>
      <w:r w:rsidRPr="008F1B04">
        <w:t>, a</w:t>
      </w:r>
      <w:r w:rsidR="00163DF1" w:rsidRPr="008F1B04">
        <w:t> </w:t>
      </w:r>
      <w:r w:rsidRPr="008F1B04">
        <w:t xml:space="preserve">aktuálně platnou vyhláškou Českého statistického úřadu, kterou se stanoví program statistických zjišťování na daný </w:t>
      </w:r>
      <w:r w:rsidR="00914EDA" w:rsidRPr="008F1B04">
        <w:t>kalendářní</w:t>
      </w:r>
      <w:r w:rsidR="00654B23">
        <w:t xml:space="preserve"> </w:t>
      </w:r>
      <w:r w:rsidR="00914EDA" w:rsidRPr="008F1B04">
        <w:t>rok</w:t>
      </w:r>
      <w:r w:rsidRPr="008F1B04">
        <w:t>.</w:t>
      </w:r>
    </w:p>
    <w:p w14:paraId="14C434F5" w14:textId="77777777" w:rsidR="00E24B5E" w:rsidRPr="00CF0C3C" w:rsidRDefault="00CB3709" w:rsidP="007E2E2C">
      <w:pPr>
        <w:pStyle w:val="Nadpis2T"/>
        <w:rPr>
          <w:b w:val="0"/>
          <w:bCs w:val="0"/>
        </w:rPr>
      </w:pPr>
      <w:r w:rsidRPr="00CF0C3C">
        <w:rPr>
          <w:b w:val="0"/>
          <w:bCs w:val="0"/>
        </w:rPr>
        <w:t xml:space="preserve">Provozovatel je povinen </w:t>
      </w:r>
      <w:r w:rsidR="00E7387C" w:rsidRPr="00CF0C3C">
        <w:rPr>
          <w:b w:val="0"/>
          <w:bCs w:val="0"/>
        </w:rPr>
        <w:t xml:space="preserve">na své náklady </w:t>
      </w:r>
      <w:r w:rsidRPr="00CF0C3C">
        <w:rPr>
          <w:b w:val="0"/>
          <w:bCs w:val="0"/>
        </w:rPr>
        <w:t>poskytnout</w:t>
      </w:r>
      <w:r w:rsidR="005816B8" w:rsidRPr="00CF0C3C">
        <w:rPr>
          <w:b w:val="0"/>
          <w:bCs w:val="0"/>
        </w:rPr>
        <w:t>:</w:t>
      </w:r>
    </w:p>
    <w:p w14:paraId="46305A05" w14:textId="77777777" w:rsidR="00E24B5E" w:rsidRPr="00B505DB" w:rsidRDefault="00E24B5E" w:rsidP="007E2E2C">
      <w:pPr>
        <w:pStyle w:val="Nadpis3"/>
      </w:pPr>
      <w:r w:rsidRPr="00B505DB">
        <w:t>datovou základnu softwaro</w:t>
      </w:r>
      <w:r w:rsidR="000268D6">
        <w:t>vé aplikace systému plánování a </w:t>
      </w:r>
      <w:r w:rsidRPr="00B505DB">
        <w:t>vyhodnocování preventivní Údržby a plánov</w:t>
      </w:r>
      <w:r w:rsidR="000268D6">
        <w:t>aných Oprav, systému evidence a </w:t>
      </w:r>
      <w:r w:rsidRPr="00B505DB">
        <w:t>vyhodnocování Poruch a Havárií</w:t>
      </w:r>
      <w:r w:rsidR="009A5D8D" w:rsidRPr="00B505DB">
        <w:t>,</w:t>
      </w:r>
      <w:r w:rsidR="00654B23">
        <w:t xml:space="preserve"> </w:t>
      </w:r>
      <w:r w:rsidR="009A5D8D" w:rsidRPr="00B505DB">
        <w:t xml:space="preserve">a to </w:t>
      </w:r>
      <w:r w:rsidR="00B505DB" w:rsidRPr="00B505DB">
        <w:t xml:space="preserve">dle </w:t>
      </w:r>
      <w:r w:rsidR="000268D6">
        <w:t>podmínek uvedených v Příloze č. </w:t>
      </w:r>
      <w:r w:rsidR="00B505DB" w:rsidRPr="00B505DB">
        <w:t>11</w:t>
      </w:r>
      <w:r w:rsidR="000268D6">
        <w:t xml:space="preserve"> (</w:t>
      </w:r>
      <w:r w:rsidR="000268D6" w:rsidRPr="008F1B04">
        <w:rPr>
          <w:i/>
          <w:lang w:eastAsia="cs-CZ"/>
        </w:rPr>
        <w:t>P</w:t>
      </w:r>
      <w:r w:rsidR="000268D6">
        <w:rPr>
          <w:i/>
          <w:lang w:eastAsia="cs-CZ"/>
        </w:rPr>
        <w:t>ožadavky na SW Provozovatele v rámci zajištění Provozování)</w:t>
      </w:r>
      <w:r w:rsidR="00B505DB" w:rsidRPr="00B505DB">
        <w:t xml:space="preserve"> k </w:t>
      </w:r>
      <w:r w:rsidR="000268D6">
        <w:t xml:space="preserve">této </w:t>
      </w:r>
      <w:r w:rsidR="00B505DB" w:rsidRPr="00B505DB">
        <w:t>Smlouvě.</w:t>
      </w:r>
    </w:p>
    <w:p w14:paraId="47FA4270" w14:textId="77777777" w:rsidR="00595B2F" w:rsidRPr="00B505DB" w:rsidRDefault="00CB3709" w:rsidP="00E63328">
      <w:pPr>
        <w:pStyle w:val="Nadpis2"/>
      </w:pPr>
      <w:bookmarkStart w:id="159" w:name="_Hlk527527370"/>
      <w:r w:rsidRPr="00B505DB">
        <w:t xml:space="preserve">Provozovatel je dále povinen </w:t>
      </w:r>
      <w:r w:rsidR="007F3294" w:rsidRPr="00B505DB">
        <w:t>vést</w:t>
      </w:r>
      <w:r w:rsidR="00654B23">
        <w:t xml:space="preserve"> </w:t>
      </w:r>
      <w:r w:rsidR="00FE04AF" w:rsidRPr="00B505DB">
        <w:t>SW pro</w:t>
      </w:r>
      <w:r w:rsidR="007F3294" w:rsidRPr="00B505DB">
        <w:t xml:space="preserve"> zákaznický informační systém (</w:t>
      </w:r>
      <w:r w:rsidR="00246964" w:rsidRPr="00B505DB">
        <w:t>dále jen „</w:t>
      </w:r>
      <w:r w:rsidR="007F3294" w:rsidRPr="00B505DB">
        <w:t>ZIS</w:t>
      </w:r>
      <w:r w:rsidR="00246964" w:rsidRPr="00B505DB">
        <w:t>“</w:t>
      </w:r>
      <w:r w:rsidR="007F3294" w:rsidRPr="00B505DB">
        <w:t>)</w:t>
      </w:r>
      <w:r w:rsidR="00595B2F" w:rsidRPr="00C2731F">
        <w:t xml:space="preserve">. </w:t>
      </w:r>
      <w:r w:rsidR="00595B2F" w:rsidRPr="00B505DB">
        <w:t>Podrobnosti jsou uvedené v</w:t>
      </w:r>
      <w:r w:rsidR="00C2731F">
        <w:t xml:space="preserve"> části E </w:t>
      </w:r>
      <w:r w:rsidR="00B505DB" w:rsidRPr="00B505DB">
        <w:t>Přílo</w:t>
      </w:r>
      <w:r w:rsidR="00C2731F">
        <w:t>hy</w:t>
      </w:r>
      <w:r w:rsidR="00B505DB" w:rsidRPr="00B505DB">
        <w:t xml:space="preserve"> č. 11</w:t>
      </w:r>
      <w:r w:rsidR="00654B23">
        <w:t xml:space="preserve"> </w:t>
      </w:r>
      <w:r w:rsidR="000268D6" w:rsidRPr="000268D6">
        <w:t>(</w:t>
      </w:r>
      <w:r w:rsidR="000268D6" w:rsidRPr="000268D6">
        <w:rPr>
          <w:i/>
          <w:lang w:eastAsia="cs-CZ"/>
        </w:rPr>
        <w:t>Požadavky na SW Provozovatele v rámci zajištění Provozování)</w:t>
      </w:r>
      <w:r w:rsidR="00B505DB" w:rsidRPr="00B505DB">
        <w:t xml:space="preserve"> k </w:t>
      </w:r>
      <w:r w:rsidR="000268D6">
        <w:t xml:space="preserve">této </w:t>
      </w:r>
      <w:r w:rsidR="00B505DB" w:rsidRPr="00B505DB">
        <w:t>Smlouvě</w:t>
      </w:r>
      <w:r w:rsidR="002D6446">
        <w:t>.</w:t>
      </w:r>
    </w:p>
    <w:bookmarkEnd w:id="159"/>
    <w:p w14:paraId="66D3AD9C" w14:textId="77777777" w:rsidR="00BA47B9" w:rsidRPr="008F1B04" w:rsidRDefault="00452A21" w:rsidP="007E2E2C">
      <w:pPr>
        <w:pStyle w:val="Nadpis3"/>
      </w:pPr>
      <w:r w:rsidRPr="008F1B04">
        <w:t xml:space="preserve">Provozovatel nejpozději </w:t>
      </w:r>
      <w:r w:rsidRPr="008835A6">
        <w:t>do 6 (slovy: šesti) měsíců ode</w:t>
      </w:r>
      <w:r w:rsidRPr="008F1B04">
        <w:t xml:space="preserve"> Dne </w:t>
      </w:r>
      <w:r w:rsidR="008278BB" w:rsidRPr="008F1B04">
        <w:t>Zahájení Provozování</w:t>
      </w:r>
      <w:r w:rsidRPr="008F1B04">
        <w:t xml:space="preserve"> </w:t>
      </w:r>
      <w:r w:rsidRPr="008F1B04">
        <w:lastRenderedPageBreak/>
        <w:t>prokáže, že je schopen realizovat všechny požadované funkcionality ZIS</w:t>
      </w:r>
      <w:r w:rsidR="00AC28CB">
        <w:t xml:space="preserve"> dle části E Přílohy č. 11 </w:t>
      </w:r>
      <w:r w:rsidR="00AC28CB" w:rsidRPr="000268D6">
        <w:t>(</w:t>
      </w:r>
      <w:r w:rsidR="00AC28CB" w:rsidRPr="000268D6">
        <w:rPr>
          <w:i/>
          <w:lang w:eastAsia="cs-CZ"/>
        </w:rPr>
        <w:t>Požadavky na SW Provozovatele v rámci zajištění Provozování)</w:t>
      </w:r>
    </w:p>
    <w:p w14:paraId="61B81B3A" w14:textId="77777777" w:rsidR="0045270E" w:rsidRPr="0045270E" w:rsidRDefault="0045270E" w:rsidP="007E2E2C">
      <w:pPr>
        <w:pStyle w:val="Nadpis3"/>
      </w:pPr>
      <w:r w:rsidRPr="0045270E">
        <w:t>Provozovatel je povinen provést audit smluv na odvádění srážkových vod a zajistit jejich uzavření s producenty, na které se povinnost platby za odvádění srážkových vod vztahuje a nemají smlouvu dosud uzavřenu. Audit smluv na odvádění srážkových vod bude zahrnovat revizi smluv u objektů sloužících pro podnikání (identifikace vlastníka je IČ), které neslouží k trvalému bydlení a nemají dosud uzavřenu smlouvu na odvádění srážkových vod. Sm</w:t>
      </w:r>
      <w:r w:rsidR="00654B23">
        <w:t>louvy s Odběrateli, kde dojde k </w:t>
      </w:r>
      <w:r w:rsidRPr="0045270E">
        <w:t>revizi srážkových</w:t>
      </w:r>
      <w:r w:rsidR="000E2E75">
        <w:t xml:space="preserve"> vod</w:t>
      </w:r>
      <w:r w:rsidRPr="0045270E">
        <w:t>, budou průběžně aktualizovány. U smluv, u nichž nebude zpoplatněno odvádění srážkových vod (a vlastníkem je osoba s IČ) bude evidován způsob likvidace srážkových vod. Provozovatel nejpozději do 12 (slovy: dvanácti) měsíců ode Dne Účinnosti předloží Vlastníkovi výsl</w:t>
      </w:r>
      <w:r w:rsidR="0053135F">
        <w:t>edky (lze předkládat postupně i </w:t>
      </w:r>
      <w:r w:rsidRPr="0045270E">
        <w:t>dílčí výsledky) auditu smluv na odvádění srážkových vod, včetně bezvýhradně souhlasného stanoviska Specialisty o způsobu realizace smluv na odvádění srážkových vod</w:t>
      </w:r>
      <w:r w:rsidR="000E2E75">
        <w:t>.</w:t>
      </w:r>
    </w:p>
    <w:p w14:paraId="6EF96CF0" w14:textId="77777777" w:rsidR="00D11A50" w:rsidRPr="008F1B04" w:rsidRDefault="00452A21" w:rsidP="007E2E2C">
      <w:pPr>
        <w:pStyle w:val="Nadpis3"/>
      </w:pPr>
      <w:r w:rsidRPr="008F1B04">
        <w:t>Provozovatel je povinen uzavřít smlouvy s producenty srážkových vod, na něž se zpoplatnění vztahuje a kteří dle auditu nemají plat</w:t>
      </w:r>
      <w:r w:rsidR="0053135F">
        <w:t>nou smlouvu, a to nejpozději do </w:t>
      </w:r>
      <w:r w:rsidRPr="008F1B04">
        <w:t>6 (slovy: šesti) měsíců od doručení písemného souhlasu Vlastníka s předloženým návrhem výsledků (dílčích výsledků) auditu.</w:t>
      </w:r>
    </w:p>
    <w:p w14:paraId="71D53077" w14:textId="77777777" w:rsidR="00CB3709" w:rsidRPr="008F1B04" w:rsidRDefault="0045270E" w:rsidP="007E2E2C">
      <w:pPr>
        <w:pStyle w:val="Nadpis3"/>
      </w:pPr>
      <w:r>
        <w:t xml:space="preserve">Provozovatel je povinen </w:t>
      </w:r>
      <w:r w:rsidR="00CB3709" w:rsidRPr="008F1B04">
        <w:t>jednou ročně vždy k 28.2.</w:t>
      </w:r>
      <w:r w:rsidR="00D226D2" w:rsidRPr="008F1B04">
        <w:t xml:space="preserve"> a dále</w:t>
      </w:r>
      <w:r w:rsidR="00CB3709" w:rsidRPr="008F1B04">
        <w:t xml:space="preserve"> do </w:t>
      </w:r>
      <w:r w:rsidR="00E71CA2" w:rsidRPr="008F1B04">
        <w:t xml:space="preserve">10 (slovy: </w:t>
      </w:r>
      <w:r w:rsidR="00CB3709" w:rsidRPr="008F1B04">
        <w:t>deseti) pracovních dn</w:t>
      </w:r>
      <w:r w:rsidR="004B263A" w:rsidRPr="008F1B04">
        <w:t>ů</w:t>
      </w:r>
      <w:r w:rsidR="00CB3709" w:rsidRPr="008F1B04">
        <w:t xml:space="preserve"> po Dni Skončení předat úplná data ZIS</w:t>
      </w:r>
      <w:r w:rsidR="0053135F">
        <w:t xml:space="preserve"> </w:t>
      </w:r>
      <w:r w:rsidR="00CB3709" w:rsidRPr="008F1B04">
        <w:t>ve stavu ke Dni Skončení;</w:t>
      </w:r>
      <w:r w:rsidR="005816B8" w:rsidRPr="008F1B04">
        <w:t xml:space="preserve"> a</w:t>
      </w:r>
    </w:p>
    <w:p w14:paraId="1AB13A0C" w14:textId="77777777" w:rsidR="00CB3709" w:rsidRPr="008F1B04" w:rsidRDefault="0045270E" w:rsidP="007E2E2C">
      <w:pPr>
        <w:pStyle w:val="Nadpis3"/>
      </w:pPr>
      <w:r>
        <w:t xml:space="preserve">Provozovatel je povinen Vlastníkovi </w:t>
      </w:r>
      <w:r w:rsidR="00CB3709" w:rsidRPr="008F1B04">
        <w:t>na vyžádání</w:t>
      </w:r>
      <w:r>
        <w:t xml:space="preserve"> poskytnout</w:t>
      </w:r>
      <w:r w:rsidR="00CB3709" w:rsidRPr="008F1B04">
        <w:t xml:space="preserve"> údaje pro řízení technologických procesů a sítí v dohodnutém formátu, struktuře a</w:t>
      </w:r>
      <w:r w:rsidR="00677FCC">
        <w:t> </w:t>
      </w:r>
      <w:r w:rsidR="00CB3709" w:rsidRPr="008F1B04">
        <w:t>rozsahu.</w:t>
      </w:r>
    </w:p>
    <w:p w14:paraId="557A975A" w14:textId="5F382AA7" w:rsidR="002B392E" w:rsidRPr="008F1B04" w:rsidRDefault="002B392E" w:rsidP="002B392E">
      <w:pPr>
        <w:pStyle w:val="Nadpis2"/>
      </w:pPr>
      <w:r w:rsidRPr="008F1B04">
        <w:t>V </w:t>
      </w:r>
      <w:r w:rsidRPr="00225D3B">
        <w:t>rámci</w:t>
      </w:r>
      <w:r w:rsidRPr="008F1B04">
        <w:t xml:space="preserve"> poskytování služby</w:t>
      </w:r>
      <w:r>
        <w:t xml:space="preserve"> povinného využívání existujících papírových i softwarových nástrojů v majetku Vlastníka</w:t>
      </w:r>
      <w:r w:rsidRPr="008F1B04">
        <w:t xml:space="preserve"> je Provozovatel povinen</w:t>
      </w:r>
      <w:r>
        <w:t xml:space="preserve"> využívat</w:t>
      </w:r>
      <w:r w:rsidR="00B20AC0">
        <w:t xml:space="preserve"> a používat</w:t>
      </w:r>
      <w:r w:rsidRPr="008F1B04">
        <w:t>:</w:t>
      </w:r>
    </w:p>
    <w:p w14:paraId="17FBD1DE" w14:textId="52DC6DF1" w:rsidR="002B392E" w:rsidRDefault="00F123BB" w:rsidP="00F123BB">
      <w:pPr>
        <w:pStyle w:val="Nadpis3"/>
      </w:pPr>
      <w:r>
        <w:t>SW Plán rekonstrukcí Vodovodů a Kanalizací;</w:t>
      </w:r>
    </w:p>
    <w:p w14:paraId="220D3EE2" w14:textId="6D72AB5D" w:rsidR="00F123BB" w:rsidRDefault="00F123BB" w:rsidP="00F123BB">
      <w:pPr>
        <w:pStyle w:val="Nadpis3"/>
      </w:pPr>
      <w:r>
        <w:t>SW Monitor úniků;</w:t>
      </w:r>
    </w:p>
    <w:p w14:paraId="6324EF71" w14:textId="30B352E1" w:rsidR="00F123BB" w:rsidRDefault="00F123BB" w:rsidP="00F123BB">
      <w:pPr>
        <w:pStyle w:val="Nadpis3"/>
      </w:pPr>
      <w:r>
        <w:t>Generel kanalizace VST;</w:t>
      </w:r>
    </w:p>
    <w:p w14:paraId="6A7F5A87" w14:textId="238356FB" w:rsidR="00F123BB" w:rsidRDefault="00F123BB" w:rsidP="00F123BB">
      <w:pPr>
        <w:pStyle w:val="Nadpis3"/>
      </w:pPr>
      <w:r>
        <w:t>Matematický model vodovodní sítě VST;</w:t>
      </w:r>
    </w:p>
    <w:p w14:paraId="00AC9BDA" w14:textId="1783E233" w:rsidR="00F123BB" w:rsidRDefault="00F123BB" w:rsidP="00CF0C3C">
      <w:pPr>
        <w:pStyle w:val="Nadpis3"/>
      </w:pPr>
      <w:r>
        <w:t>Systém online měření na kanalizaci a zjištění funkce dešťoměrů</w:t>
      </w:r>
    </w:p>
    <w:p w14:paraId="1C0C98BB" w14:textId="6AD211A5" w:rsidR="00CB3709" w:rsidRPr="008F1B04" w:rsidRDefault="00CB3709" w:rsidP="00CF0C3C">
      <w:pPr>
        <w:pStyle w:val="Nadpis2"/>
      </w:pPr>
      <w:r w:rsidRPr="008F1B04">
        <w:t>V</w:t>
      </w:r>
      <w:r w:rsidR="0053135F">
        <w:t> </w:t>
      </w:r>
      <w:r w:rsidRPr="008F1B04">
        <w:t>souvislosti</w:t>
      </w:r>
      <w:r w:rsidR="0053135F">
        <w:t xml:space="preserve"> </w:t>
      </w:r>
      <w:r w:rsidRPr="008F1B04">
        <w:t>s poskytováním služeb a údajů podle tohoto čl</w:t>
      </w:r>
      <w:r w:rsidR="00675C77" w:rsidRPr="008F1B04">
        <w:t>.</w:t>
      </w:r>
      <w:r w:rsidR="0053135F">
        <w:t xml:space="preserve"> </w:t>
      </w:r>
      <w:r w:rsidR="00165DEC">
        <w:fldChar w:fldCharType="begin"/>
      </w:r>
      <w:r w:rsidR="00677FCC">
        <w:instrText xml:space="preserve"> REF _Ref528327853 \r \h </w:instrText>
      </w:r>
      <w:r w:rsidR="00165DEC">
        <w:fldChar w:fldCharType="separate"/>
      </w:r>
      <w:r w:rsidR="00CD344D">
        <w:t>20</w:t>
      </w:r>
      <w:r w:rsidR="00165DEC">
        <w:fldChar w:fldCharType="end"/>
      </w:r>
      <w:r w:rsidR="0053135F">
        <w:t xml:space="preserve"> </w:t>
      </w:r>
      <w:r w:rsidRPr="008F1B04">
        <w:t>Smlouvy se Smluvní Strany zavazují:</w:t>
      </w:r>
    </w:p>
    <w:p w14:paraId="2A4C0485" w14:textId="77777777" w:rsidR="00CB3709" w:rsidRPr="008F1B04" w:rsidRDefault="00CB3709" w:rsidP="00CF0C3C">
      <w:pPr>
        <w:pStyle w:val="Nadpis3"/>
      </w:pPr>
      <w:r w:rsidRPr="008F1B04">
        <w:t>poskytovat si navzájem konzultační činnost odbornými pracovníky pověřenými správou a administrací jednotlivých informačních systémů;</w:t>
      </w:r>
    </w:p>
    <w:p w14:paraId="415619D7" w14:textId="6ED20823" w:rsidR="00CB3709" w:rsidRPr="008F1B04" w:rsidRDefault="00CB3709" w:rsidP="00CF0C3C">
      <w:pPr>
        <w:pStyle w:val="Nadpis3"/>
      </w:pPr>
      <w:bookmarkStart w:id="160" w:name="_Ref215801392"/>
      <w:r w:rsidRPr="00AC28CB">
        <w:t>umožnit jednání se zhotoviteli informačních systémů ve smyslu jejich dalšího rozvoje podle požadavků druhé Smluvní Strany</w:t>
      </w:r>
      <w:r w:rsidR="00F123BB">
        <w:t xml:space="preserve"> a poskytovat součinnost zhotovitelům informačních systému při jejich aktualizaci a rozvoji</w:t>
      </w:r>
      <w:r w:rsidRPr="008F1B04">
        <w:t>;</w:t>
      </w:r>
      <w:bookmarkEnd w:id="160"/>
    </w:p>
    <w:p w14:paraId="1F2A1770" w14:textId="77777777" w:rsidR="00CB3709" w:rsidRPr="008F1B04" w:rsidRDefault="00CB3709" w:rsidP="00CF0C3C">
      <w:pPr>
        <w:pStyle w:val="Nadpis3"/>
      </w:pPr>
      <w:r w:rsidRPr="008F1B04">
        <w:t>vykonávat ve spolupráci se zhotoviteli informačních systémů jejich pravidelnou údržbu a aktualizaci;</w:t>
      </w:r>
      <w:r w:rsidR="005816B8" w:rsidRPr="008F1B04">
        <w:t xml:space="preserve"> a</w:t>
      </w:r>
    </w:p>
    <w:p w14:paraId="2CD1DE5C" w14:textId="77777777" w:rsidR="00CB3709" w:rsidRPr="008F1B04" w:rsidRDefault="00CB3709" w:rsidP="00CF0C3C">
      <w:pPr>
        <w:pStyle w:val="Nadpis3"/>
      </w:pPr>
      <w:r w:rsidRPr="008F1B04">
        <w:lastRenderedPageBreak/>
        <w:t>koordinovat pořizování, aktualizaci a jiné změny programového vybavení (software) v případech, kdy jsou data užívána oběma Smluvními Stranami, a výpočetní techniky (hardware), která může mít přímou návaznost na činnost Vlastníka (například datové sítě).</w:t>
      </w:r>
    </w:p>
    <w:p w14:paraId="0A4C2B85" w14:textId="77777777" w:rsidR="00936793" w:rsidRPr="008F1B04" w:rsidRDefault="00B72354" w:rsidP="00E63328">
      <w:pPr>
        <w:pStyle w:val="Nadpis1"/>
      </w:pPr>
      <w:bookmarkStart w:id="161" w:name="_Toc159144228"/>
      <w:bookmarkStart w:id="162" w:name="_Toc213223337"/>
      <w:bookmarkStart w:id="163" w:name="_Ref522090401"/>
      <w:bookmarkStart w:id="164" w:name="_Ref528322879"/>
      <w:bookmarkStart w:id="165" w:name="_Ref528322894"/>
      <w:bookmarkStart w:id="166" w:name="_Toc528338492"/>
      <w:bookmarkEnd w:id="153"/>
      <w:bookmarkEnd w:id="154"/>
      <w:r w:rsidRPr="008F1B04">
        <w:t>Výkon</w:t>
      </w:r>
      <w:r w:rsidR="00915E5C" w:rsidRPr="008F1B04">
        <w:t>ové</w:t>
      </w:r>
      <w:r w:rsidRPr="008F1B04">
        <w:t xml:space="preserve"> ukazatele provozování a jejich </w:t>
      </w:r>
      <w:r w:rsidR="00936793" w:rsidRPr="008F1B04">
        <w:t>Monitoring</w:t>
      </w:r>
      <w:bookmarkEnd w:id="161"/>
      <w:bookmarkEnd w:id="162"/>
      <w:bookmarkEnd w:id="163"/>
      <w:bookmarkEnd w:id="164"/>
      <w:bookmarkEnd w:id="165"/>
      <w:bookmarkEnd w:id="166"/>
    </w:p>
    <w:p w14:paraId="272E345B" w14:textId="77777777" w:rsidR="00B72354" w:rsidRPr="008F1B04" w:rsidRDefault="0026376D" w:rsidP="00496D55">
      <w:pPr>
        <w:pStyle w:val="Nadpis2T"/>
      </w:pPr>
      <w:bookmarkStart w:id="167" w:name="_Ref522092967"/>
      <w:r w:rsidRPr="008F1B04">
        <w:t>Výkonové ukazate</w:t>
      </w:r>
      <w:r w:rsidR="00B72354" w:rsidRPr="008F1B04">
        <w:t>le</w:t>
      </w:r>
      <w:bookmarkEnd w:id="167"/>
    </w:p>
    <w:p w14:paraId="329B52E3" w14:textId="77777777" w:rsidR="00C21810" w:rsidRPr="008F1B04" w:rsidRDefault="00151D45" w:rsidP="00496D55">
      <w:pPr>
        <w:pStyle w:val="Nadpis3"/>
      </w:pPr>
      <w:bookmarkStart w:id="168" w:name="_Ref522092973"/>
      <w:bookmarkStart w:id="169" w:name="_Ref528336790"/>
      <w:r w:rsidRPr="008F1B04">
        <w:t xml:space="preserve">Smluvní Strany se dohodly na zavedení výkonových ukazatelů, které je Provozovatel povinen dodržovat, a to v rozsahu, jak jsou podrobně specifikovány </w:t>
      </w:r>
      <w:r w:rsidR="00B72354" w:rsidRPr="008F1B04">
        <w:t xml:space="preserve">v Příloze č. </w:t>
      </w:r>
      <w:r w:rsidR="006C4980" w:rsidRPr="008F1B04">
        <w:t>4</w:t>
      </w:r>
      <w:r w:rsidR="00B72354" w:rsidRPr="008F1B04">
        <w:t xml:space="preserve"> (</w:t>
      </w:r>
      <w:r w:rsidR="00B72354" w:rsidRPr="008F1B04">
        <w:rPr>
          <w:i/>
        </w:rPr>
        <w:t>Výkonové ukazatele</w:t>
      </w:r>
      <w:r w:rsidR="00B72354" w:rsidRPr="008F1B04">
        <w:t>)</w:t>
      </w:r>
      <w:r w:rsidR="00C21810" w:rsidRPr="008F1B04">
        <w:t xml:space="preserve"> této Smlouvy</w:t>
      </w:r>
      <w:bookmarkEnd w:id="168"/>
      <w:r w:rsidR="006C4980" w:rsidRPr="008F1B04">
        <w:t>.</w:t>
      </w:r>
      <w:bookmarkEnd w:id="169"/>
    </w:p>
    <w:p w14:paraId="0BC7A16A" w14:textId="77777777" w:rsidR="00D50F1C" w:rsidRPr="008F1B04" w:rsidRDefault="00D50F1C" w:rsidP="00496D55">
      <w:pPr>
        <w:pStyle w:val="Nadpis3"/>
      </w:pPr>
      <w:bookmarkStart w:id="170" w:name="_Ref522027166"/>
      <w:r w:rsidRPr="008F1B04">
        <w:t xml:space="preserve">Úpravy systému smluvních výkonových ukazatelů a souvisejících </w:t>
      </w:r>
      <w:r w:rsidR="00C31D5E" w:rsidRPr="008F1B04">
        <w:t>S</w:t>
      </w:r>
      <w:r w:rsidRPr="008F1B04">
        <w:t>mluvních pokut jsou přípustné pouze na základě dohody obou Smluvních Stran a</w:t>
      </w:r>
      <w:r w:rsidR="006C4980" w:rsidRPr="008F1B04">
        <w:t> </w:t>
      </w:r>
      <w:r w:rsidRPr="008F1B04">
        <w:t xml:space="preserve">současně pouze v souladu s právními předpisy (zejména pravidly veřejného zadávání) a aktuálními dokumenty specifikujícími výkonové ukazatele a systém souvisejících </w:t>
      </w:r>
      <w:r w:rsidR="00C31D5E" w:rsidRPr="008F1B04">
        <w:t>S</w:t>
      </w:r>
      <w:r w:rsidRPr="008F1B04">
        <w:t>mluvních pokut v rámci OPŽP.</w:t>
      </w:r>
      <w:bookmarkEnd w:id="170"/>
    </w:p>
    <w:p w14:paraId="048815E9" w14:textId="77777777" w:rsidR="00D50F1C" w:rsidRPr="008F1B04" w:rsidRDefault="00D50F1C" w:rsidP="00496D55">
      <w:pPr>
        <w:pStyle w:val="Nadpis3"/>
      </w:pPr>
      <w:bookmarkStart w:id="171" w:name="_Ref523916583"/>
      <w:r w:rsidRPr="008F1B04">
        <w:t>Provozovatel se zavazuje dodržovat tzv. referenční hodnoty (RH) smluvních výkonových ukazatelů specifikovaných v </w:t>
      </w:r>
      <w:r w:rsidR="00675C77" w:rsidRPr="008F1B04">
        <w:t>P</w:t>
      </w:r>
      <w:r w:rsidRPr="008F1B04">
        <w:t xml:space="preserve">říloze </w:t>
      </w:r>
      <w:r w:rsidR="006E074C" w:rsidRPr="008F1B04">
        <w:t>č. 4</w:t>
      </w:r>
      <w:r w:rsidRPr="008F1B04">
        <w:t xml:space="preserve"> (</w:t>
      </w:r>
      <w:r w:rsidRPr="008F1B04">
        <w:rPr>
          <w:i/>
        </w:rPr>
        <w:t>Výkonové ukazatele</w:t>
      </w:r>
      <w:r w:rsidRPr="008F1B04">
        <w:t>)</w:t>
      </w:r>
      <w:r w:rsidR="00195EF1" w:rsidRPr="008F1B04">
        <w:t xml:space="preserve"> k této Smlouvě, tj. </w:t>
      </w:r>
      <w:r w:rsidR="00047E20" w:rsidRPr="008F1B04">
        <w:t xml:space="preserve">Provozovat Vodovody a Kanalizace tak, aby nedocházelo k překročení referenčních hodnot sjednaných výkonových ukazatelů. Pro sledování a plnění výkonových ukazatelů dle </w:t>
      </w:r>
      <w:r w:rsidR="00675C77" w:rsidRPr="008F1B04">
        <w:t>P</w:t>
      </w:r>
      <w:r w:rsidR="006E074C" w:rsidRPr="008F1B04">
        <w:t>řílohy č. 4</w:t>
      </w:r>
      <w:r w:rsidR="00047E20" w:rsidRPr="008F1B04">
        <w:t xml:space="preserve"> (</w:t>
      </w:r>
      <w:r w:rsidR="00047E20" w:rsidRPr="008F1B04">
        <w:rPr>
          <w:i/>
        </w:rPr>
        <w:t>Výkonové ukazatele</w:t>
      </w:r>
      <w:r w:rsidR="00047E20" w:rsidRPr="008F1B04">
        <w:t>) k této Smlouvě je P</w:t>
      </w:r>
      <w:r w:rsidR="00EB18A7">
        <w:t>rovozovatel povinen zpracovat a </w:t>
      </w:r>
      <w:r w:rsidR="00047E20" w:rsidRPr="008F1B04">
        <w:t xml:space="preserve">předložit Vlastníkovi ke schválení nejpozději do 60 (slovy: šedesáti) dnů ode dne účinnosti této Smlouvy způsob vedení evidencí v rozsahu dle </w:t>
      </w:r>
      <w:r w:rsidR="000051D9" w:rsidRPr="008F1B04">
        <w:t>P</w:t>
      </w:r>
      <w:r w:rsidR="006E074C" w:rsidRPr="008F1B04">
        <w:t>řílohy č. 4</w:t>
      </w:r>
      <w:r w:rsidR="00047E20" w:rsidRPr="008F1B04">
        <w:t xml:space="preserve"> (</w:t>
      </w:r>
      <w:r w:rsidR="00047E20" w:rsidRPr="008F1B04">
        <w:rPr>
          <w:i/>
        </w:rPr>
        <w:t>Výkonové ukazatele</w:t>
      </w:r>
      <w:r w:rsidR="00047E20" w:rsidRPr="008F1B04">
        <w:t>), které budou dostatečně určité pro účely sledování, vyhodnocení a</w:t>
      </w:r>
      <w:r w:rsidR="006D0B9C" w:rsidRPr="008F1B04">
        <w:t> </w:t>
      </w:r>
      <w:r w:rsidR="00047E20" w:rsidRPr="008F1B04">
        <w:t>následnou kontrol</w:t>
      </w:r>
      <w:r w:rsidR="0053135F">
        <w:t>u plnění výkonových ukazatelů a </w:t>
      </w:r>
      <w:r w:rsidR="00047E20" w:rsidRPr="008F1B04">
        <w:t xml:space="preserve">povinností souvisejících s monitoringem dle čl. </w:t>
      </w:r>
      <w:r w:rsidR="00165DEC">
        <w:fldChar w:fldCharType="begin"/>
      </w:r>
      <w:r w:rsidR="00EB18A7">
        <w:instrText xml:space="preserve"> REF _Ref522091048 \r \h </w:instrText>
      </w:r>
      <w:r w:rsidR="00496D55">
        <w:instrText xml:space="preserve"> \* MERGEFORMAT </w:instrText>
      </w:r>
      <w:r w:rsidR="00165DEC">
        <w:fldChar w:fldCharType="separate"/>
      </w:r>
      <w:r w:rsidR="00CD344D">
        <w:t>21.2</w:t>
      </w:r>
      <w:r w:rsidR="00165DEC">
        <w:fldChar w:fldCharType="end"/>
      </w:r>
      <w:r w:rsidR="00047E20" w:rsidRPr="008F1B04">
        <w:t xml:space="preserve"> této Smlouvy. Následně je Provozovatel povinen tyto evidence vést celou Dobu Provozování a archivovat je minimálně 1 (slovy: jeden) rok ode Dne Vypořádání.</w:t>
      </w:r>
      <w:bookmarkEnd w:id="171"/>
    </w:p>
    <w:p w14:paraId="73BD3A2C" w14:textId="77777777" w:rsidR="00936793" w:rsidRPr="008F1B04" w:rsidRDefault="007173FC" w:rsidP="00496D55">
      <w:pPr>
        <w:pStyle w:val="Nadpis2T"/>
      </w:pPr>
      <w:bookmarkStart w:id="172" w:name="_Ref522091048"/>
      <w:r w:rsidRPr="008F1B04">
        <w:t>Kontrola Provozovatelem</w:t>
      </w:r>
      <w:bookmarkEnd w:id="172"/>
    </w:p>
    <w:p w14:paraId="3D6DA278" w14:textId="77777777" w:rsidR="007173FC" w:rsidRPr="008F1B04" w:rsidRDefault="00936793" w:rsidP="00E63328">
      <w:pPr>
        <w:pStyle w:val="Nadpis2B"/>
      </w:pPr>
      <w:r w:rsidRPr="008F1B04">
        <w:t xml:space="preserve">Provozovatel je povinen </w:t>
      </w:r>
      <w:r w:rsidR="007173FC" w:rsidRPr="008F1B04">
        <w:t xml:space="preserve">systematicky </w:t>
      </w:r>
      <w:r w:rsidRPr="008F1B04">
        <w:t xml:space="preserve">kontrolovat </w:t>
      </w:r>
      <w:r w:rsidR="007173FC" w:rsidRPr="008F1B04">
        <w:t xml:space="preserve">kvalitu Provozování </w:t>
      </w:r>
      <w:r w:rsidR="00FF44B5" w:rsidRPr="008F1B04">
        <w:t>Vodovodů a</w:t>
      </w:r>
      <w:r w:rsidR="00163DF1" w:rsidRPr="008F1B04">
        <w:t> </w:t>
      </w:r>
      <w:r w:rsidR="00FF44B5" w:rsidRPr="008F1B04">
        <w:t xml:space="preserve">Kanalizací </w:t>
      </w:r>
      <w:r w:rsidR="007173FC" w:rsidRPr="008F1B04">
        <w:t xml:space="preserve">v souladu se Zavedenou Odbornou Praxí a poskytovat Vlastníkovi informace v rozsahu, čase, způsobem a ve formě uvedené v Příloze č. </w:t>
      </w:r>
      <w:r w:rsidR="00DF395A" w:rsidRPr="008F1B04">
        <w:t>5</w:t>
      </w:r>
      <w:r w:rsidR="007173FC" w:rsidRPr="008F1B04">
        <w:t xml:space="preserve"> (</w:t>
      </w:r>
      <w:r w:rsidR="007173FC" w:rsidRPr="008F1B04">
        <w:rPr>
          <w:i/>
        </w:rPr>
        <w:t>Monitoring</w:t>
      </w:r>
      <w:r w:rsidR="002129FD">
        <w:rPr>
          <w:i/>
        </w:rPr>
        <w:t xml:space="preserve"> </w:t>
      </w:r>
      <w:r w:rsidR="0010046F" w:rsidRPr="008F1B04">
        <w:rPr>
          <w:i/>
        </w:rPr>
        <w:t>výkonu Provozovatele</w:t>
      </w:r>
      <w:r w:rsidR="007173FC" w:rsidRPr="008F1B04">
        <w:t>)</w:t>
      </w:r>
      <w:r w:rsidR="008E0383" w:rsidRPr="008F1B04">
        <w:t xml:space="preserve"> této Smlouvy</w:t>
      </w:r>
      <w:r w:rsidR="007173FC" w:rsidRPr="008F1B04">
        <w:t>.</w:t>
      </w:r>
      <w:r w:rsidR="00C33216" w:rsidRPr="008F1B04">
        <w:t xml:space="preserve"> Za tím účelem je Provozovatel povinen:</w:t>
      </w:r>
    </w:p>
    <w:p w14:paraId="31FEB26E" w14:textId="77777777" w:rsidR="00F01AA6" w:rsidRPr="008F1B04" w:rsidRDefault="00452A21" w:rsidP="00496D55">
      <w:pPr>
        <w:pStyle w:val="Nadpis3"/>
      </w:pPr>
      <w:r w:rsidRPr="008F1B04">
        <w:t>sledovat náklady a výdaje spojené s plněním prá</w:t>
      </w:r>
      <w:r w:rsidR="00496D55">
        <w:t>v a povinností z této Smlouvy a </w:t>
      </w:r>
      <w:r w:rsidRPr="008F1B04">
        <w:t>účtovat o nich odděleně v účetnictví pro ostatní své činnosti. Vlastník je oprávněn kontrolovat všechny údaje a podklady tét</w:t>
      </w:r>
      <w:r w:rsidR="00686FC8" w:rsidRPr="008F1B04">
        <w:t>o</w:t>
      </w:r>
      <w:r w:rsidRPr="008F1B04">
        <w:t xml:space="preserve"> oddělené účetní evidence;</w:t>
      </w:r>
    </w:p>
    <w:p w14:paraId="131001D3" w14:textId="6ED63031" w:rsidR="00F01AA6" w:rsidRPr="008F1B04" w:rsidRDefault="00C33216" w:rsidP="00496D55">
      <w:pPr>
        <w:pStyle w:val="Nadpis3"/>
      </w:pPr>
      <w:r w:rsidRPr="008F1B04">
        <w:t>sle</w:t>
      </w:r>
      <w:r w:rsidR="00DF395A" w:rsidRPr="008F1B04">
        <w:t>dovat informace dle Přílohy č. 5</w:t>
      </w:r>
      <w:r w:rsidR="004450FD">
        <w:t xml:space="preserve"> </w:t>
      </w:r>
      <w:r w:rsidRPr="008F1B04">
        <w:rPr>
          <w:i/>
        </w:rPr>
        <w:t xml:space="preserve">(Monitoring </w:t>
      </w:r>
      <w:r w:rsidR="00090F4E" w:rsidRPr="008F1B04">
        <w:rPr>
          <w:i/>
        </w:rPr>
        <w:t>výkonu</w:t>
      </w:r>
      <w:r w:rsidRPr="008F1B04">
        <w:rPr>
          <w:i/>
        </w:rPr>
        <w:t xml:space="preserve"> Provozovatele)</w:t>
      </w:r>
      <w:r w:rsidRPr="008F1B04">
        <w:t xml:space="preserve"> a</w:t>
      </w:r>
      <w:r w:rsidR="006D0B9C" w:rsidRPr="008F1B04">
        <w:t> </w:t>
      </w:r>
      <w:r w:rsidRPr="008F1B04">
        <w:t xml:space="preserve">předávat je Vlastníkovi ve formě </w:t>
      </w:r>
      <w:r w:rsidR="00090F4E" w:rsidRPr="008F1B04">
        <w:t xml:space="preserve">čtvrtletní a </w:t>
      </w:r>
      <w:r w:rsidRPr="008F1B04">
        <w:t xml:space="preserve">roční zprávy o provozování. </w:t>
      </w:r>
      <w:r w:rsidR="00090F4E" w:rsidRPr="008F1B04">
        <w:t xml:space="preserve">Čtvrtletní </w:t>
      </w:r>
      <w:r w:rsidR="00B80432" w:rsidRPr="008F1B04">
        <w:t>Z</w:t>
      </w:r>
      <w:r w:rsidR="004450FD">
        <w:t>právy o </w:t>
      </w:r>
      <w:r w:rsidR="00B80432" w:rsidRPr="008F1B04">
        <w:t>P</w:t>
      </w:r>
      <w:r w:rsidR="00090F4E" w:rsidRPr="008F1B04">
        <w:t>rovozování se Provozovatel zavazuje předat Vlastníkovi ve lhůtě 30</w:t>
      </w:r>
      <w:r w:rsidR="006D0B9C" w:rsidRPr="008F1B04">
        <w:t xml:space="preserve"> (slovy: třiceti)</w:t>
      </w:r>
      <w:r w:rsidR="00090F4E" w:rsidRPr="008F1B04">
        <w:t xml:space="preserve"> kalendářních dnů od ukončení příslušného čtvrtletí. </w:t>
      </w:r>
      <w:r w:rsidRPr="008F1B04">
        <w:t xml:space="preserve">Roční </w:t>
      </w:r>
      <w:r w:rsidR="00B80432" w:rsidRPr="008F1B04">
        <w:t>Z</w:t>
      </w:r>
      <w:r w:rsidR="004450FD">
        <w:t>právy o </w:t>
      </w:r>
      <w:r w:rsidR="00B80432" w:rsidRPr="008F1B04">
        <w:t>P</w:t>
      </w:r>
      <w:r w:rsidRPr="008F1B04">
        <w:t>rovozování se Provozovatel zavazuje předkládat Vlastníkovi ve lhůtě 3</w:t>
      </w:r>
      <w:r w:rsidR="006D0B9C" w:rsidRPr="008F1B04">
        <w:t xml:space="preserve"> (slovy: tří)</w:t>
      </w:r>
      <w:r w:rsidRPr="008F1B04">
        <w:t xml:space="preserve"> měsíců od </w:t>
      </w:r>
      <w:r w:rsidRPr="008F1B04">
        <w:lastRenderedPageBreak/>
        <w:t>ukončení kalendářního roku. Na písemné vyžádání Vlastníka je Provozovatel povinen ve lhůtě do 10</w:t>
      </w:r>
      <w:r w:rsidR="006D0B9C" w:rsidRPr="008F1B04">
        <w:t xml:space="preserve"> (slovy: deseti)</w:t>
      </w:r>
      <w:r w:rsidRPr="008F1B04">
        <w:t xml:space="preserve"> pracovních dnů od vyžádání předložit hodnoty proměnných a výkon</w:t>
      </w:r>
      <w:r w:rsidR="00DF395A" w:rsidRPr="008F1B04">
        <w:t>ových ukazatelů dle Přílohy č. 4</w:t>
      </w:r>
      <w:r w:rsidR="004450FD">
        <w:t xml:space="preserve"> </w:t>
      </w:r>
      <w:r w:rsidRPr="008F1B04">
        <w:rPr>
          <w:i/>
        </w:rPr>
        <w:t>(</w:t>
      </w:r>
      <w:r w:rsidR="00EF0617" w:rsidRPr="008F1B04">
        <w:rPr>
          <w:i/>
        </w:rPr>
        <w:t>V</w:t>
      </w:r>
      <w:r w:rsidRPr="008F1B04">
        <w:rPr>
          <w:i/>
        </w:rPr>
        <w:t xml:space="preserve">ýkonové ukazatele) </w:t>
      </w:r>
      <w:r w:rsidRPr="008F1B04">
        <w:t>k této Smlouvě za uplynulé období od začátku kalendářního roku</w:t>
      </w:r>
      <w:r w:rsidR="005A3A83">
        <w:t xml:space="preserve">. </w:t>
      </w:r>
      <w:r w:rsidR="003C6D10">
        <w:t>Před odevzdáním první Roční Zprávy o Provozování je Provozovatel povinen disponovat souhlasem Vlastníka k jednoznačně definované podkladové datové základně v TIS Vlastníka</w:t>
      </w:r>
      <w:r w:rsidRPr="008F1B04">
        <w:t>;</w:t>
      </w:r>
    </w:p>
    <w:p w14:paraId="6822C9A7" w14:textId="77777777" w:rsidR="00F01AA6" w:rsidRPr="008F1B04" w:rsidRDefault="00C33216" w:rsidP="00496D55">
      <w:pPr>
        <w:pStyle w:val="Nadpis3"/>
      </w:pPr>
      <w:r w:rsidRPr="008F1B04">
        <w:t>informovat bez zbytečného odkladu Vlastníka, Odběratele a dotčené obce v mimořádných situacích, a to následujícím způsobem: Vlastníka a dotčené obce informuje telefonicky a e</w:t>
      </w:r>
      <w:r w:rsidR="00EA2EFB" w:rsidRPr="008F1B04">
        <w:t>-</w:t>
      </w:r>
      <w:r w:rsidRPr="008F1B04">
        <w:t>mailem, Odběratele informuje prostřednictvím svých internetových stránek</w:t>
      </w:r>
      <w:r w:rsidR="00420795" w:rsidRPr="008F1B04">
        <w:t xml:space="preserve"> nebo jiným vhodným způsobem.</w:t>
      </w:r>
    </w:p>
    <w:p w14:paraId="199EE8E2" w14:textId="77777777" w:rsidR="00936793" w:rsidRPr="008F1B04" w:rsidRDefault="00936793" w:rsidP="0071586E">
      <w:pPr>
        <w:pStyle w:val="Nadpis2T"/>
      </w:pPr>
      <w:r w:rsidRPr="008F1B04">
        <w:t xml:space="preserve">Kontrola Vlastníkem </w:t>
      </w:r>
    </w:p>
    <w:p w14:paraId="0058D815" w14:textId="77777777" w:rsidR="00526BA6" w:rsidRPr="008F1B04" w:rsidRDefault="00936793" w:rsidP="00496D55">
      <w:pPr>
        <w:pStyle w:val="Nadpis3"/>
      </w:pPr>
      <w:r w:rsidRPr="008F1B04">
        <w:t xml:space="preserve">Vlastník </w:t>
      </w:r>
      <w:r w:rsidR="00420795" w:rsidRPr="008F1B04">
        <w:t>je oprávněn</w:t>
      </w:r>
      <w:r w:rsidR="002129FD">
        <w:t xml:space="preserve"> </w:t>
      </w:r>
      <w:r w:rsidRPr="008F1B04">
        <w:t xml:space="preserve">na své náklady kdykoliv během </w:t>
      </w:r>
      <w:r w:rsidR="007173FC" w:rsidRPr="008F1B04">
        <w:t>Doby Provozování</w:t>
      </w:r>
      <w:r w:rsidR="00337F49" w:rsidRPr="008F1B04">
        <w:t xml:space="preserve"> až do doby převzetí Vodovodů a Kanalizací Vlastníkem</w:t>
      </w:r>
      <w:r w:rsidR="00526BA6" w:rsidRPr="008F1B04">
        <w:t>:</w:t>
      </w:r>
    </w:p>
    <w:p w14:paraId="6B665706" w14:textId="77777777" w:rsidR="00526BA6" w:rsidRPr="008F1B04" w:rsidRDefault="00420795" w:rsidP="00496D55">
      <w:pPr>
        <w:pStyle w:val="Nadpis4"/>
      </w:pPr>
      <w:r w:rsidRPr="008F1B04">
        <w:t>provádět</w:t>
      </w:r>
      <w:r w:rsidR="00936793" w:rsidRPr="008F1B04">
        <w:t xml:space="preserve"> </w:t>
      </w:r>
      <w:r w:rsidR="00936793" w:rsidRPr="00FB4DE0">
        <w:t>kontrolu</w:t>
      </w:r>
      <w:r w:rsidRPr="008F1B04">
        <w:t xml:space="preserve"> stavu Majetku a kontrolu plnění povinností Provozovatele z této Smlouvy.</w:t>
      </w:r>
      <w:r w:rsidR="00936793" w:rsidRPr="008F1B04">
        <w:t xml:space="preserve"> Provozovatel</w:t>
      </w:r>
      <w:r w:rsidRPr="008F1B04">
        <w:t xml:space="preserve"> se zavazuje umožnit Vlastníkovi za účelem výkonu kontroly přístup do všech prostor a</w:t>
      </w:r>
      <w:r w:rsidR="006D0B9C" w:rsidRPr="008F1B04">
        <w:t> </w:t>
      </w:r>
      <w:r w:rsidRPr="008F1B04">
        <w:t>součástí Majetku, výlučně však v době a způsobem, který nenaruší bezpečnost Provozování;</w:t>
      </w:r>
    </w:p>
    <w:p w14:paraId="50256044" w14:textId="77777777" w:rsidR="00F01AA6" w:rsidRPr="008F1B04" w:rsidRDefault="00420795" w:rsidP="00496D55">
      <w:pPr>
        <w:pStyle w:val="Nadpis4"/>
      </w:pPr>
      <w:r w:rsidRPr="00A52C6E">
        <w:t>kontrolovat</w:t>
      </w:r>
      <w:r w:rsidRPr="008F1B04">
        <w:t xml:space="preserve"> pravdivost, správnost a úplnost informací sledovaných Provozovatelem, zejména je oprávněn požadovat</w:t>
      </w:r>
      <w:r w:rsidR="00953687" w:rsidRPr="008F1B04">
        <w:t xml:space="preserve"> po Provozovateli nahlížení a/nebo pořízení kopií všech dokumentů (a to jak v </w:t>
      </w:r>
      <w:proofErr w:type="gramStart"/>
      <w:r w:rsidR="00953687" w:rsidRPr="008F1B04">
        <w:t>písemné</w:t>
      </w:r>
      <w:proofErr w:type="gramEnd"/>
      <w:r w:rsidR="00953687" w:rsidRPr="008F1B04">
        <w:t xml:space="preserve"> tak v elektronické podobě), které Provozovatel v souvislosti se sledováním informací (včetně výkonových ukazatelů) popsaných v Příloze č. </w:t>
      </w:r>
      <w:r w:rsidR="006D0B9C" w:rsidRPr="008F1B04">
        <w:t>4</w:t>
      </w:r>
      <w:r w:rsidR="00235C28">
        <w:t xml:space="preserve"> </w:t>
      </w:r>
      <w:r w:rsidR="00953687" w:rsidRPr="008F1B04">
        <w:rPr>
          <w:i/>
        </w:rPr>
        <w:t xml:space="preserve">(Výkonové ukazatele) </w:t>
      </w:r>
      <w:r w:rsidR="00953687" w:rsidRPr="008F1B04">
        <w:t>k této Smlouvě vytvořil či jinak opatřil, včetně údajů o plnění určitých plánovaných činností</w:t>
      </w:r>
      <w:r w:rsidR="00D373CD" w:rsidRPr="008F1B04">
        <w:t xml:space="preserve">. Zejména se jedná o evidence dle čl. </w:t>
      </w:r>
      <w:r w:rsidR="00165DEC">
        <w:fldChar w:fldCharType="begin"/>
      </w:r>
      <w:r w:rsidR="00EB18A7">
        <w:instrText xml:space="preserve"> REF _Ref523916583 \r \h </w:instrText>
      </w:r>
      <w:r w:rsidR="00165DEC">
        <w:fldChar w:fldCharType="separate"/>
      </w:r>
      <w:r w:rsidR="00CD344D">
        <w:t>21.1.3</w:t>
      </w:r>
      <w:r w:rsidR="00165DEC">
        <w:fldChar w:fldCharType="end"/>
      </w:r>
      <w:r w:rsidR="00D373CD" w:rsidRPr="008F1B04">
        <w:t xml:space="preserve"> této Smlouvy</w:t>
      </w:r>
      <w:r w:rsidR="00F061BA" w:rsidRPr="008F1B04">
        <w:t xml:space="preserve"> </w:t>
      </w:r>
      <w:r w:rsidR="00E67B8A">
        <w:t xml:space="preserve">a </w:t>
      </w:r>
      <w:r w:rsidR="00F061BA" w:rsidRPr="008F1B04">
        <w:t>plánech</w:t>
      </w:r>
      <w:r w:rsidR="00E67B8A">
        <w:t xml:space="preserve"> uvedených v</w:t>
      </w:r>
      <w:r w:rsidR="00F061BA" w:rsidRPr="008F1B04">
        <w:t xml:space="preserve"> čl. </w:t>
      </w:r>
      <w:r w:rsidR="00165DEC">
        <w:fldChar w:fldCharType="begin"/>
      </w:r>
      <w:r w:rsidR="00EB18A7">
        <w:instrText xml:space="preserve"> REF _Ref528328538 \r \h </w:instrText>
      </w:r>
      <w:r w:rsidR="00165DEC">
        <w:fldChar w:fldCharType="separate"/>
      </w:r>
      <w:r w:rsidR="00CD344D">
        <w:t>17</w:t>
      </w:r>
      <w:r w:rsidR="00165DEC">
        <w:fldChar w:fldCharType="end"/>
      </w:r>
      <w:r w:rsidR="00F061BA" w:rsidRPr="008F1B04">
        <w:t xml:space="preserve"> této Smlouvy.</w:t>
      </w:r>
      <w:r w:rsidR="00A52C6E">
        <w:t xml:space="preserve"> </w:t>
      </w:r>
      <w:r w:rsidR="00526BA6" w:rsidRPr="008F1B04">
        <w:t>Vlastník je povinen informovat Provozovatele o výsledcích takové kontroly.</w:t>
      </w:r>
    </w:p>
    <w:p w14:paraId="44EAE5E6" w14:textId="77777777" w:rsidR="00526BA6" w:rsidRPr="008F1B04" w:rsidRDefault="00526BA6" w:rsidP="00496D55">
      <w:pPr>
        <w:pStyle w:val="Nadpis3"/>
      </w:pPr>
      <w:r w:rsidRPr="008F1B04">
        <w:t>Provozovatel je povinen poskytnout Vlastníkovi při provádění takové kontroly veškerou součinnost, kterou od něj lze rozumně požadovat (např. poskytnout záznamy, umožnit účast Vlastníka na</w:t>
      </w:r>
      <w:r w:rsidR="00100434" w:rsidRPr="008F1B04">
        <w:t xml:space="preserve"> kontrole kvality Provozování </w:t>
      </w:r>
      <w:r w:rsidRPr="008F1B04">
        <w:t>apod.).</w:t>
      </w:r>
    </w:p>
    <w:p w14:paraId="02827031" w14:textId="77777777" w:rsidR="00936793" w:rsidRPr="008F1B04" w:rsidRDefault="00936793" w:rsidP="00E63328">
      <w:pPr>
        <w:pStyle w:val="Nadpis1"/>
      </w:pPr>
      <w:bookmarkStart w:id="173" w:name="_Toc132117344"/>
      <w:bookmarkStart w:id="174" w:name="_Ref132165415"/>
      <w:bookmarkStart w:id="175" w:name="_Toc159144229"/>
      <w:bookmarkStart w:id="176" w:name="_Toc213223338"/>
      <w:bookmarkStart w:id="177" w:name="_Toc528338493"/>
      <w:r w:rsidRPr="008F1B04">
        <w:t xml:space="preserve">ZAJIŠTĚNÍ </w:t>
      </w:r>
      <w:r w:rsidR="009C2F0B" w:rsidRPr="008F1B04">
        <w:t>jakosti</w:t>
      </w:r>
      <w:bookmarkEnd w:id="173"/>
      <w:bookmarkEnd w:id="174"/>
      <w:bookmarkEnd w:id="175"/>
      <w:bookmarkEnd w:id="176"/>
      <w:bookmarkEnd w:id="177"/>
    </w:p>
    <w:p w14:paraId="6116ADCA" w14:textId="77777777" w:rsidR="004B511E" w:rsidRPr="008F1B04" w:rsidRDefault="004B511E" w:rsidP="00E63328">
      <w:pPr>
        <w:pStyle w:val="Nadpis2"/>
      </w:pPr>
      <w:r w:rsidRPr="008F1B04">
        <w:t xml:space="preserve">Systémem </w:t>
      </w:r>
      <w:r w:rsidR="00B80432" w:rsidRPr="008F1B04">
        <w:t>ř</w:t>
      </w:r>
      <w:r w:rsidRPr="008F1B04">
        <w:t xml:space="preserve">ízení </w:t>
      </w:r>
      <w:r w:rsidR="00B80432" w:rsidRPr="008F1B04">
        <w:t>j</w:t>
      </w:r>
      <w:r w:rsidR="009C2F0B" w:rsidRPr="008F1B04">
        <w:t>akosti</w:t>
      </w:r>
      <w:r w:rsidRPr="008F1B04">
        <w:t xml:space="preserve"> je souhrn procesních pravidel, jimž je zajištěno efektivní zav</w:t>
      </w:r>
      <w:r w:rsidR="0098273E">
        <w:t>edení a </w:t>
      </w:r>
      <w:r w:rsidRPr="008F1B04">
        <w:t>dodržování systému řízení</w:t>
      </w:r>
      <w:r w:rsidR="00EB18A7">
        <w:t xml:space="preserve"> kvality Provozování Vodovodů a </w:t>
      </w:r>
      <w:r w:rsidRPr="008F1B04">
        <w:t>Kanalizací stanoveného podle tohoto článku.</w:t>
      </w:r>
      <w:r w:rsidR="007A48B1" w:rsidRPr="008F1B04">
        <w:t xml:space="preserve"> Zavedení </w:t>
      </w:r>
      <w:r w:rsidR="00B80432" w:rsidRPr="008F1B04">
        <w:t>s</w:t>
      </w:r>
      <w:r w:rsidR="007A48B1" w:rsidRPr="008F1B04">
        <w:t xml:space="preserve">ystému </w:t>
      </w:r>
      <w:r w:rsidR="00B80432" w:rsidRPr="008F1B04">
        <w:t>ř</w:t>
      </w:r>
      <w:r w:rsidR="007A48B1" w:rsidRPr="008F1B04">
        <w:t xml:space="preserve">ízení </w:t>
      </w:r>
      <w:r w:rsidR="00B80432" w:rsidRPr="008F1B04">
        <w:t>j</w:t>
      </w:r>
      <w:r w:rsidR="007A48B1" w:rsidRPr="008F1B04">
        <w:t>akosti doložil Provozovatel Vlastníkovi před podpisem této Smlouvy.</w:t>
      </w:r>
    </w:p>
    <w:p w14:paraId="3E15FBBF" w14:textId="77777777" w:rsidR="00936793" w:rsidRPr="008F1B04" w:rsidRDefault="007A48B1" w:rsidP="0071586E">
      <w:pPr>
        <w:pStyle w:val="Nadpis3"/>
      </w:pPr>
      <w:r w:rsidRPr="008F1B04">
        <w:t xml:space="preserve">Provozovatel je povinen provést </w:t>
      </w:r>
      <w:r w:rsidR="00936793" w:rsidRPr="008F1B04">
        <w:t xml:space="preserve">revizi </w:t>
      </w:r>
      <w:r w:rsidR="00B80432" w:rsidRPr="008F1B04">
        <w:t>s</w:t>
      </w:r>
      <w:r w:rsidR="00936793" w:rsidRPr="008F1B04">
        <w:t xml:space="preserve">ystému </w:t>
      </w:r>
      <w:r w:rsidR="00B80432" w:rsidRPr="008F1B04">
        <w:t>ř</w:t>
      </w:r>
      <w:r w:rsidR="00936793" w:rsidRPr="008F1B04">
        <w:t xml:space="preserve">ízení </w:t>
      </w:r>
      <w:r w:rsidR="00B80432" w:rsidRPr="008F1B04">
        <w:t>j</w:t>
      </w:r>
      <w:r w:rsidR="003A6D51" w:rsidRPr="008F1B04">
        <w:t>akosti</w:t>
      </w:r>
      <w:r w:rsidR="00936793" w:rsidRPr="008F1B04">
        <w:t xml:space="preserve"> ve lhůt</w:t>
      </w:r>
      <w:r w:rsidR="00AE6594" w:rsidRPr="008F1B04">
        <w:t xml:space="preserve">ě minimálně jednou za </w:t>
      </w:r>
      <w:r w:rsidR="002E1754" w:rsidRPr="008F1B04">
        <w:t xml:space="preserve">2 (slovy: </w:t>
      </w:r>
      <w:r w:rsidR="00AE6594" w:rsidRPr="008F1B04">
        <w:t>dva</w:t>
      </w:r>
      <w:r w:rsidR="002E1754" w:rsidRPr="008F1B04">
        <w:t>)</w:t>
      </w:r>
      <w:r w:rsidR="00AE6594" w:rsidRPr="008F1B04">
        <w:t xml:space="preserve"> roky</w:t>
      </w:r>
      <w:r w:rsidR="00936793" w:rsidRPr="008F1B04">
        <w:t xml:space="preserve"> tak, aby byl zajištěn vhodný a efektivní </w:t>
      </w:r>
      <w:r w:rsidR="00AE6594" w:rsidRPr="008F1B04">
        <w:t xml:space="preserve">rozvoj </w:t>
      </w:r>
      <w:r w:rsidR="00B80432" w:rsidRPr="008F1B04">
        <w:t>s</w:t>
      </w:r>
      <w:r w:rsidR="00936793" w:rsidRPr="008F1B04">
        <w:t>ystém</w:t>
      </w:r>
      <w:r w:rsidR="00AE6594" w:rsidRPr="008F1B04">
        <w:t xml:space="preserve">u </w:t>
      </w:r>
      <w:r w:rsidR="00B80432" w:rsidRPr="008F1B04">
        <w:t>ř</w:t>
      </w:r>
      <w:r w:rsidR="00936793" w:rsidRPr="008F1B04">
        <w:t xml:space="preserve">ízení </w:t>
      </w:r>
      <w:r w:rsidR="00B80432" w:rsidRPr="008F1B04">
        <w:t>j</w:t>
      </w:r>
      <w:r w:rsidR="003A6D51" w:rsidRPr="008F1B04">
        <w:t>akosti</w:t>
      </w:r>
      <w:r w:rsidR="00AE6594" w:rsidRPr="008F1B04">
        <w:t>.</w:t>
      </w:r>
    </w:p>
    <w:p w14:paraId="6C67A54D" w14:textId="77777777" w:rsidR="00936793" w:rsidRPr="008F1B04" w:rsidRDefault="00936793" w:rsidP="0071586E">
      <w:pPr>
        <w:pStyle w:val="Nadpis2T"/>
      </w:pPr>
      <w:r w:rsidRPr="008F1B04">
        <w:lastRenderedPageBreak/>
        <w:t>Vlastník je oprávněn:</w:t>
      </w:r>
    </w:p>
    <w:p w14:paraId="5F3D6FC9" w14:textId="77777777" w:rsidR="00936793" w:rsidRPr="008F1B04" w:rsidRDefault="00936793" w:rsidP="0071586E">
      <w:pPr>
        <w:pStyle w:val="Nadpis3"/>
      </w:pPr>
      <w:r w:rsidRPr="008F1B04">
        <w:t xml:space="preserve">vykonávat pravidelné kontroly </w:t>
      </w:r>
      <w:r w:rsidR="00B80432" w:rsidRPr="008F1B04">
        <w:t>s</w:t>
      </w:r>
      <w:r w:rsidRPr="008F1B04">
        <w:t xml:space="preserve">ystému </w:t>
      </w:r>
      <w:r w:rsidR="00B80432" w:rsidRPr="008F1B04">
        <w:t>ř</w:t>
      </w:r>
      <w:r w:rsidRPr="008F1B04">
        <w:t xml:space="preserve">ízení </w:t>
      </w:r>
      <w:r w:rsidR="00B80432" w:rsidRPr="008F1B04">
        <w:t>j</w:t>
      </w:r>
      <w:r w:rsidR="003A6D51" w:rsidRPr="008F1B04">
        <w:t>akosti</w:t>
      </w:r>
      <w:r w:rsidR="0098273E">
        <w:t>, maximálně však jednou za </w:t>
      </w:r>
      <w:r w:rsidR="00914EDA" w:rsidRPr="008F1B04">
        <w:t>kalendářní</w:t>
      </w:r>
      <w:r w:rsidR="00887538">
        <w:t xml:space="preserve"> </w:t>
      </w:r>
      <w:r w:rsidR="00914EDA" w:rsidRPr="008F1B04">
        <w:t>rok</w:t>
      </w:r>
      <w:r w:rsidRPr="008F1B04">
        <w:t xml:space="preserve">; a </w:t>
      </w:r>
    </w:p>
    <w:p w14:paraId="52F652C0" w14:textId="77777777" w:rsidR="00936793" w:rsidRPr="008F1B04" w:rsidRDefault="00936793" w:rsidP="0071586E">
      <w:pPr>
        <w:pStyle w:val="Nadpis3"/>
      </w:pPr>
      <w:r w:rsidRPr="008F1B04">
        <w:t xml:space="preserve">provádět namátkové kontroly </w:t>
      </w:r>
      <w:r w:rsidR="00B80432" w:rsidRPr="008F1B04">
        <w:t>s</w:t>
      </w:r>
      <w:r w:rsidR="00AE6594" w:rsidRPr="008F1B04">
        <w:t xml:space="preserve">ystému </w:t>
      </w:r>
      <w:r w:rsidR="00B80432" w:rsidRPr="008F1B04">
        <w:t>ř</w:t>
      </w:r>
      <w:r w:rsidR="00AE6594" w:rsidRPr="008F1B04">
        <w:t xml:space="preserve">ízení </w:t>
      </w:r>
      <w:r w:rsidR="00B80432" w:rsidRPr="008F1B04">
        <w:t>j</w:t>
      </w:r>
      <w:r w:rsidR="003A6D51" w:rsidRPr="008F1B04">
        <w:t>akosti</w:t>
      </w:r>
      <w:r w:rsidR="0098273E">
        <w:t xml:space="preserve"> v návaznosti na </w:t>
      </w:r>
      <w:r w:rsidR="00AE6594" w:rsidRPr="008F1B04">
        <w:t>Provozovatelem vykázanou neshodu.</w:t>
      </w:r>
    </w:p>
    <w:p w14:paraId="4ED17CB2" w14:textId="77777777" w:rsidR="00936793" w:rsidRPr="008F1B04" w:rsidRDefault="00936793" w:rsidP="0071586E">
      <w:pPr>
        <w:pStyle w:val="Nadpis3"/>
      </w:pPr>
      <w:r w:rsidRPr="008F1B04">
        <w:t>Provozovatel je povinen</w:t>
      </w:r>
      <w:r w:rsidR="0098273E">
        <w:t xml:space="preserve"> </w:t>
      </w:r>
      <w:r w:rsidRPr="008F1B04">
        <w:t>spolupracovat</w:t>
      </w:r>
      <w:r w:rsidR="00EB18A7">
        <w:t xml:space="preserve"> s Vlastníkem a zajistit, aby s </w:t>
      </w:r>
      <w:r w:rsidRPr="008F1B04">
        <w:t xml:space="preserve">Vlastníkem spolupracovali rovněž příslušní </w:t>
      </w:r>
      <w:r w:rsidR="0037621D" w:rsidRPr="008F1B04">
        <w:t>Pod</w:t>
      </w:r>
      <w:r w:rsidRPr="008F1B04">
        <w:t>dodavatelé, včetně poskytnutí všech informací a dokladů týkajících se výkonu práv Vlastníka podle tohoto článku, které bude Vlastník rozumně požadovat.</w:t>
      </w:r>
    </w:p>
    <w:p w14:paraId="55A9968C" w14:textId="77777777" w:rsidR="00936793" w:rsidRPr="008F1B04" w:rsidRDefault="00936793" w:rsidP="00E63328">
      <w:pPr>
        <w:pStyle w:val="Nadpis1"/>
      </w:pPr>
      <w:bookmarkStart w:id="178" w:name="_Toc159144230"/>
      <w:bookmarkStart w:id="179" w:name="_Toc213223339"/>
      <w:bookmarkStart w:id="180" w:name="_Toc528338494"/>
      <w:r w:rsidRPr="008F1B04">
        <w:t>STAV VODOVODU A KANALIZACE</w:t>
      </w:r>
      <w:bookmarkEnd w:id="178"/>
      <w:bookmarkEnd w:id="179"/>
      <w:bookmarkEnd w:id="180"/>
    </w:p>
    <w:p w14:paraId="6601698D" w14:textId="77777777" w:rsidR="00936793" w:rsidRPr="008F1B04" w:rsidRDefault="00936793" w:rsidP="00905E4E">
      <w:pPr>
        <w:pStyle w:val="Nadpis2T"/>
      </w:pPr>
      <w:bookmarkStart w:id="181" w:name="_Ref158025216"/>
      <w:r w:rsidRPr="008F1B04">
        <w:t>Zásah do Vodoměru</w:t>
      </w:r>
      <w:bookmarkEnd w:id="181"/>
    </w:p>
    <w:p w14:paraId="5F3B2741" w14:textId="77777777" w:rsidR="00E25479" w:rsidRDefault="00936793" w:rsidP="00905E4E">
      <w:pPr>
        <w:pStyle w:val="Nadpis3"/>
      </w:pPr>
      <w:r w:rsidRPr="008F1B04">
        <w:t>Provozovatel je oprávněn udělit písemný souhlas s jakýmkoli zásahem Odběratele do Vodoměru</w:t>
      </w:r>
      <w:r w:rsidR="00E25479">
        <w:t xml:space="preserve">. </w:t>
      </w:r>
    </w:p>
    <w:p w14:paraId="7B5DCB11" w14:textId="77777777" w:rsidR="00936793" w:rsidRPr="008F1B04" w:rsidRDefault="005E76F9" w:rsidP="00905E4E">
      <w:pPr>
        <w:pStyle w:val="Nadpis3"/>
      </w:pPr>
      <w:r>
        <w:t>Jakýkoliv zásah do Vodoměru bez souhlasu Provozovatele je nepřípustný.</w:t>
      </w:r>
    </w:p>
    <w:p w14:paraId="58443EF0" w14:textId="77777777" w:rsidR="00936793" w:rsidRPr="008F1B04" w:rsidRDefault="00936793" w:rsidP="00905E4E">
      <w:pPr>
        <w:pStyle w:val="Nadpis3"/>
      </w:pPr>
      <w:r w:rsidRPr="008F1B04">
        <w:t>Provozovatel je povinen zajistit jednotlivé části Vodoměru proti neoprávněné manipulaci ze strany Odběratele či jiných osob.</w:t>
      </w:r>
    </w:p>
    <w:p w14:paraId="4D2F6F74" w14:textId="77777777" w:rsidR="00936793" w:rsidRPr="008F1B04" w:rsidRDefault="00936793" w:rsidP="00E63328">
      <w:pPr>
        <w:pStyle w:val="Nadpis1"/>
      </w:pPr>
      <w:bookmarkStart w:id="182" w:name="_Ref158025252"/>
      <w:bookmarkStart w:id="183" w:name="_Toc159144231"/>
      <w:bookmarkStart w:id="184" w:name="_Toc213223340"/>
      <w:bookmarkStart w:id="185" w:name="_Toc528338495"/>
      <w:r w:rsidRPr="008F1B04">
        <w:t>ČINNOSTI V OCHRAN</w:t>
      </w:r>
      <w:r w:rsidR="00D85C85" w:rsidRPr="008F1B04">
        <w:t>N</w:t>
      </w:r>
      <w:r w:rsidRPr="008F1B04">
        <w:t>ÉM PÁSMU</w:t>
      </w:r>
      <w:bookmarkEnd w:id="182"/>
      <w:bookmarkEnd w:id="183"/>
      <w:bookmarkEnd w:id="184"/>
      <w:bookmarkEnd w:id="185"/>
    </w:p>
    <w:p w14:paraId="2FD38F0E" w14:textId="77777777" w:rsidR="00936793" w:rsidRPr="008F1B04" w:rsidRDefault="00936793" w:rsidP="00E63328">
      <w:pPr>
        <w:pStyle w:val="Nadpis2"/>
      </w:pPr>
      <w:bookmarkStart w:id="186" w:name="_Ref522091136"/>
      <w:r w:rsidRPr="008F1B04">
        <w:t xml:space="preserve">Provozovatel je povinen poskytnout žadateli informaci o možném střetu záměru tohoto žadatele s </w:t>
      </w:r>
      <w:r w:rsidR="002E1754" w:rsidRPr="008F1B04">
        <w:t>Ochranným P</w:t>
      </w:r>
      <w:r w:rsidRPr="008F1B04">
        <w:t xml:space="preserve">ásmem a údaje stanovené Stavebním </w:t>
      </w:r>
      <w:r w:rsidR="00A412F7" w:rsidRPr="008F1B04">
        <w:t>z</w:t>
      </w:r>
      <w:r w:rsidRPr="008F1B04">
        <w:t>ákonem.</w:t>
      </w:r>
      <w:bookmarkEnd w:id="186"/>
    </w:p>
    <w:p w14:paraId="6223E4B9" w14:textId="77777777" w:rsidR="00936793" w:rsidRPr="008F1B04" w:rsidRDefault="00936793" w:rsidP="00905E4E">
      <w:pPr>
        <w:pStyle w:val="Nadpis3"/>
      </w:pPr>
      <w:r w:rsidRPr="008F1B04">
        <w:t>Provozovatel je oprávněn uděli</w:t>
      </w:r>
      <w:r w:rsidR="00EB18A7">
        <w:t>t písemný souhlas s činnostmi v </w:t>
      </w:r>
      <w:r w:rsidR="002E1754" w:rsidRPr="008F1B04">
        <w:t>O</w:t>
      </w:r>
      <w:r w:rsidRPr="008F1B04">
        <w:t xml:space="preserve">chranném </w:t>
      </w:r>
      <w:r w:rsidR="002E1754" w:rsidRPr="008F1B04">
        <w:t>P</w:t>
      </w:r>
      <w:r w:rsidRPr="008F1B04">
        <w:t xml:space="preserve">ásmu </w:t>
      </w:r>
      <w:r w:rsidR="00B16529" w:rsidRPr="008F1B04">
        <w:t xml:space="preserve">uvedenými v ustanovení § 23 odst. 5 </w:t>
      </w:r>
      <w:proofErr w:type="spellStart"/>
      <w:r w:rsidR="00B16529" w:rsidRPr="008F1B04">
        <w:t>ZoVaK</w:t>
      </w:r>
      <w:proofErr w:type="spellEnd"/>
      <w:r w:rsidR="00C945E1">
        <w:t xml:space="preserve"> </w:t>
      </w:r>
      <w:r w:rsidRPr="008F1B04">
        <w:t>(t</w:t>
      </w:r>
      <w:r w:rsidR="00FD783A" w:rsidRPr="008F1B04">
        <w:t>oto vyjádření (</w:t>
      </w:r>
      <w:r w:rsidRPr="008F1B04">
        <w:t>souhlas</w:t>
      </w:r>
      <w:r w:rsidR="00FD783A" w:rsidRPr="008F1B04">
        <w:t xml:space="preserve"> nebo nesouhlas)</w:t>
      </w:r>
      <w:r w:rsidRPr="008F1B04">
        <w:t xml:space="preserve"> nesmí být Provozovatelem bezdůvodně odepřen</w:t>
      </w:r>
      <w:r w:rsidR="00FD783A" w:rsidRPr="008F1B04">
        <w:t>o</w:t>
      </w:r>
      <w:r w:rsidRPr="008F1B04">
        <w:t xml:space="preserve"> či zdržován</w:t>
      </w:r>
      <w:r w:rsidR="00FD783A" w:rsidRPr="008F1B04">
        <w:t>o</w:t>
      </w:r>
      <w:r w:rsidR="00831532" w:rsidRPr="008F1B04">
        <w:t>.</w:t>
      </w:r>
    </w:p>
    <w:p w14:paraId="160A88D7" w14:textId="77777777" w:rsidR="00563AE5" w:rsidRPr="008F1B04" w:rsidRDefault="00563AE5" w:rsidP="00E63328">
      <w:pPr>
        <w:pStyle w:val="Nadpis2"/>
      </w:pPr>
      <w:r w:rsidRPr="008F1B04">
        <w:t>Při plnění povinnosti Provozovatele dle čl</w:t>
      </w:r>
      <w:r w:rsidR="00675C77" w:rsidRPr="008F1B04">
        <w:t>.</w:t>
      </w:r>
      <w:r w:rsidR="00165DEC">
        <w:fldChar w:fldCharType="begin"/>
      </w:r>
      <w:r w:rsidR="00EB18A7">
        <w:instrText xml:space="preserve"> REF _Ref522091136 \r \h </w:instrText>
      </w:r>
      <w:r w:rsidR="00165DEC">
        <w:fldChar w:fldCharType="separate"/>
      </w:r>
      <w:r w:rsidR="00CD344D">
        <w:t>24.1</w:t>
      </w:r>
      <w:r w:rsidR="00165DEC">
        <w:fldChar w:fldCharType="end"/>
      </w:r>
      <w:r w:rsidRPr="008F1B04">
        <w:t xml:space="preserve"> této Smlouvy je Provozovatel povinen si vyžádat předchozí písemný souhlas Vlastníka, tj. bez tohoto písemného souhlasu Vlastníka není Provozovatel oprávněn udělit písemný souhlas dle čl</w:t>
      </w:r>
      <w:r w:rsidR="00675C77" w:rsidRPr="008F1B04">
        <w:t>.</w:t>
      </w:r>
      <w:r w:rsidR="00165DEC">
        <w:fldChar w:fldCharType="begin"/>
      </w:r>
      <w:r w:rsidR="00EB18A7">
        <w:instrText xml:space="preserve"> REF _Ref522091136 \r \h </w:instrText>
      </w:r>
      <w:r w:rsidR="00165DEC">
        <w:fldChar w:fldCharType="separate"/>
      </w:r>
      <w:r w:rsidR="00CD344D">
        <w:t>24.1</w:t>
      </w:r>
      <w:r w:rsidR="00165DEC">
        <w:fldChar w:fldCharType="end"/>
      </w:r>
      <w:r w:rsidRPr="008F1B04">
        <w:t xml:space="preserve"> této Smlouvy.</w:t>
      </w:r>
      <w:r w:rsidR="004F4B29" w:rsidRPr="008F1B04">
        <w:t xml:space="preserve"> Obecné výjimk</w:t>
      </w:r>
      <w:r w:rsidR="00FE1633" w:rsidRPr="008F1B04">
        <w:t>y</w:t>
      </w:r>
      <w:r w:rsidR="004F4B29" w:rsidRPr="008F1B04">
        <w:t xml:space="preserve"> mohou Smluvní Strany určit prostřednictvím Smluvního Protokolu.</w:t>
      </w:r>
    </w:p>
    <w:p w14:paraId="2D306EB5" w14:textId="77777777" w:rsidR="00936793" w:rsidRPr="008F1B04" w:rsidRDefault="00936793" w:rsidP="00E63328">
      <w:pPr>
        <w:pStyle w:val="Nadpis1"/>
      </w:pPr>
      <w:bookmarkStart w:id="187" w:name="_Toc132117339"/>
      <w:bookmarkStart w:id="188" w:name="_Toc159144232"/>
      <w:bookmarkStart w:id="189" w:name="_Toc213223341"/>
      <w:bookmarkStart w:id="190" w:name="_Toc528338496"/>
      <w:bookmarkEnd w:id="155"/>
      <w:r w:rsidRPr="008F1B04">
        <w:t>NEBEZPEČNÉ MATERIÁLY</w:t>
      </w:r>
      <w:bookmarkEnd w:id="187"/>
      <w:bookmarkEnd w:id="188"/>
      <w:bookmarkEnd w:id="189"/>
      <w:bookmarkEnd w:id="190"/>
    </w:p>
    <w:p w14:paraId="3613DDFC" w14:textId="77777777" w:rsidR="00936793" w:rsidRPr="008F1B04" w:rsidRDefault="00936793" w:rsidP="00E63328">
      <w:pPr>
        <w:pStyle w:val="Nadpis2"/>
        <w:rPr>
          <w:sz w:val="20"/>
        </w:rPr>
      </w:pPr>
      <w:r w:rsidRPr="008F1B04">
        <w:t xml:space="preserve">Provozovatel je povinen: </w:t>
      </w:r>
    </w:p>
    <w:p w14:paraId="3337EA49" w14:textId="77777777" w:rsidR="00936793" w:rsidRPr="008F1B04" w:rsidRDefault="00936793" w:rsidP="00BF3558">
      <w:pPr>
        <w:pStyle w:val="Nadpis3"/>
      </w:pPr>
      <w:r w:rsidRPr="008F1B04">
        <w:t>zajistit</w:t>
      </w:r>
      <w:r w:rsidR="00A66A85" w:rsidRPr="008F1B04">
        <w:t xml:space="preserve"> na vlastní náklady</w:t>
      </w:r>
      <w:r w:rsidRPr="008F1B04">
        <w:t xml:space="preserve">, aby: </w:t>
      </w:r>
    </w:p>
    <w:p w14:paraId="0323AEEA" w14:textId="77777777" w:rsidR="00936793" w:rsidRPr="008F1B04" w:rsidRDefault="00936793" w:rsidP="001C2B67">
      <w:pPr>
        <w:pStyle w:val="Nadpis4"/>
      </w:pPr>
      <w:r w:rsidRPr="008F1B04">
        <w:t>jakékoliv</w:t>
      </w:r>
      <w:r w:rsidR="00F37490" w:rsidRPr="008F1B04">
        <w:t xml:space="preserve"> Nebezpečné Látky a Nebezpečné </w:t>
      </w:r>
      <w:r w:rsidR="001A438B" w:rsidRPr="008F1B04">
        <w:t>Směsi</w:t>
      </w:r>
      <w:r w:rsidRPr="008F1B04">
        <w:t>, které j</w:t>
      </w:r>
      <w:r w:rsidR="00494F07" w:rsidRPr="008F1B04">
        <w:t>sou</w:t>
      </w:r>
      <w:r w:rsidRPr="008F1B04">
        <w:t xml:space="preserve"> nebo </w:t>
      </w:r>
      <w:r w:rsidR="00494F07" w:rsidRPr="008F1B04">
        <w:t xml:space="preserve">kterých </w:t>
      </w:r>
      <w:r w:rsidRPr="008F1B04">
        <w:t xml:space="preserve">má být užito při </w:t>
      </w:r>
      <w:r w:rsidR="00F858B4" w:rsidRPr="008F1B04">
        <w:t>Provozování Vodovodu a/nebo Kanalizace</w:t>
      </w:r>
      <w:r w:rsidRPr="008F1B04">
        <w:t>, byly pod kontrolou Provozovatele a z hlediska bezpečnosti odpovídaly příslušným Závazným Předpisům a</w:t>
      </w:r>
      <w:r w:rsidR="00831532" w:rsidRPr="008F1B04">
        <w:t> </w:t>
      </w:r>
      <w:r w:rsidRPr="008F1B04">
        <w:t>Zavedené Odborné Praxi; a</w:t>
      </w:r>
    </w:p>
    <w:p w14:paraId="0AFA09EC" w14:textId="77777777" w:rsidR="00936793" w:rsidRPr="008F1B04" w:rsidRDefault="00936793" w:rsidP="001C2B67">
      <w:pPr>
        <w:pStyle w:val="Nadpis4"/>
      </w:pPr>
      <w:r w:rsidRPr="008F1B04">
        <w:t>vešker</w:t>
      </w:r>
      <w:r w:rsidR="000B0036" w:rsidRPr="008F1B04">
        <w:t>é</w:t>
      </w:r>
      <w:r w:rsidR="00D05178">
        <w:t xml:space="preserve"> </w:t>
      </w:r>
      <w:r w:rsidR="00F37490" w:rsidRPr="008F1B04">
        <w:t xml:space="preserve">Nebezpečné Látky a Nebezpečné </w:t>
      </w:r>
      <w:r w:rsidR="001A438B" w:rsidRPr="008F1B04">
        <w:t>Směsi</w:t>
      </w:r>
      <w:r w:rsidR="00D05178">
        <w:t xml:space="preserve"> </w:t>
      </w:r>
      <w:r w:rsidRPr="008F1B04">
        <w:t>byl</w:t>
      </w:r>
      <w:r w:rsidR="00F37490" w:rsidRPr="008F1B04">
        <w:t>y</w:t>
      </w:r>
      <w:r w:rsidRPr="008F1B04">
        <w:t xml:space="preserve"> zřetelně označ</w:t>
      </w:r>
      <w:r w:rsidR="00F37490" w:rsidRPr="008F1B04">
        <w:t>eny</w:t>
      </w:r>
      <w:r w:rsidRPr="008F1B04">
        <w:t>;</w:t>
      </w:r>
    </w:p>
    <w:p w14:paraId="355B5E15" w14:textId="77777777" w:rsidR="00936793" w:rsidRPr="008F1B04" w:rsidRDefault="00936793" w:rsidP="00BF3558">
      <w:pPr>
        <w:pStyle w:val="Nadpis3"/>
      </w:pPr>
      <w:r w:rsidRPr="008F1B04">
        <w:t>neprodleně</w:t>
      </w:r>
      <w:r w:rsidR="00AF13AF" w:rsidRPr="008F1B04">
        <w:t xml:space="preserve">, nejpozději </w:t>
      </w:r>
      <w:r w:rsidR="003045DA" w:rsidRPr="008F1B04">
        <w:t xml:space="preserve">však </w:t>
      </w:r>
      <w:r w:rsidR="00AF13AF" w:rsidRPr="008F1B04">
        <w:t>do 24</w:t>
      </w:r>
      <w:r w:rsidR="00831532" w:rsidRPr="008F1B04">
        <w:t xml:space="preserve"> (slovy: dvaceti čtyř)</w:t>
      </w:r>
      <w:r w:rsidR="00AF13AF" w:rsidRPr="008F1B04">
        <w:t xml:space="preserve"> hodin,</w:t>
      </w:r>
      <w:r w:rsidRPr="008F1B04">
        <w:t xml:space="preserve"> informovat Vlastníka o používání nebo uskladnění jak</w:t>
      </w:r>
      <w:r w:rsidR="00F37490" w:rsidRPr="008F1B04">
        <w:t>ých</w:t>
      </w:r>
      <w:r w:rsidRPr="008F1B04">
        <w:t xml:space="preserve">koliv </w:t>
      </w:r>
      <w:r w:rsidR="00F37490" w:rsidRPr="008F1B04">
        <w:t>Nebezpečných Látek a</w:t>
      </w:r>
      <w:r w:rsidR="00831532" w:rsidRPr="008F1B04">
        <w:t> </w:t>
      </w:r>
      <w:r w:rsidR="00F37490" w:rsidRPr="008F1B04">
        <w:t xml:space="preserve">Nebezpečných </w:t>
      </w:r>
      <w:r w:rsidR="001A438B" w:rsidRPr="008F1B04">
        <w:t>Směsí</w:t>
      </w:r>
      <w:r w:rsidR="00D05178">
        <w:t xml:space="preserve"> </w:t>
      </w:r>
      <w:r w:rsidRPr="008F1B04">
        <w:t xml:space="preserve">na Pozemcích, Stavbách či ve Vodovodu </w:t>
      </w:r>
      <w:r w:rsidR="00F858B4" w:rsidRPr="008F1B04">
        <w:t>a/nebo</w:t>
      </w:r>
      <w:r w:rsidRPr="008F1B04">
        <w:t xml:space="preserve"> Kanalizaci; a</w:t>
      </w:r>
    </w:p>
    <w:p w14:paraId="0D3510B5" w14:textId="77777777" w:rsidR="00936793" w:rsidRPr="008F1B04" w:rsidRDefault="00936793" w:rsidP="00BF3558">
      <w:pPr>
        <w:pStyle w:val="Nadpis3"/>
      </w:pPr>
      <w:r w:rsidRPr="008F1B04">
        <w:lastRenderedPageBreak/>
        <w:t>dodržovat další přiměřené požadavky Vlastníka v souvislosti s</w:t>
      </w:r>
      <w:r w:rsidR="003848FB">
        <w:t> </w:t>
      </w:r>
      <w:r w:rsidR="00F37490" w:rsidRPr="008F1B04">
        <w:t>Nebezpečnými Látk</w:t>
      </w:r>
      <w:r w:rsidR="003848FB">
        <w:t>ami</w:t>
      </w:r>
      <w:r w:rsidR="00F37490" w:rsidRPr="008F1B04">
        <w:t xml:space="preserve"> a Nebezpečnými </w:t>
      </w:r>
      <w:r w:rsidR="001A438B" w:rsidRPr="008F1B04">
        <w:t>Směsi</w:t>
      </w:r>
      <w:r w:rsidRPr="008F1B04">
        <w:t>.</w:t>
      </w:r>
    </w:p>
    <w:p w14:paraId="47CEA61D" w14:textId="77777777" w:rsidR="00936793" w:rsidRPr="008F1B04" w:rsidRDefault="00936793" w:rsidP="00E63328">
      <w:pPr>
        <w:pStyle w:val="Nadpis1"/>
      </w:pPr>
      <w:bookmarkStart w:id="191" w:name="_Toc159144233"/>
      <w:bookmarkStart w:id="192" w:name="_Toc213223342"/>
      <w:bookmarkStart w:id="193" w:name="_Toc528338497"/>
      <w:r w:rsidRPr="008F1B04">
        <w:t>KRIZOVÉ STAVY A ZÁSAH VLASTNÍKA</w:t>
      </w:r>
      <w:bookmarkEnd w:id="191"/>
      <w:bookmarkEnd w:id="192"/>
      <w:bookmarkEnd w:id="193"/>
    </w:p>
    <w:p w14:paraId="5DC78B20" w14:textId="77777777" w:rsidR="00936793" w:rsidRPr="008F1B04" w:rsidRDefault="00936793" w:rsidP="00BF3558">
      <w:pPr>
        <w:pStyle w:val="Nadpis2T"/>
      </w:pPr>
      <w:r w:rsidRPr="008F1B04">
        <w:t>Požární ochrana</w:t>
      </w:r>
    </w:p>
    <w:p w14:paraId="4B313207" w14:textId="77777777" w:rsidR="00936793" w:rsidRPr="008F1B04" w:rsidRDefault="00936793" w:rsidP="00BF3558">
      <w:pPr>
        <w:pStyle w:val="Nadpis3"/>
      </w:pPr>
      <w:r w:rsidRPr="008F1B04">
        <w:t>Provozovatel je povinen zajistit</w:t>
      </w:r>
      <w:r w:rsidR="00A66A85" w:rsidRPr="008F1B04">
        <w:t xml:space="preserve"> na vlastní náklady</w:t>
      </w:r>
      <w:r w:rsidRPr="008F1B04">
        <w:t xml:space="preserve">, aby Vodovod splňoval </w:t>
      </w:r>
      <w:r w:rsidR="007B6B9D" w:rsidRPr="008F1B04">
        <w:t>v</w:t>
      </w:r>
      <w:r w:rsidR="00831532" w:rsidRPr="008F1B04">
        <w:t> </w:t>
      </w:r>
      <w:r w:rsidR="007B6B9D" w:rsidRPr="008F1B04">
        <w:t xml:space="preserve">průběhu Doby Provozování </w:t>
      </w:r>
      <w:r w:rsidRPr="008F1B04">
        <w:t>požadavky požární ochrany na zajištění odběru vody k hašení požáru, je-li to technicky možné při vynaložené Zavedené Odborné Praxi</w:t>
      </w:r>
      <w:r w:rsidR="00C945E1">
        <w:t xml:space="preserve"> </w:t>
      </w:r>
      <w:r w:rsidRPr="008F1B04">
        <w:t>a je-li Vodovod jediným zdrojem pro zásobování požární vodou</w:t>
      </w:r>
      <w:r w:rsidR="00B65DE3" w:rsidRPr="008F1B04">
        <w:t>.</w:t>
      </w:r>
    </w:p>
    <w:p w14:paraId="3959037F" w14:textId="77777777" w:rsidR="00936793" w:rsidRPr="008F1B04" w:rsidRDefault="00936793" w:rsidP="00BF3558">
      <w:pPr>
        <w:pStyle w:val="Nadpis3"/>
      </w:pPr>
      <w:r w:rsidRPr="008F1B04">
        <w:t>Vlastník i Provozovatel jsou povin</w:t>
      </w:r>
      <w:r w:rsidR="008A1E82">
        <w:t>ni umožnit přístup k Vodovodu a </w:t>
      </w:r>
      <w:r w:rsidRPr="008F1B04">
        <w:t>umožnit bezplatný odběr vody jednotkám požární ochrany ve smyslu zákona č.</w:t>
      </w:r>
      <w:r w:rsidR="00163DF1" w:rsidRPr="008F1B04">
        <w:t> </w:t>
      </w:r>
      <w:r w:rsidRPr="008F1B04">
        <w:t>133/1985 Sb., o požární ochraně, ve znění pozdějších předpisů, při likvidaci požáru.</w:t>
      </w:r>
    </w:p>
    <w:p w14:paraId="26E7E785" w14:textId="77777777" w:rsidR="00936793" w:rsidRPr="008F1B04" w:rsidRDefault="00936793" w:rsidP="00BF3558">
      <w:pPr>
        <w:pStyle w:val="Nadpis2T"/>
      </w:pPr>
      <w:r w:rsidRPr="008F1B04">
        <w:t>Ochrana před Povodněmi</w:t>
      </w:r>
    </w:p>
    <w:p w14:paraId="29A99EA0" w14:textId="77777777" w:rsidR="00936793" w:rsidRPr="008F1B04" w:rsidRDefault="00936793" w:rsidP="00036173">
      <w:pPr>
        <w:pStyle w:val="Nadpis3"/>
      </w:pPr>
      <w:r w:rsidRPr="008F1B04">
        <w:t>V rámci zabezpečení úkolů při ochraně před Povodněmi je Provozovatel povinen</w:t>
      </w:r>
      <w:r w:rsidR="00E23E4D" w:rsidRPr="008F1B04">
        <w:t xml:space="preserve"> na vlastní náklady</w:t>
      </w:r>
      <w:r w:rsidRPr="008F1B04">
        <w:t xml:space="preserve">: </w:t>
      </w:r>
    </w:p>
    <w:p w14:paraId="6B373AA3" w14:textId="77777777" w:rsidR="00936793" w:rsidRPr="008F1B04" w:rsidRDefault="00936793" w:rsidP="001C2B67">
      <w:pPr>
        <w:pStyle w:val="Nadpis4"/>
      </w:pPr>
      <w:r w:rsidRPr="008F1B04">
        <w:t>provádět ve spolupráci s</w:t>
      </w:r>
      <w:r w:rsidR="006773A8" w:rsidRPr="008F1B04">
        <w:t xml:space="preserve"> příslušnými </w:t>
      </w:r>
      <w:r w:rsidRPr="008F1B04">
        <w:t>povodňovými orgány</w:t>
      </w:r>
      <w:r w:rsidR="00A059BE">
        <w:t xml:space="preserve"> </w:t>
      </w:r>
      <w:r w:rsidRPr="008F1B04">
        <w:t>povodňové prohlídky Vodovodu a</w:t>
      </w:r>
      <w:r w:rsidR="007B6B9D" w:rsidRPr="008F1B04">
        <w:t>/nebo</w:t>
      </w:r>
      <w:r w:rsidRPr="008F1B04">
        <w:t xml:space="preserve"> Kanalizace</w:t>
      </w:r>
      <w:r w:rsidR="006773A8" w:rsidRPr="008F1B04">
        <w:t>, a popř. také Pozemků a Staveb</w:t>
      </w:r>
      <w:r w:rsidRPr="008F1B04">
        <w:t>, zejména prověřit stav Vodovodu a</w:t>
      </w:r>
      <w:r w:rsidR="007B6B9D" w:rsidRPr="008F1B04">
        <w:t>/nebo</w:t>
      </w:r>
      <w:r w:rsidRPr="008F1B04">
        <w:t xml:space="preserve"> Kanalizace</w:t>
      </w:r>
      <w:r w:rsidR="006773A8" w:rsidRPr="008F1B04">
        <w:t>, a popř. také Pozemků a Staveb,</w:t>
      </w:r>
      <w:r w:rsidRPr="008F1B04">
        <w:t xml:space="preserve"> a</w:t>
      </w:r>
      <w:r w:rsidR="00BC3907" w:rsidRPr="008F1B04">
        <w:t> </w:t>
      </w:r>
      <w:r w:rsidRPr="008F1B04">
        <w:t>jejich připravenost z</w:t>
      </w:r>
      <w:r w:rsidR="00163DF1" w:rsidRPr="008F1B04">
        <w:t> </w:t>
      </w:r>
      <w:r w:rsidRPr="008F1B04">
        <w:t xml:space="preserve">hlediska ochrany před Povodněmi a odstranit zjištěné </w:t>
      </w:r>
      <w:r w:rsidR="00AB49FA" w:rsidRPr="008F1B04">
        <w:t>Záv</w:t>
      </w:r>
      <w:r w:rsidR="00CC1E71" w:rsidRPr="008F1B04">
        <w:t>ady</w:t>
      </w:r>
      <w:r w:rsidRPr="008F1B04">
        <w:t>;</w:t>
      </w:r>
    </w:p>
    <w:p w14:paraId="40D1693D" w14:textId="77777777" w:rsidR="00936793" w:rsidRPr="008F1B04" w:rsidRDefault="00936793" w:rsidP="001C2B67">
      <w:pPr>
        <w:pStyle w:val="Nadpis4"/>
      </w:pPr>
      <w:r w:rsidRPr="008F1B04">
        <w:t>zajistit pracovní síly a věcné prostředky na provádění zabezpečovacích prací na Vodovodu a</w:t>
      </w:r>
      <w:r w:rsidR="007B6B9D" w:rsidRPr="008F1B04">
        <w:t>/nebo</w:t>
      </w:r>
      <w:r w:rsidRPr="008F1B04">
        <w:t xml:space="preserve"> Kanalizaci</w:t>
      </w:r>
      <w:r w:rsidR="00036173">
        <w:t>, a popř. také na Pozemcích a </w:t>
      </w:r>
      <w:r w:rsidR="00047E35" w:rsidRPr="008F1B04">
        <w:t>Stavbách</w:t>
      </w:r>
      <w:r w:rsidRPr="008F1B04">
        <w:t>;</w:t>
      </w:r>
    </w:p>
    <w:p w14:paraId="3CBF23E6" w14:textId="77777777" w:rsidR="00936793" w:rsidRPr="008F1B04" w:rsidRDefault="00936793" w:rsidP="001C2B67">
      <w:pPr>
        <w:pStyle w:val="Nadpis4"/>
      </w:pPr>
      <w:r w:rsidRPr="008F1B04">
        <w:t>v době nebezpečí Povodně zajistit dosažitelnost Pracovníků Provozovatele a</w:t>
      </w:r>
      <w:r w:rsidR="00BC3907" w:rsidRPr="008F1B04">
        <w:t> </w:t>
      </w:r>
      <w:r w:rsidRPr="008F1B04">
        <w:t>dostupnost věcných prostředků a prověřit připravenost těchto Pracovníků;</w:t>
      </w:r>
    </w:p>
    <w:p w14:paraId="0BD10720" w14:textId="77777777" w:rsidR="00936793" w:rsidRPr="008F1B04" w:rsidRDefault="00936793" w:rsidP="001C2B67">
      <w:pPr>
        <w:pStyle w:val="Nadpis4"/>
      </w:pPr>
      <w:r w:rsidRPr="008F1B04">
        <w:t>sledovat na Vodovodu a Kanalizaci všechny jevy rozhodné pro bezpečné převedení Povodně, zejména funkci přelivných objektů, postup a rozsah zamrzání, tvorbu nebezpečných ledových zácp a</w:t>
      </w:r>
      <w:r w:rsidR="00163DF1" w:rsidRPr="008F1B04">
        <w:t> </w:t>
      </w:r>
      <w:proofErr w:type="spellStart"/>
      <w:r w:rsidRPr="008F1B04">
        <w:t>nápěchů</w:t>
      </w:r>
      <w:proofErr w:type="spellEnd"/>
      <w:r w:rsidRPr="008F1B04">
        <w:t>, postup tání a chod ledů, stav hladiny vody, popřípadě nahromadění plovoucích předmětů;</w:t>
      </w:r>
    </w:p>
    <w:p w14:paraId="6D0AFE8F" w14:textId="77777777" w:rsidR="00936793" w:rsidRPr="008F1B04" w:rsidRDefault="00936793" w:rsidP="001C2B67">
      <w:pPr>
        <w:pStyle w:val="Nadpis4"/>
      </w:pPr>
      <w:r w:rsidRPr="008F1B04">
        <w:t>účastnit se hlásné</w:t>
      </w:r>
      <w:r w:rsidR="00A059BE">
        <w:t xml:space="preserve"> povodňové služby, informovat o </w:t>
      </w:r>
      <w:r w:rsidRPr="008F1B04">
        <w:t>nebezpečí a</w:t>
      </w:r>
      <w:r w:rsidR="00163DF1" w:rsidRPr="008F1B04">
        <w:t> </w:t>
      </w:r>
      <w:r w:rsidRPr="008F1B04">
        <w:t xml:space="preserve">průběhu Povodně </w:t>
      </w:r>
      <w:r w:rsidR="00047E35" w:rsidRPr="008F1B04">
        <w:t xml:space="preserve">příslušný </w:t>
      </w:r>
      <w:r w:rsidRPr="008F1B04">
        <w:t xml:space="preserve">povodňový orgán, správce </w:t>
      </w:r>
      <w:r w:rsidR="007B6B9D" w:rsidRPr="008F1B04">
        <w:t>v</w:t>
      </w:r>
      <w:r w:rsidRPr="008F1B04">
        <w:t xml:space="preserve">odního </w:t>
      </w:r>
      <w:r w:rsidR="007B6B9D" w:rsidRPr="008F1B04">
        <w:t>t</w:t>
      </w:r>
      <w:r w:rsidRPr="008F1B04">
        <w:t>oku, příslušného správce povodí, pracoviště Českého hydrometeorologického ústavu a Hasičský záchranný sbor České republiky;</w:t>
      </w:r>
    </w:p>
    <w:p w14:paraId="59D4AD08" w14:textId="77777777" w:rsidR="00936793" w:rsidRPr="008F1B04" w:rsidRDefault="00936793" w:rsidP="001C2B67">
      <w:pPr>
        <w:pStyle w:val="Nadpis4"/>
      </w:pPr>
      <w:r w:rsidRPr="008F1B04">
        <w:t>manipulovat s Vodovodem a</w:t>
      </w:r>
      <w:r w:rsidR="007B6B9D" w:rsidRPr="008F1B04">
        <w:t>/nebo</w:t>
      </w:r>
      <w:r w:rsidRPr="008F1B04">
        <w:t xml:space="preserve"> Kanalizací</w:t>
      </w:r>
      <w:r w:rsidR="00617631" w:rsidRPr="008F1B04">
        <w:t>, resp. s Pozemky a</w:t>
      </w:r>
      <w:r w:rsidR="007B6B9D" w:rsidRPr="008F1B04">
        <w:t>/nebo</w:t>
      </w:r>
      <w:r w:rsidR="00617631" w:rsidRPr="008F1B04">
        <w:t xml:space="preserve"> Stavbami,</w:t>
      </w:r>
      <w:r w:rsidRPr="008F1B04">
        <w:t xml:space="preserve"> v mezích schváleného </w:t>
      </w:r>
      <w:r w:rsidR="007B6B9D" w:rsidRPr="008F1B04">
        <w:t>m</w:t>
      </w:r>
      <w:r w:rsidRPr="008F1B04">
        <w:t xml:space="preserve">anipulačního </w:t>
      </w:r>
      <w:r w:rsidR="007B6B9D" w:rsidRPr="008F1B04">
        <w:t>ř</w:t>
      </w:r>
      <w:r w:rsidRPr="008F1B04">
        <w:t>ádu tak, aby se snížilo nebezpečí povodňových škod; přitom je Provozovatel povinen dbát pokynů vodohospodářského dispečinku příslušného správce povodí;</w:t>
      </w:r>
    </w:p>
    <w:p w14:paraId="4EFEFA20" w14:textId="77777777" w:rsidR="00936793" w:rsidRPr="008F1B04" w:rsidRDefault="00936793" w:rsidP="001C2B67">
      <w:pPr>
        <w:pStyle w:val="Nadpis4"/>
      </w:pPr>
      <w:r w:rsidRPr="008F1B04">
        <w:t>k mimořádným manipulacím s Vodovodem a</w:t>
      </w:r>
      <w:r w:rsidR="007B6B9D" w:rsidRPr="008F1B04">
        <w:t>/nebo</w:t>
      </w:r>
      <w:r w:rsidRPr="008F1B04">
        <w:t xml:space="preserve"> Kanalizací</w:t>
      </w:r>
      <w:r w:rsidR="00617631" w:rsidRPr="008F1B04">
        <w:t>, resp. s Pozemky a</w:t>
      </w:r>
      <w:r w:rsidR="007B6B9D" w:rsidRPr="008F1B04">
        <w:t>/nebo</w:t>
      </w:r>
      <w:r w:rsidR="00617631" w:rsidRPr="008F1B04">
        <w:t xml:space="preserve"> Stavbami, </w:t>
      </w:r>
      <w:r w:rsidR="007B6B9D" w:rsidRPr="008F1B04">
        <w:t>n</w:t>
      </w:r>
      <w:r w:rsidRPr="008F1B04">
        <w:t xml:space="preserve">ad rámec schválených </w:t>
      </w:r>
      <w:r w:rsidR="007B6B9D" w:rsidRPr="008F1B04">
        <w:t>m</w:t>
      </w:r>
      <w:r w:rsidRPr="008F1B04">
        <w:t xml:space="preserve">anipulačních </w:t>
      </w:r>
      <w:r w:rsidR="007B6B9D" w:rsidRPr="008F1B04">
        <w:t>ř</w:t>
      </w:r>
      <w:r w:rsidRPr="008F1B04">
        <w:t xml:space="preserve">ádů </w:t>
      </w:r>
      <w:r w:rsidRPr="008F1B04">
        <w:lastRenderedPageBreak/>
        <w:t xml:space="preserve">si vyžádat souhlas </w:t>
      </w:r>
      <w:r w:rsidR="00047E35" w:rsidRPr="008F1B04">
        <w:t xml:space="preserve">příslušného </w:t>
      </w:r>
      <w:r w:rsidRPr="008F1B04">
        <w:t>povodňového orgánu, v</w:t>
      </w:r>
      <w:r w:rsidR="00163DF1" w:rsidRPr="008F1B04">
        <w:t> </w:t>
      </w:r>
      <w:r w:rsidRPr="008F1B04">
        <w:t>závislosti na možném dosahu vlivu takovéto manipulace;</w:t>
      </w:r>
    </w:p>
    <w:p w14:paraId="26CE7EE2" w14:textId="77777777" w:rsidR="00936793" w:rsidRPr="008F1B04" w:rsidRDefault="00936793" w:rsidP="001C2B67">
      <w:pPr>
        <w:pStyle w:val="Nadpis4"/>
      </w:pPr>
      <w:r w:rsidRPr="008F1B04">
        <w:t>provádět zabezpečovací práce na Vodovodu a Kanalizaci</w:t>
      </w:r>
      <w:r w:rsidR="00617631" w:rsidRPr="008F1B04">
        <w:t>, resp. na Pozemcích a Stavbách</w:t>
      </w:r>
      <w:r w:rsidRPr="008F1B04">
        <w:t>; a</w:t>
      </w:r>
    </w:p>
    <w:p w14:paraId="5AE67519" w14:textId="77777777" w:rsidR="00936793" w:rsidRPr="008F1B04" w:rsidRDefault="00936793" w:rsidP="001C2B67">
      <w:pPr>
        <w:pStyle w:val="Nadpis4"/>
      </w:pPr>
      <w:r w:rsidRPr="008F1B04">
        <w:t>zabezpečit dokumentování průběhu Povodně na Vodovodu a</w:t>
      </w:r>
      <w:r w:rsidR="00163DF1" w:rsidRPr="008F1B04">
        <w:t> </w:t>
      </w:r>
      <w:r w:rsidRPr="008F1B04">
        <w:t>Kanalizaci</w:t>
      </w:r>
      <w:r w:rsidR="00953BB7" w:rsidRPr="008F1B04">
        <w:t>, resp. na Pozemcích a Stavbách</w:t>
      </w:r>
      <w:r w:rsidRPr="008F1B04">
        <w:t>.</w:t>
      </w:r>
    </w:p>
    <w:p w14:paraId="5627277B" w14:textId="14585BD3" w:rsidR="00936793" w:rsidRPr="008F1B04" w:rsidRDefault="00936793" w:rsidP="00036173">
      <w:pPr>
        <w:pStyle w:val="Nadpis3"/>
      </w:pPr>
      <w:bookmarkStart w:id="194" w:name="_Ref522091175"/>
      <w:r w:rsidRPr="008F1B04">
        <w:t>Bez zbytečného odkladu po Povodni</w:t>
      </w:r>
      <w:r w:rsidR="009F2267" w:rsidRPr="008F1B04">
        <w:t>,</w:t>
      </w:r>
      <w:r w:rsidR="00A059BE">
        <w:t xml:space="preserve"> </w:t>
      </w:r>
      <w:r w:rsidR="009F2267" w:rsidRPr="008F1B04">
        <w:t xml:space="preserve">to znamená </w:t>
      </w:r>
      <w:r w:rsidR="00FF2777" w:rsidRPr="008F1B04">
        <w:t xml:space="preserve">ve lhůtách uvedených níže (pokud Závazné </w:t>
      </w:r>
      <w:r w:rsidR="0030093A" w:rsidRPr="008F1B04">
        <w:t xml:space="preserve">Předpisy </w:t>
      </w:r>
      <w:r w:rsidR="00FF2777" w:rsidRPr="008F1B04">
        <w:t>nebo Provozní Dokumenty nestanoví jinak)</w:t>
      </w:r>
      <w:r w:rsidR="007C0D35" w:rsidRPr="008F1B04">
        <w:t>,</w:t>
      </w:r>
      <w:r w:rsidR="00CE1F5B">
        <w:t xml:space="preserve"> </w:t>
      </w:r>
      <w:r w:rsidRPr="008F1B04">
        <w:t>je Provozovatel dále povinen:</w:t>
      </w:r>
      <w:bookmarkEnd w:id="194"/>
    </w:p>
    <w:p w14:paraId="37228D00" w14:textId="77777777" w:rsidR="00936793" w:rsidRPr="008F1B04" w:rsidRDefault="00936793" w:rsidP="001C2B67">
      <w:pPr>
        <w:pStyle w:val="Nadpis4"/>
      </w:pPr>
      <w:bookmarkStart w:id="195" w:name="_Ref522091191"/>
      <w:r w:rsidRPr="008F1B04">
        <w:t>provést prohlídku Vodovodu a</w:t>
      </w:r>
      <w:r w:rsidR="007B6B9D" w:rsidRPr="008F1B04">
        <w:t>/nebo</w:t>
      </w:r>
      <w:r w:rsidRPr="008F1B04">
        <w:t xml:space="preserve"> Kanalizace</w:t>
      </w:r>
      <w:r w:rsidR="00953BB7" w:rsidRPr="008F1B04">
        <w:t>, resp. Pozemků a</w:t>
      </w:r>
      <w:r w:rsidR="007B6B9D" w:rsidRPr="008F1B04">
        <w:t>/nebo</w:t>
      </w:r>
      <w:r w:rsidR="00953BB7" w:rsidRPr="008F1B04">
        <w:t xml:space="preserve"> Staveb</w:t>
      </w:r>
      <w:r w:rsidR="00FF2777" w:rsidRPr="008F1B04">
        <w:t xml:space="preserve"> nejpozději do 24 (slovy: dvacet</w:t>
      </w:r>
      <w:r w:rsidR="0030093A" w:rsidRPr="008F1B04">
        <w:t xml:space="preserve">i </w:t>
      </w:r>
      <w:r w:rsidR="00FF2777" w:rsidRPr="008F1B04">
        <w:t>čtyř) hodin</w:t>
      </w:r>
      <w:r w:rsidRPr="008F1B04">
        <w:t>;</w:t>
      </w:r>
      <w:bookmarkEnd w:id="195"/>
    </w:p>
    <w:p w14:paraId="43880161" w14:textId="77777777" w:rsidR="00936793" w:rsidRPr="008F1B04" w:rsidRDefault="00936793" w:rsidP="001C2B67">
      <w:pPr>
        <w:pStyle w:val="Nadpis4"/>
      </w:pPr>
      <w:bookmarkStart w:id="196" w:name="_Ref522105827"/>
      <w:r w:rsidRPr="008F1B04">
        <w:t>zjistit rozsah a výši povodňových škod</w:t>
      </w:r>
      <w:r w:rsidR="00FF2777" w:rsidRPr="008F1B04">
        <w:t xml:space="preserve"> nejpozději do 24 (slovy: dvacet</w:t>
      </w:r>
      <w:r w:rsidR="0030093A" w:rsidRPr="008F1B04">
        <w:t xml:space="preserve">i </w:t>
      </w:r>
      <w:r w:rsidR="00FF2777" w:rsidRPr="008F1B04">
        <w:t xml:space="preserve">čtyř) hodin od ukončení činností ad </w:t>
      </w:r>
      <w:r w:rsidR="00165DEC" w:rsidRPr="008F1B04">
        <w:fldChar w:fldCharType="begin"/>
      </w:r>
      <w:r w:rsidR="00D61506" w:rsidRPr="008F1B04">
        <w:instrText xml:space="preserve"> REF _Ref522091191 \r \h </w:instrText>
      </w:r>
      <w:r w:rsidR="00A059BE">
        <w:instrText xml:space="preserve"> \* MERGEFORMAT </w:instrText>
      </w:r>
      <w:r w:rsidR="00165DEC" w:rsidRPr="008F1B04">
        <w:fldChar w:fldCharType="separate"/>
      </w:r>
      <w:r w:rsidR="00CD344D">
        <w:t>26.2.2.1</w:t>
      </w:r>
      <w:r w:rsidR="00165DEC" w:rsidRPr="008F1B04">
        <w:fldChar w:fldCharType="end"/>
      </w:r>
      <w:r w:rsidRPr="008F1B04">
        <w:t>;</w:t>
      </w:r>
      <w:bookmarkEnd w:id="196"/>
    </w:p>
    <w:p w14:paraId="53A9D1E9" w14:textId="77777777" w:rsidR="00936793" w:rsidRPr="008F1B04" w:rsidRDefault="00936793" w:rsidP="001C2B67">
      <w:pPr>
        <w:pStyle w:val="Nadpis4"/>
      </w:pPr>
      <w:r w:rsidRPr="008F1B04">
        <w:t xml:space="preserve">posoudit účelnost provedených opatření a poskytnout povodňovému orgánu </w:t>
      </w:r>
      <w:r w:rsidR="007B6B9D" w:rsidRPr="008F1B04">
        <w:t>o</w:t>
      </w:r>
      <w:r w:rsidRPr="008F1B04">
        <w:t>bce s rozšířenou půs</w:t>
      </w:r>
      <w:r w:rsidR="000C1766">
        <w:t>obností, správci vodního toku a </w:t>
      </w:r>
      <w:r w:rsidRPr="008F1B04">
        <w:t>příslušnému správci povodí podklady pro zprávu o</w:t>
      </w:r>
      <w:r w:rsidR="00163DF1" w:rsidRPr="008F1B04">
        <w:t> </w:t>
      </w:r>
      <w:r w:rsidRPr="008F1B04">
        <w:t>Povodni</w:t>
      </w:r>
      <w:r w:rsidR="00FF2777" w:rsidRPr="008F1B04">
        <w:t xml:space="preserve"> nejpozději do 24 (slovy: dvacet</w:t>
      </w:r>
      <w:r w:rsidR="0030093A" w:rsidRPr="008F1B04">
        <w:t xml:space="preserve">i </w:t>
      </w:r>
      <w:r w:rsidR="00FF2777" w:rsidRPr="008F1B04">
        <w:t>čtyř) hodin od ukončení činností ad</w:t>
      </w:r>
      <w:r w:rsidR="000C1766">
        <w:t> </w:t>
      </w:r>
      <w:r w:rsidR="00165DEC" w:rsidRPr="008F1B04">
        <w:fldChar w:fldCharType="begin"/>
      </w:r>
      <w:r w:rsidR="00D61506" w:rsidRPr="008F1B04">
        <w:instrText xml:space="preserve"> REF _Ref522105827 \r \h </w:instrText>
      </w:r>
      <w:r w:rsidR="00165DEC" w:rsidRPr="008F1B04">
        <w:fldChar w:fldCharType="separate"/>
      </w:r>
      <w:r w:rsidR="00CD344D">
        <w:t>26.2.2.2</w:t>
      </w:r>
      <w:r w:rsidR="00165DEC" w:rsidRPr="008F1B04">
        <w:fldChar w:fldCharType="end"/>
      </w:r>
      <w:r w:rsidRPr="008F1B04">
        <w:t xml:space="preserve">; a </w:t>
      </w:r>
    </w:p>
    <w:p w14:paraId="34E6B229" w14:textId="77777777" w:rsidR="00936793" w:rsidRPr="008F1B04" w:rsidRDefault="00936793" w:rsidP="001C2B67">
      <w:pPr>
        <w:pStyle w:val="Nadpis4"/>
      </w:pPr>
      <w:r w:rsidRPr="008F1B04">
        <w:t>odstranit povodňové škody na Vodovodu a</w:t>
      </w:r>
      <w:r w:rsidR="007B6B9D" w:rsidRPr="008F1B04">
        <w:t>/nebo</w:t>
      </w:r>
      <w:r w:rsidRPr="008F1B04">
        <w:t xml:space="preserve"> Kanalizaci</w:t>
      </w:r>
      <w:r w:rsidR="00953BB7" w:rsidRPr="008F1B04">
        <w:t>, resp. na Pozemcích a</w:t>
      </w:r>
      <w:r w:rsidR="007B6B9D" w:rsidRPr="008F1B04">
        <w:t>/nebo</w:t>
      </w:r>
      <w:r w:rsidR="00953BB7" w:rsidRPr="008F1B04">
        <w:t xml:space="preserve"> Stavbách</w:t>
      </w:r>
      <w:r w:rsidRPr="008F1B04">
        <w:t>, zejména je zabezpečit pro případ další Povodně</w:t>
      </w:r>
      <w:r w:rsidR="00FF2777" w:rsidRPr="008F1B04">
        <w:t xml:space="preserve"> nejpozději do 10 (slovy: deseti) dnů po Povodni. </w:t>
      </w:r>
    </w:p>
    <w:p w14:paraId="114D928F" w14:textId="738613EB" w:rsidR="00755D49" w:rsidRPr="008F1B04" w:rsidRDefault="00755D49" w:rsidP="00E63328">
      <w:pPr>
        <w:pStyle w:val="Nadpis3"/>
        <w:numPr>
          <w:ilvl w:val="0"/>
          <w:numId w:val="0"/>
        </w:numPr>
        <w:ind w:left="1416"/>
      </w:pPr>
      <w:r w:rsidRPr="008F1B04">
        <w:t>Provozovatel je oprávněn navrhnout po Povodni nejpozději do 24 (slovy: dvaceti čtyř) hodin dílčí harmonogram plnění povinností podle čl</w:t>
      </w:r>
      <w:r w:rsidR="00675C77" w:rsidRPr="008F1B04">
        <w:t>.</w:t>
      </w:r>
      <w:r w:rsidR="00A059BE">
        <w:t xml:space="preserve"> </w:t>
      </w:r>
      <w:r w:rsidR="00165DEC">
        <w:fldChar w:fldCharType="begin"/>
      </w:r>
      <w:r w:rsidR="008A1E82">
        <w:instrText xml:space="preserve"> REF _Ref522091175 \r \h </w:instrText>
      </w:r>
      <w:r w:rsidR="00165DEC">
        <w:fldChar w:fldCharType="separate"/>
      </w:r>
      <w:r w:rsidR="00CD344D">
        <w:t>26.2.2</w:t>
      </w:r>
      <w:r w:rsidR="00165DEC">
        <w:fldChar w:fldCharType="end"/>
      </w:r>
      <w:r w:rsidRPr="008F1B04">
        <w:t xml:space="preserve"> této Smlouvy s ohledem na rozsah následků Povodně včetně minimálně základního popisu stavu Majetku po Povodni. Pokud Vlastník neuplatní námitky vůči tomuto návrhu Provozovatele do 3 (slovy: tří) pracovních dnů od jeho obdržení, považuje se návrh za schválený. Po tuto dobu 3 (slovy: tří) pracovních dnů musí Provozovatel zahájit a realizovat činnosti dle čl</w:t>
      </w:r>
      <w:r w:rsidR="00675C77" w:rsidRPr="008F1B04">
        <w:t>.</w:t>
      </w:r>
      <w:r w:rsidR="00A059BE">
        <w:t xml:space="preserve"> </w:t>
      </w:r>
      <w:r w:rsidR="00165DEC" w:rsidRPr="008F1B04">
        <w:fldChar w:fldCharType="begin"/>
      </w:r>
      <w:r w:rsidR="00675C77" w:rsidRPr="008F1B04">
        <w:instrText xml:space="preserve"> REF _Ref522091191 \r \h </w:instrText>
      </w:r>
      <w:r w:rsidR="00165DEC" w:rsidRPr="008F1B04">
        <w:fldChar w:fldCharType="separate"/>
      </w:r>
      <w:r w:rsidR="00CD344D">
        <w:t>26.2.2.1</w:t>
      </w:r>
      <w:r w:rsidR="00165DEC" w:rsidRPr="008F1B04">
        <w:fldChar w:fldCharType="end"/>
      </w:r>
      <w:r w:rsidRPr="008F1B04">
        <w:t xml:space="preserve"> této Smlouvy. </w:t>
      </w:r>
    </w:p>
    <w:p w14:paraId="67FC2C3F" w14:textId="77777777" w:rsidR="00936793" w:rsidRPr="008F1B04" w:rsidRDefault="00C945E1" w:rsidP="00C6743A">
      <w:pPr>
        <w:pStyle w:val="Nadpis2T"/>
      </w:pPr>
      <w:r>
        <w:t>Krizová Situace</w:t>
      </w:r>
    </w:p>
    <w:p w14:paraId="503A64D9" w14:textId="5B30F39B" w:rsidR="00936793" w:rsidRPr="008F1B04" w:rsidRDefault="00936793" w:rsidP="007F6779">
      <w:pPr>
        <w:pStyle w:val="Nadpis3"/>
      </w:pPr>
      <w:r w:rsidRPr="008F1B04">
        <w:t>Provozovatel je povinen za Krizové Situace</w:t>
      </w:r>
      <w:r w:rsidR="00B16529" w:rsidRPr="008F1B04">
        <w:t xml:space="preserve"> informovat orgány uvedené v ustanovení § 21 odst. 2 </w:t>
      </w:r>
      <w:proofErr w:type="spellStart"/>
      <w:r w:rsidR="00B16529" w:rsidRPr="008F1B04">
        <w:t>ZoVaK</w:t>
      </w:r>
      <w:proofErr w:type="spellEnd"/>
      <w:r w:rsidR="00B16529" w:rsidRPr="008F1B04">
        <w:t xml:space="preserve"> a zajišťovat </w:t>
      </w:r>
      <w:r w:rsidR="006C66EF" w:rsidRPr="008F1B04">
        <w:t>v</w:t>
      </w:r>
      <w:r w:rsidR="00B16529" w:rsidRPr="008F1B04">
        <w:t xml:space="preserve">eřejnou </w:t>
      </w:r>
      <w:r w:rsidR="006C66EF" w:rsidRPr="008F1B04">
        <w:t>s</w:t>
      </w:r>
      <w:r w:rsidR="00B16529" w:rsidRPr="008F1B04">
        <w:t>lužbu dle ustanovení §</w:t>
      </w:r>
      <w:r w:rsidR="00163DF1" w:rsidRPr="008F1B04">
        <w:t> </w:t>
      </w:r>
      <w:r w:rsidR="00B16529" w:rsidRPr="008F1B04">
        <w:t xml:space="preserve">22 </w:t>
      </w:r>
      <w:proofErr w:type="spellStart"/>
      <w:r w:rsidR="00B16529" w:rsidRPr="008F1B04">
        <w:t>ZoVaK</w:t>
      </w:r>
      <w:proofErr w:type="spellEnd"/>
      <w:r w:rsidR="00B16529" w:rsidRPr="008F1B04">
        <w:t xml:space="preserve">. O uložení povinnosti veřejné </w:t>
      </w:r>
      <w:r w:rsidR="006C66EF" w:rsidRPr="008F1B04">
        <w:t>s</w:t>
      </w:r>
      <w:r w:rsidR="00B16529" w:rsidRPr="008F1B04">
        <w:t>lužby je provozovatel povinen bezodkladně, nejpozději do 24</w:t>
      </w:r>
      <w:r w:rsidR="00EA2EFB" w:rsidRPr="008F1B04">
        <w:t xml:space="preserve"> (slovy: dvaceti čtyř)</w:t>
      </w:r>
      <w:r w:rsidR="00B16529" w:rsidRPr="008F1B04">
        <w:t xml:space="preserve"> hodin, informovat</w:t>
      </w:r>
      <w:r w:rsidR="00A7552C" w:rsidRPr="008F1B04">
        <w:t xml:space="preserve"> Vlastníka. Provozovatel je rovněž povinen informovat bez zbytečného odkladu, nejpozději do 24</w:t>
      </w:r>
      <w:r w:rsidR="00EA2EFB" w:rsidRPr="008F1B04">
        <w:t xml:space="preserve"> (slovy: dvaceti čtyř)</w:t>
      </w:r>
      <w:r w:rsidR="00A7552C" w:rsidRPr="008F1B04">
        <w:t xml:space="preserve"> hodin Vlastníka, Odběratele a dotčené obce v mimořádných situacích, a to následujícím způsobem: Vlastníka</w:t>
      </w:r>
      <w:r w:rsidR="00EA2EFB" w:rsidRPr="008F1B04">
        <w:t xml:space="preserve"> a </w:t>
      </w:r>
      <w:r w:rsidR="00A7552C" w:rsidRPr="008F1B04">
        <w:t>dotč</w:t>
      </w:r>
      <w:r w:rsidR="00BE25BD">
        <w:t xml:space="preserve">ené obce informuje telefonicky </w:t>
      </w:r>
      <w:r w:rsidR="00104A79">
        <w:t xml:space="preserve">a </w:t>
      </w:r>
      <w:r w:rsidR="00A7552C" w:rsidRPr="008F1B04">
        <w:t>e</w:t>
      </w:r>
      <w:r w:rsidR="00EA2EFB" w:rsidRPr="008F1B04">
        <w:t>-</w:t>
      </w:r>
      <w:r w:rsidR="00A7552C" w:rsidRPr="008F1B04">
        <w:t>mailem, Odběratele informuje prostřednictvím svých internetových schránek nebo jiným vhodným způsobem.</w:t>
      </w:r>
    </w:p>
    <w:p w14:paraId="6B3BAB40" w14:textId="77777777" w:rsidR="00936793" w:rsidRPr="008F1B04" w:rsidRDefault="00936793" w:rsidP="007F6779">
      <w:pPr>
        <w:pStyle w:val="Nadpis3"/>
      </w:pPr>
      <w:bookmarkStart w:id="197" w:name="_Ref522091228"/>
      <w:r w:rsidRPr="008F1B04">
        <w:t>Bez ohledu na předchozí odstav</w:t>
      </w:r>
      <w:r w:rsidR="00EC46C0" w:rsidRPr="008F1B04">
        <w:t>e</w:t>
      </w:r>
      <w:r w:rsidRPr="008F1B04">
        <w:t xml:space="preserve">c, pokud v průběhu </w:t>
      </w:r>
      <w:r w:rsidR="006A478D" w:rsidRPr="008F1B04">
        <w:t xml:space="preserve">Doby Provozování </w:t>
      </w:r>
      <w:r w:rsidR="00BE25BD">
        <w:t>dojde ke </w:t>
      </w:r>
      <w:r w:rsidRPr="008F1B04">
        <w:t xml:space="preserve">Krizové Situaci, kterou nelze vyřešit běžným </w:t>
      </w:r>
      <w:r w:rsidR="006A478D" w:rsidRPr="008F1B04">
        <w:t>Provozování</w:t>
      </w:r>
      <w:r w:rsidR="00C15966" w:rsidRPr="008F1B04">
        <w:t>m</w:t>
      </w:r>
      <w:r w:rsidR="006A478D" w:rsidRPr="008F1B04">
        <w:t xml:space="preserve"> Vodovodů a</w:t>
      </w:r>
      <w:r w:rsidR="00EA2EFB" w:rsidRPr="008F1B04">
        <w:t> </w:t>
      </w:r>
      <w:r w:rsidR="006A478D" w:rsidRPr="008F1B04">
        <w:t>Kanalizací</w:t>
      </w:r>
      <w:r w:rsidRPr="008F1B04">
        <w:t xml:space="preserve"> podle této Smlouvy, je Vlastník oprávněn dát Provozovateli pokyn, aby vynaložil veškeré možné úsilí k zajištění poskytování takových dodatečných nebo </w:t>
      </w:r>
      <w:r w:rsidRPr="008F1B04">
        <w:lastRenderedPageBreak/>
        <w:t>náhradních služeb, aby:</w:t>
      </w:r>
      <w:bookmarkEnd w:id="197"/>
    </w:p>
    <w:p w14:paraId="6B25AEF5" w14:textId="77777777" w:rsidR="00936793" w:rsidRPr="008F1B04" w:rsidRDefault="00936793" w:rsidP="001C2B67">
      <w:pPr>
        <w:pStyle w:val="Nadpis4"/>
      </w:pPr>
      <w:r w:rsidRPr="008F1B04">
        <w:t xml:space="preserve">byla Krizová Situace vyřešena a </w:t>
      </w:r>
    </w:p>
    <w:p w14:paraId="1FB5DED3" w14:textId="77777777" w:rsidR="00936793" w:rsidRPr="008F1B04" w:rsidRDefault="00936793" w:rsidP="001C2B67">
      <w:pPr>
        <w:pStyle w:val="Nadpis4"/>
      </w:pPr>
      <w:r w:rsidRPr="008F1B04">
        <w:t xml:space="preserve">bylo obnoveno normální </w:t>
      </w:r>
      <w:r w:rsidR="00A533B9">
        <w:t>Provozování Vodovodů a </w:t>
      </w:r>
      <w:r w:rsidR="006A478D" w:rsidRPr="008F1B04">
        <w:t>Kanalizací</w:t>
      </w:r>
      <w:r w:rsidRPr="008F1B04">
        <w:t xml:space="preserve"> v</w:t>
      </w:r>
      <w:r w:rsidR="00163DF1" w:rsidRPr="008F1B04">
        <w:t> </w:t>
      </w:r>
      <w:r w:rsidRPr="008F1B04">
        <w:t xml:space="preserve">nejkratším možném čase ode dne skončení Krizové Situace, </w:t>
      </w:r>
    </w:p>
    <w:p w14:paraId="1F31F4D5" w14:textId="77777777" w:rsidR="00936793" w:rsidRPr="008F1B04" w:rsidRDefault="00936793" w:rsidP="00E63328">
      <w:pPr>
        <w:pStyle w:val="Nadpis3"/>
        <w:numPr>
          <w:ilvl w:val="0"/>
          <w:numId w:val="0"/>
        </w:numPr>
        <w:ind w:left="1416"/>
      </w:pPr>
      <w:r w:rsidRPr="008F1B04">
        <w:t>avšak pouze za předpokladu, že poskytnutí takových dodatečných či náhradních služeb není v rozporu s předmětem podnikání Provozovatele, a že má Provozovatel k jejich poskytování dostatečnou kvalifikaci</w:t>
      </w:r>
      <w:r w:rsidR="001F03B2" w:rsidRPr="008F1B04">
        <w:t xml:space="preserve"> a vybavení</w:t>
      </w:r>
      <w:r w:rsidR="006A478D" w:rsidRPr="008F1B04">
        <w:t>.</w:t>
      </w:r>
    </w:p>
    <w:p w14:paraId="5A8A6159" w14:textId="77777777" w:rsidR="00936793" w:rsidRPr="008F1B04" w:rsidRDefault="00936793" w:rsidP="00E63328">
      <w:pPr>
        <w:pStyle w:val="Nadpis3"/>
        <w:numPr>
          <w:ilvl w:val="0"/>
          <w:numId w:val="0"/>
        </w:numPr>
        <w:ind w:left="1416"/>
      </w:pPr>
      <w:r w:rsidRPr="008F1B04">
        <w:t xml:space="preserve">Pokud bude Provozovatel poskytovat dodatečné či náhradní služby podle </w:t>
      </w:r>
      <w:r w:rsidR="00EC46C0" w:rsidRPr="008F1B04">
        <w:t>tohoto</w:t>
      </w:r>
      <w:r w:rsidRPr="008F1B04">
        <w:t xml:space="preserve"> odstavce</w:t>
      </w:r>
      <w:r w:rsidR="00A533B9">
        <w:t xml:space="preserve"> </w:t>
      </w:r>
      <w:r w:rsidR="00165DEC">
        <w:fldChar w:fldCharType="begin"/>
      </w:r>
      <w:r w:rsidR="0016482A">
        <w:instrText xml:space="preserve"> REF _Ref522091228 \r \h </w:instrText>
      </w:r>
      <w:r w:rsidR="00A533B9">
        <w:instrText xml:space="preserve"> \* MERGEFORMAT </w:instrText>
      </w:r>
      <w:r w:rsidR="00165DEC">
        <w:fldChar w:fldCharType="separate"/>
      </w:r>
      <w:r w:rsidR="00CD344D">
        <w:t>26.3.2</w:t>
      </w:r>
      <w:r w:rsidR="00165DEC">
        <w:fldChar w:fldCharType="end"/>
      </w:r>
      <w:r w:rsidRPr="008F1B04">
        <w:t>, uhradí mu Vlastník</w:t>
      </w:r>
      <w:r w:rsidR="00C945E1">
        <w:t xml:space="preserve"> </w:t>
      </w:r>
      <w:r w:rsidRPr="008F1B04">
        <w:t xml:space="preserve">přiměřené dodatečné náklady </w:t>
      </w:r>
      <w:r w:rsidR="003A6D51" w:rsidRPr="008F1B04">
        <w:t xml:space="preserve">Provozovatele, účelně </w:t>
      </w:r>
      <w:r w:rsidRPr="008F1B04">
        <w:t xml:space="preserve">vynaložené </w:t>
      </w:r>
      <w:r w:rsidR="003A6D51" w:rsidRPr="008F1B04">
        <w:t xml:space="preserve">a řádně prokázané </w:t>
      </w:r>
      <w:r w:rsidRPr="008F1B04">
        <w:t xml:space="preserve">Provozovatelem </w:t>
      </w:r>
      <w:r w:rsidR="00A533B9">
        <w:t>Vlastníkovi, snížené o </w:t>
      </w:r>
      <w:r w:rsidRPr="008F1B04">
        <w:t>realizované výnosy,</w:t>
      </w:r>
      <w:r w:rsidR="00C945E1">
        <w:t xml:space="preserve"> </w:t>
      </w:r>
      <w:r w:rsidRPr="008F1B04">
        <w:t>které vznikly Provozovateli v přímém důsledku poskytnutí takových dodatečných nebo náhradních služeb.</w:t>
      </w:r>
    </w:p>
    <w:p w14:paraId="09C58899" w14:textId="77777777" w:rsidR="00E677F0" w:rsidRPr="008F1B04" w:rsidRDefault="00E677F0" w:rsidP="007F6779">
      <w:pPr>
        <w:pStyle w:val="Nadpis3"/>
      </w:pPr>
      <w:r w:rsidRPr="008F1B04">
        <w:t xml:space="preserve">Vlastník je oprávněn požádat Provozovatele z důvodu existence veřejného zájmu na dodávce vody a odvádění odpadní vody, aby i v případě, kdy je Provozovatel oprávněn přerušit poskytování </w:t>
      </w:r>
      <w:r w:rsidR="001B50BF">
        <w:t>s</w:t>
      </w:r>
      <w:r w:rsidRPr="008F1B04">
        <w:t xml:space="preserve">lužeb </w:t>
      </w:r>
      <w:r w:rsidR="007E3267" w:rsidRPr="008F1B04">
        <w:t>d</w:t>
      </w:r>
      <w:r w:rsidRPr="008F1B04">
        <w:t xml:space="preserve">odávky </w:t>
      </w:r>
      <w:r w:rsidR="007E3267" w:rsidRPr="008F1B04">
        <w:t>p</w:t>
      </w:r>
      <w:r w:rsidRPr="008F1B04">
        <w:t xml:space="preserve">itné </w:t>
      </w:r>
      <w:r w:rsidR="007E3267" w:rsidRPr="008F1B04">
        <w:t>v</w:t>
      </w:r>
      <w:r w:rsidRPr="008F1B04">
        <w:t>ody a</w:t>
      </w:r>
      <w:r w:rsidR="00163DF1" w:rsidRPr="008F1B04">
        <w:t> </w:t>
      </w:r>
      <w:r w:rsidRPr="008F1B04">
        <w:t xml:space="preserve">odvádění odpadních vod danému </w:t>
      </w:r>
      <w:r w:rsidR="001B50BF" w:rsidRPr="008F1B04">
        <w:t>s</w:t>
      </w:r>
      <w:r w:rsidR="00342B92">
        <w:t> </w:t>
      </w:r>
      <w:r w:rsidRPr="008F1B04">
        <w:t>Odběrateli, poskytování těchto služeb nepřerušoval, popřípadě je obnovil, resp. jeho nemovitost na Vodovod nebo Kanalizaci připojil. Provozovatel je tomuto požadavku Vlastníka povinen vyhovět, přičemž Vlastník tím přistupuje k závazku daného Odběratele hradit Vodné a Stočné vůči Provozovateli a stává se solidárně zavázaným ze závazků vzniklých po datu doručení takové žádosti Provozovateli.</w:t>
      </w:r>
    </w:p>
    <w:p w14:paraId="7A161352" w14:textId="77777777" w:rsidR="00936793" w:rsidRPr="008F1B04" w:rsidRDefault="00936793" w:rsidP="00667479">
      <w:pPr>
        <w:pStyle w:val="Nadpis2T"/>
      </w:pPr>
      <w:bookmarkStart w:id="198" w:name="_Ref158029090"/>
      <w:r w:rsidRPr="008F1B04">
        <w:t>Zásah Vlastníka</w:t>
      </w:r>
      <w:bookmarkEnd w:id="198"/>
    </w:p>
    <w:p w14:paraId="3BF02467" w14:textId="77777777" w:rsidR="00936793" w:rsidRPr="008F1B04" w:rsidRDefault="00936793" w:rsidP="00667479">
      <w:pPr>
        <w:pStyle w:val="Nadpis3"/>
      </w:pPr>
      <w:r w:rsidRPr="008F1B04">
        <w:t xml:space="preserve">Vlastník je oprávněn provést zásah do </w:t>
      </w:r>
      <w:r w:rsidR="00036B24" w:rsidRPr="008F1B04">
        <w:t xml:space="preserve">Pozemků, Staveb, </w:t>
      </w:r>
      <w:r w:rsidRPr="008F1B04">
        <w:t>Vodovodu a</w:t>
      </w:r>
      <w:r w:rsidR="006A478D" w:rsidRPr="008F1B04">
        <w:t>/nebo</w:t>
      </w:r>
      <w:r w:rsidRPr="008F1B04">
        <w:t xml:space="preserve"> Kanalizace pouze po předchozím projednání s Provozovatelem, ledaže se Vlastník důvodně domnívá, že </w:t>
      </w:r>
      <w:r w:rsidR="00DE4C5D" w:rsidRPr="008F1B04">
        <w:t xml:space="preserve">to </w:t>
      </w:r>
      <w:r w:rsidRPr="008F1B04">
        <w:t>v souvislosti s</w:t>
      </w:r>
      <w:r w:rsidR="00342B92">
        <w:t> </w:t>
      </w:r>
      <w:r w:rsidR="006A478D" w:rsidRPr="008F1B04">
        <w:t>Provozování</w:t>
      </w:r>
      <w:r w:rsidR="0089526B" w:rsidRPr="008F1B04">
        <w:t>m</w:t>
      </w:r>
      <w:r w:rsidR="00342B92">
        <w:t xml:space="preserve"> </w:t>
      </w:r>
      <w:r w:rsidR="00036B24" w:rsidRPr="008F1B04">
        <w:t xml:space="preserve">Pozemků, Staveb, </w:t>
      </w:r>
      <w:r w:rsidR="006A478D" w:rsidRPr="008F1B04">
        <w:t>Vodovodu a/nebo Kanalizace</w:t>
      </w:r>
      <w:r w:rsidR="00342B92">
        <w:t xml:space="preserve"> </w:t>
      </w:r>
      <w:r w:rsidR="00094E1C" w:rsidRPr="008F1B04">
        <w:t xml:space="preserve">vyžadují </w:t>
      </w:r>
      <w:r w:rsidR="00DE4C5D" w:rsidRPr="008F1B04">
        <w:t>dle</w:t>
      </w:r>
      <w:r w:rsidR="00094E1C" w:rsidRPr="008F1B04">
        <w:t> </w:t>
      </w:r>
      <w:r w:rsidR="00DE4C5D" w:rsidRPr="008F1B04">
        <w:t>ustanovení</w:t>
      </w:r>
      <w:r w:rsidR="00094E1C" w:rsidRPr="008F1B04">
        <w:t xml:space="preserve"> § 2900 OZ okolnosti případu nebo zvyklosti soukromého života.</w:t>
      </w:r>
      <w:r w:rsidR="00342B92">
        <w:t xml:space="preserve"> </w:t>
      </w:r>
      <w:r w:rsidR="00094E1C" w:rsidRPr="008F1B04">
        <w:t xml:space="preserve">V takovém případě </w:t>
      </w:r>
      <w:r w:rsidRPr="008F1B04">
        <w:t>je Vlastník oprávněn</w:t>
      </w:r>
      <w:r w:rsidR="00094E1C" w:rsidRPr="008F1B04">
        <w:t xml:space="preserve"> na ochranu jiného zakročit</w:t>
      </w:r>
      <w:r w:rsidRPr="008F1B04">
        <w:t xml:space="preserve"> prov</w:t>
      </w:r>
      <w:r w:rsidR="00094E1C" w:rsidRPr="008F1B04">
        <w:t>edením</w:t>
      </w:r>
      <w:r w:rsidRPr="008F1B04">
        <w:t xml:space="preserve"> přiměřen</w:t>
      </w:r>
      <w:r w:rsidR="00094E1C" w:rsidRPr="008F1B04">
        <w:t>ého</w:t>
      </w:r>
      <w:r w:rsidRPr="008F1B04">
        <w:t xml:space="preserve"> zásah</w:t>
      </w:r>
      <w:r w:rsidR="00094E1C" w:rsidRPr="008F1B04">
        <w:t>u</w:t>
      </w:r>
      <w:r w:rsidRPr="008F1B04">
        <w:t xml:space="preserve"> do </w:t>
      </w:r>
      <w:r w:rsidR="00407C5A" w:rsidRPr="008F1B04">
        <w:t xml:space="preserve">Staveb, Pozemků, </w:t>
      </w:r>
      <w:r w:rsidRPr="008F1B04">
        <w:t>Vodovodu a</w:t>
      </w:r>
      <w:r w:rsidR="006A478D" w:rsidRPr="008F1B04">
        <w:t>/nebo Kanalizace či jejich Provozování</w:t>
      </w:r>
      <w:r w:rsidR="00094E1C" w:rsidRPr="008F1B04">
        <w:t>m</w:t>
      </w:r>
      <w:r w:rsidR="00133AAD">
        <w:t>i bez předchozího projednání s </w:t>
      </w:r>
      <w:r w:rsidRPr="008F1B04">
        <w:t xml:space="preserve">Provozovatelem. </w:t>
      </w:r>
    </w:p>
    <w:p w14:paraId="06B167C0" w14:textId="77777777" w:rsidR="00936793" w:rsidRPr="008F1B04" w:rsidRDefault="00936793" w:rsidP="00667479">
      <w:pPr>
        <w:pStyle w:val="Nadpis3"/>
      </w:pPr>
      <w:r w:rsidRPr="008F1B04">
        <w:t>V případě, že Vlastník hodlá využít svého oprávnění podle předchozího odstavce, je povinen písemně Provozovatele informovat o:</w:t>
      </w:r>
    </w:p>
    <w:p w14:paraId="5EE5EC8B" w14:textId="77777777" w:rsidR="00936793" w:rsidRPr="008F1B04" w:rsidRDefault="00936793" w:rsidP="001C2B67">
      <w:pPr>
        <w:pStyle w:val="Nadpis4"/>
      </w:pPr>
      <w:r w:rsidRPr="008F1B04">
        <w:t>zásahu, který se chystá provést;</w:t>
      </w:r>
    </w:p>
    <w:p w14:paraId="35B06863" w14:textId="77777777" w:rsidR="00936793" w:rsidRPr="008F1B04" w:rsidRDefault="00936793" w:rsidP="001C2B67">
      <w:pPr>
        <w:pStyle w:val="Nadpis4"/>
      </w:pPr>
      <w:r w:rsidRPr="008F1B04">
        <w:t>důvodech takového zásahu;</w:t>
      </w:r>
    </w:p>
    <w:p w14:paraId="4BA17A47" w14:textId="77777777" w:rsidR="00936793" w:rsidRPr="008F1B04" w:rsidRDefault="00936793" w:rsidP="001C2B67">
      <w:pPr>
        <w:pStyle w:val="Nadpis4"/>
      </w:pPr>
      <w:r w:rsidRPr="008F1B04">
        <w:t>plánovaném termínu takového zásahu;</w:t>
      </w:r>
    </w:p>
    <w:p w14:paraId="0CDCC73E" w14:textId="77777777" w:rsidR="00936793" w:rsidRPr="008F1B04" w:rsidRDefault="00936793" w:rsidP="001C2B67">
      <w:pPr>
        <w:pStyle w:val="Nadpis4"/>
      </w:pPr>
      <w:r w:rsidRPr="008F1B04">
        <w:t>době, po kterou, podle názoru Vlastníka, bude takový zásah potřebný; a</w:t>
      </w:r>
    </w:p>
    <w:p w14:paraId="0CD45A03" w14:textId="77777777" w:rsidR="00936793" w:rsidRPr="008F1B04" w:rsidRDefault="00936793" w:rsidP="001C2B67">
      <w:pPr>
        <w:pStyle w:val="Nadpis4"/>
      </w:pPr>
      <w:r w:rsidRPr="008F1B04">
        <w:t>dopadech na Provozovatele a jeho povinnost</w:t>
      </w:r>
      <w:r w:rsidR="00D14CEA" w:rsidRPr="008F1B04">
        <w:t xml:space="preserve"> Provozovat Vodovody a</w:t>
      </w:r>
      <w:r w:rsidR="00BC3907" w:rsidRPr="008F1B04">
        <w:t> </w:t>
      </w:r>
      <w:r w:rsidR="00D14CEA" w:rsidRPr="008F1B04">
        <w:t>Kanalizace</w:t>
      </w:r>
      <w:r w:rsidRPr="008F1B04">
        <w:t xml:space="preserve"> po dobu, po kterou bude zásah trvat. </w:t>
      </w:r>
    </w:p>
    <w:p w14:paraId="498DD951" w14:textId="77777777" w:rsidR="00936793" w:rsidRPr="008F1B04" w:rsidRDefault="00936793" w:rsidP="004F3B83">
      <w:pPr>
        <w:pStyle w:val="Nadpis3"/>
      </w:pPr>
      <w:r w:rsidRPr="008F1B04">
        <w:t xml:space="preserve">Po předání informací uvedených v předchozím odstavci může Vlastník provést zásah, o kterém Provozovatele informoval a Provozovatel je povinen poskytovat </w:t>
      </w:r>
      <w:r w:rsidRPr="008F1B04">
        <w:lastRenderedPageBreak/>
        <w:t>Vlastníkovi veškerou potřebnou součinnost.</w:t>
      </w:r>
    </w:p>
    <w:p w14:paraId="61D6C30D" w14:textId="77777777" w:rsidR="00936793" w:rsidRPr="008F1B04" w:rsidRDefault="00936793" w:rsidP="004F3B83">
      <w:pPr>
        <w:pStyle w:val="Nadpis3"/>
      </w:pPr>
      <w:r w:rsidRPr="008F1B04">
        <w:t xml:space="preserve">Pokud dojde k zásahu Vlastníka ve smyslu předchozího odstavce: </w:t>
      </w:r>
    </w:p>
    <w:p w14:paraId="0705C6A2" w14:textId="79B71594" w:rsidR="00936793" w:rsidRPr="008F1B04" w:rsidRDefault="00936793" w:rsidP="001C2B67">
      <w:pPr>
        <w:pStyle w:val="Nadpis4"/>
      </w:pPr>
      <w:r w:rsidRPr="008F1B04">
        <w:t xml:space="preserve">v důsledku porušení povinností Provozovatele podle této Smlouvy, </w:t>
      </w:r>
      <w:r w:rsidR="00EF1DCE" w:rsidRPr="008F1B04">
        <w:t xml:space="preserve">zavazuje se Provozovatel nahradit </w:t>
      </w:r>
      <w:r w:rsidR="00992F30" w:rsidRPr="008F1B04">
        <w:t>V</w:t>
      </w:r>
      <w:r w:rsidRPr="008F1B04">
        <w:t>lastníkovi</w:t>
      </w:r>
      <w:r w:rsidR="007A2233">
        <w:t xml:space="preserve"> </w:t>
      </w:r>
      <w:r w:rsidRPr="008F1B04">
        <w:t>jakékoliv náklady Vlastníka související s tímto zásahem a tento zásah nebude považován za Liberační Událost; nebo</w:t>
      </w:r>
    </w:p>
    <w:p w14:paraId="03A1E077" w14:textId="77777777" w:rsidR="00936793" w:rsidRPr="008F1B04" w:rsidRDefault="00936793" w:rsidP="001C2B67">
      <w:pPr>
        <w:pStyle w:val="Nadpis4"/>
      </w:pPr>
      <w:r w:rsidRPr="008F1B04">
        <w:t xml:space="preserve">z jiných důvodů, nebudou Vlastníkovi náležet jakékoli náklady Vlastníka související s tímto zásahem a Provozovatel nebude po dobu tohoto zásahu povinen </w:t>
      </w:r>
      <w:r w:rsidR="00D14CEA" w:rsidRPr="008F1B04">
        <w:t>Provozovat Vodovody a Kanalizace</w:t>
      </w:r>
      <w:r w:rsidRPr="008F1B04">
        <w:t xml:space="preserve"> v</w:t>
      </w:r>
      <w:r w:rsidR="00163DF1" w:rsidRPr="008F1B04">
        <w:t> </w:t>
      </w:r>
      <w:r w:rsidRPr="008F1B04">
        <w:t>rozsahu, v jakém jsou dotčeny</w:t>
      </w:r>
      <w:r w:rsidR="00332F51" w:rsidRPr="008F1B04">
        <w:t>.</w:t>
      </w:r>
    </w:p>
    <w:p w14:paraId="742CDDC4" w14:textId="77777777" w:rsidR="00936793" w:rsidRPr="008F1B04" w:rsidRDefault="00936793" w:rsidP="00E63328">
      <w:pPr>
        <w:pStyle w:val="Nadpis1"/>
      </w:pPr>
      <w:bookmarkStart w:id="199" w:name="_Toc159144234"/>
      <w:bookmarkStart w:id="200" w:name="_Toc213223343"/>
      <w:bookmarkStart w:id="201" w:name="_Toc528338498"/>
      <w:bookmarkStart w:id="202" w:name="_Toc132117341"/>
      <w:r w:rsidRPr="008F1B04">
        <w:t xml:space="preserve">KOMERČNÍ </w:t>
      </w:r>
      <w:r w:rsidR="00AB6434">
        <w:t xml:space="preserve">(DVOJÍ) </w:t>
      </w:r>
      <w:r w:rsidRPr="008F1B04">
        <w:t xml:space="preserve">VYUŽITÍ </w:t>
      </w:r>
      <w:r w:rsidR="0055757A" w:rsidRPr="008F1B04">
        <w:t>MAJETKU</w:t>
      </w:r>
      <w:bookmarkEnd w:id="199"/>
      <w:bookmarkEnd w:id="200"/>
      <w:bookmarkEnd w:id="201"/>
    </w:p>
    <w:bookmarkEnd w:id="202"/>
    <w:p w14:paraId="78448C4E" w14:textId="77777777" w:rsidR="005C662D" w:rsidRPr="008F1B04" w:rsidRDefault="00936793" w:rsidP="00E63328">
      <w:pPr>
        <w:pStyle w:val="Nadpis2B"/>
      </w:pPr>
      <w:r w:rsidRPr="008F1B04">
        <w:t xml:space="preserve">Provozovatel </w:t>
      </w:r>
      <w:r w:rsidR="00B8083A" w:rsidRPr="008F1B04">
        <w:t>může</w:t>
      </w:r>
      <w:r w:rsidRPr="008F1B04">
        <w:t xml:space="preserve"> poskytnout Vodovod a</w:t>
      </w:r>
      <w:r w:rsidR="00D14CEA" w:rsidRPr="008F1B04">
        <w:t>/nebo</w:t>
      </w:r>
      <w:r w:rsidRPr="008F1B04">
        <w:t xml:space="preserve"> Kanalizaci</w:t>
      </w:r>
      <w:r w:rsidR="00D14CEA" w:rsidRPr="008F1B04">
        <w:t>, případně</w:t>
      </w:r>
      <w:r w:rsidRPr="008F1B04">
        <w:t xml:space="preserve"> jin</w:t>
      </w:r>
      <w:r w:rsidR="00203711" w:rsidRPr="008F1B04">
        <w:t>ou část</w:t>
      </w:r>
      <w:r w:rsidR="001613CF">
        <w:t xml:space="preserve"> </w:t>
      </w:r>
      <w:r w:rsidR="00203711" w:rsidRPr="008F1B04">
        <w:t>M</w:t>
      </w:r>
      <w:r w:rsidRPr="008F1B04">
        <w:t>ajet</w:t>
      </w:r>
      <w:r w:rsidR="00937877" w:rsidRPr="008F1B04">
        <w:t>k</w:t>
      </w:r>
      <w:r w:rsidR="00203711" w:rsidRPr="008F1B04">
        <w:t>u</w:t>
      </w:r>
      <w:r w:rsidRPr="008F1B04">
        <w:t xml:space="preserve"> třetím osobám ke Komerčnímu Využití</w:t>
      </w:r>
      <w:r w:rsidR="00B8083A" w:rsidRPr="008F1B04">
        <w:t xml:space="preserve"> pouze s předchoz</w:t>
      </w:r>
      <w:r w:rsidR="005C662D" w:rsidRPr="008F1B04">
        <w:t>ím písemným souhlasem Vlastníka.</w:t>
      </w:r>
      <w:r w:rsidR="001613CF">
        <w:t xml:space="preserve"> </w:t>
      </w:r>
      <w:r w:rsidR="005C662D" w:rsidRPr="008F1B04">
        <w:t xml:space="preserve">Provozovatel je oprávněn účtovat za užívání Majetku úplatu na vlastní účet. Vlastník má nárok na podíl na příjmech z tohoto využívání, který není-li v příslušném </w:t>
      </w:r>
      <w:r w:rsidR="00203711" w:rsidRPr="008F1B04">
        <w:t xml:space="preserve">písemném </w:t>
      </w:r>
      <w:r w:rsidR="005C662D" w:rsidRPr="008F1B04">
        <w:t>souhlasu Vlastníka uvedeno jinak, se vypočte jako 50</w:t>
      </w:r>
      <w:r w:rsidR="001613CF">
        <w:t> </w:t>
      </w:r>
      <w:r w:rsidR="005C662D" w:rsidRPr="008F1B04">
        <w:t>% (slovy: padesát procent) z veškerých výnosů, které přímo nebo nepřímo plynou Provozovateli z tohoto využívání Majetku po odečtení účelných nákladů prokazatelně vynaložených Provozovatelem v přímé souvislosti s tímto užíváním.</w:t>
      </w:r>
    </w:p>
    <w:p w14:paraId="78C77FF2" w14:textId="77777777" w:rsidR="005C662D" w:rsidRPr="008F1B04" w:rsidRDefault="005C662D" w:rsidP="00E63328">
      <w:pPr>
        <w:pStyle w:val="Nadpis2B"/>
      </w:pPr>
      <w:r w:rsidRPr="008F1B04">
        <w:t xml:space="preserve">Provozovatel je povinen vyplatit Vlastníkovi </w:t>
      </w:r>
      <w:r w:rsidR="007F3BC9" w:rsidRPr="008F1B04">
        <w:t>P</w:t>
      </w:r>
      <w:r w:rsidRPr="008F1B04">
        <w:t xml:space="preserve">odíl Vlastníka na </w:t>
      </w:r>
      <w:r w:rsidR="007F3BC9" w:rsidRPr="008F1B04">
        <w:t>P</w:t>
      </w:r>
      <w:r w:rsidRPr="008F1B04">
        <w:t xml:space="preserve">říjmech Provozovatele dle předcházejícího odstavce do 60 (slovy: šedesáti) dnů po skončení každého kalendářního roku. </w:t>
      </w:r>
    </w:p>
    <w:p w14:paraId="1884719C" w14:textId="77777777" w:rsidR="00936793" w:rsidRPr="008F1B04" w:rsidRDefault="00936793" w:rsidP="00E63328">
      <w:pPr>
        <w:pStyle w:val="Nadpis1"/>
      </w:pPr>
      <w:bookmarkStart w:id="203" w:name="_Toc159144235"/>
      <w:bookmarkStart w:id="204" w:name="_Toc213223344"/>
      <w:bookmarkStart w:id="205" w:name="_Toc528338499"/>
      <w:r w:rsidRPr="008F1B04">
        <w:t>PŘÍPRAVA A AKTUALIZACE ŘÁDŮ</w:t>
      </w:r>
      <w:bookmarkEnd w:id="203"/>
      <w:bookmarkEnd w:id="204"/>
      <w:bookmarkEnd w:id="205"/>
    </w:p>
    <w:p w14:paraId="2C07298B" w14:textId="77777777" w:rsidR="00936793" w:rsidRPr="008F1B04" w:rsidRDefault="00936793" w:rsidP="004F3B83">
      <w:pPr>
        <w:pStyle w:val="Nadpis2T"/>
      </w:pPr>
      <w:r w:rsidRPr="008F1B04">
        <w:t xml:space="preserve">Kanalizační </w:t>
      </w:r>
      <w:proofErr w:type="gramStart"/>
      <w:r w:rsidR="006A19EC" w:rsidRPr="008F1B04">
        <w:t>ř</w:t>
      </w:r>
      <w:r w:rsidRPr="008F1B04">
        <w:t>ád</w:t>
      </w:r>
      <w:r w:rsidR="0016779A" w:rsidRPr="008F1B04">
        <w:t>y</w:t>
      </w:r>
      <w:r w:rsidR="00C7139D" w:rsidRPr="008F1B04">
        <w:t xml:space="preserve"> - Kanalizace</w:t>
      </w:r>
      <w:proofErr w:type="gramEnd"/>
    </w:p>
    <w:p w14:paraId="29D171FE" w14:textId="77777777" w:rsidR="006A19EC" w:rsidRPr="008F1B04" w:rsidRDefault="006A19EC" w:rsidP="004F3B83">
      <w:pPr>
        <w:pStyle w:val="Nadpis3"/>
      </w:pPr>
      <w:r w:rsidRPr="008F1B04">
        <w:t>Provozovatel</w:t>
      </w:r>
      <w:r w:rsidR="00EB1C42" w:rsidRPr="008F1B04">
        <w:t>i</w:t>
      </w:r>
      <w:r w:rsidR="00B552D3">
        <w:t xml:space="preserve"> </w:t>
      </w:r>
      <w:r w:rsidR="00E96B64" w:rsidRPr="008F1B04">
        <w:t xml:space="preserve">byly </w:t>
      </w:r>
      <w:r w:rsidRPr="008F1B04">
        <w:t xml:space="preserve">přede Dnem Účinnosti </w:t>
      </w:r>
      <w:r w:rsidR="00E96B64" w:rsidRPr="008F1B04">
        <w:t xml:space="preserve">poskytnuty </w:t>
      </w:r>
      <w:r w:rsidR="00B67BD4" w:rsidRPr="008F1B04">
        <w:t xml:space="preserve">platné </w:t>
      </w:r>
      <w:r w:rsidRPr="008F1B04">
        <w:t>verze všech</w:t>
      </w:r>
      <w:r w:rsidR="00C7139D" w:rsidRPr="008F1B04">
        <w:t xml:space="preserve"> dostupných</w:t>
      </w:r>
      <w:r w:rsidRPr="008F1B04">
        <w:t xml:space="preserve"> kanalizačních řádů vztahující</w:t>
      </w:r>
      <w:r w:rsidR="00E96B64" w:rsidRPr="008F1B04">
        <w:t>ch</w:t>
      </w:r>
      <w:r w:rsidRPr="008F1B04">
        <w:t xml:space="preserve"> se ke Kanalizacím s tím, že Vlastník neposkytuje Provozovateli žádná ujištění ohledně jejich správnosti, úplnosti či přesnosti, a </w:t>
      </w:r>
      <w:r w:rsidR="00932CC0" w:rsidRPr="008F1B04">
        <w:t xml:space="preserve">o tom, </w:t>
      </w:r>
      <w:r w:rsidRPr="008F1B04">
        <w:t>že tyto kanalizační řády byly příslušným orgánem schváleny.</w:t>
      </w:r>
    </w:p>
    <w:p w14:paraId="630EF576" w14:textId="77777777" w:rsidR="00936793" w:rsidRPr="008F1B04" w:rsidRDefault="00936793" w:rsidP="004F3B83">
      <w:pPr>
        <w:pStyle w:val="Nadpis3"/>
      </w:pPr>
      <w:bookmarkStart w:id="206" w:name="_Ref522091272"/>
      <w:r w:rsidRPr="008F1B04">
        <w:t>Provozovatel je povinen</w:t>
      </w:r>
      <w:r w:rsidR="006A19EC" w:rsidRPr="008F1B04">
        <w:t xml:space="preserve"> ve vztahu ke každé Kanalizaci</w:t>
      </w:r>
      <w:r w:rsidRPr="008F1B04">
        <w:t>:</w:t>
      </w:r>
      <w:bookmarkEnd w:id="206"/>
    </w:p>
    <w:p w14:paraId="4FEBA80D" w14:textId="77777777" w:rsidR="00936793" w:rsidRPr="008F1B04" w:rsidRDefault="00936793" w:rsidP="001C2B67">
      <w:pPr>
        <w:pStyle w:val="Nadpis4"/>
      </w:pPr>
      <w:r w:rsidRPr="008F1B04">
        <w:t xml:space="preserve">poskytnout Vlastníkovi </w:t>
      </w:r>
      <w:r w:rsidR="00492684" w:rsidRPr="008F1B04">
        <w:t xml:space="preserve">na jeho žádost </w:t>
      </w:r>
      <w:r w:rsidRPr="008F1B04">
        <w:t xml:space="preserve">nejméně </w:t>
      </w:r>
      <w:r w:rsidR="00C7139D" w:rsidRPr="008F1B04">
        <w:t>3</w:t>
      </w:r>
      <w:r w:rsidRPr="008F1B04">
        <w:t xml:space="preserve"> (slovy: </w:t>
      </w:r>
      <w:r w:rsidR="00C7139D" w:rsidRPr="008F1B04">
        <w:t>tři</w:t>
      </w:r>
      <w:r w:rsidRPr="008F1B04">
        <w:t xml:space="preserve">) </w:t>
      </w:r>
      <w:r w:rsidR="006A19EC" w:rsidRPr="008F1B04">
        <w:t>m</w:t>
      </w:r>
      <w:r w:rsidRPr="008F1B04">
        <w:t>ěsíce před začátkem každého</w:t>
      </w:r>
      <w:r w:rsidR="006C2A22">
        <w:t xml:space="preserve"> </w:t>
      </w:r>
      <w:r w:rsidR="0000063C" w:rsidRPr="008F1B04">
        <w:t>kalendářního</w:t>
      </w:r>
      <w:r w:rsidR="00B552D3">
        <w:t xml:space="preserve"> </w:t>
      </w:r>
      <w:r w:rsidR="00914EDA" w:rsidRPr="008F1B04">
        <w:t>roku</w:t>
      </w:r>
      <w:r w:rsidR="00F06E0A">
        <w:t xml:space="preserve"> </w:t>
      </w:r>
      <w:r w:rsidR="006A19EC" w:rsidRPr="008F1B04">
        <w:t xml:space="preserve">(první návrh je povinen Provozovatel předložit Vlastníkovi před zahájením </w:t>
      </w:r>
      <w:r w:rsidR="00321B6F" w:rsidRPr="008F1B04">
        <w:t xml:space="preserve">prvního </w:t>
      </w:r>
      <w:r w:rsidR="0000063C" w:rsidRPr="008F1B04">
        <w:t>kalendářního</w:t>
      </w:r>
      <w:r w:rsidR="00B552D3">
        <w:t xml:space="preserve"> </w:t>
      </w:r>
      <w:r w:rsidR="00914EDA" w:rsidRPr="008F1B04">
        <w:t>roku</w:t>
      </w:r>
      <w:r w:rsidR="006A19EC" w:rsidRPr="008F1B04">
        <w:t xml:space="preserve">) </w:t>
      </w:r>
      <w:r w:rsidRPr="008F1B04">
        <w:t>návrh aktualizovan</w:t>
      </w:r>
      <w:r w:rsidR="00773B1A" w:rsidRPr="008F1B04">
        <w:t>ých kanalizačních řádů</w:t>
      </w:r>
      <w:r w:rsidRPr="008F1B04">
        <w:t xml:space="preserve"> pro příslušný </w:t>
      </w:r>
      <w:r w:rsidR="0000063C" w:rsidRPr="008F1B04">
        <w:t>kalendářní</w:t>
      </w:r>
      <w:r w:rsidR="00B552D3">
        <w:t xml:space="preserve"> </w:t>
      </w:r>
      <w:r w:rsidR="00914EDA" w:rsidRPr="008F1B04">
        <w:t>rok</w:t>
      </w:r>
      <w:r w:rsidRPr="008F1B04">
        <w:t>, kter</w:t>
      </w:r>
      <w:r w:rsidR="00773B1A" w:rsidRPr="008F1B04">
        <w:t>é</w:t>
      </w:r>
      <w:r w:rsidRPr="008F1B04">
        <w:t xml:space="preserve"> Smluvní Strany </w:t>
      </w:r>
      <w:r w:rsidRPr="008D491F">
        <w:t>projednají</w:t>
      </w:r>
      <w:r w:rsidRPr="008F1B04">
        <w:t xml:space="preserve"> a schválí podle </w:t>
      </w:r>
      <w:r w:rsidR="007F3BC9" w:rsidRPr="008F1B04">
        <w:t>s</w:t>
      </w:r>
      <w:r w:rsidRPr="008F1B04">
        <w:t xml:space="preserve">chvalovací </w:t>
      </w:r>
      <w:r w:rsidR="007F3BC9" w:rsidRPr="008F1B04">
        <w:t xml:space="preserve">procedury dle čl. </w:t>
      </w:r>
      <w:r w:rsidR="00165DEC">
        <w:fldChar w:fldCharType="begin"/>
      </w:r>
      <w:r w:rsidR="000B3324">
        <w:instrText xml:space="preserve"> REF _Ref522091692 \r \h </w:instrText>
      </w:r>
      <w:r w:rsidR="00165DEC">
        <w:fldChar w:fldCharType="separate"/>
      </w:r>
      <w:r w:rsidR="00CD344D">
        <w:t>9.3</w:t>
      </w:r>
      <w:r w:rsidR="00165DEC">
        <w:fldChar w:fldCharType="end"/>
      </w:r>
      <w:r w:rsidR="007F3BC9" w:rsidRPr="008F1B04">
        <w:t xml:space="preserve"> této Smlouvy</w:t>
      </w:r>
      <w:r w:rsidRPr="008F1B04">
        <w:t>. Provozovatel je následně povinen předložit t</w:t>
      </w:r>
      <w:r w:rsidR="00773B1A" w:rsidRPr="008F1B04">
        <w:t>yto aktualizované</w:t>
      </w:r>
      <w:r w:rsidR="006C2A22">
        <w:t xml:space="preserve"> </w:t>
      </w:r>
      <w:r w:rsidR="006A19EC" w:rsidRPr="008F1B04">
        <w:t>k</w:t>
      </w:r>
      <w:r w:rsidRPr="008F1B04">
        <w:t xml:space="preserve">analizační </w:t>
      </w:r>
      <w:r w:rsidR="006A19EC" w:rsidRPr="008F1B04">
        <w:t>ř</w:t>
      </w:r>
      <w:r w:rsidRPr="008F1B04">
        <w:t>ád</w:t>
      </w:r>
      <w:r w:rsidR="00773B1A" w:rsidRPr="008F1B04">
        <w:t>y</w:t>
      </w:r>
      <w:r w:rsidR="001613CF">
        <w:t xml:space="preserve"> ke </w:t>
      </w:r>
      <w:r w:rsidRPr="008F1B04">
        <w:t xml:space="preserve">schválení </w:t>
      </w:r>
      <w:r w:rsidR="00773B1A" w:rsidRPr="008F1B04">
        <w:t xml:space="preserve">příslušnému orgánu </w:t>
      </w:r>
      <w:r w:rsidR="00EB1C42" w:rsidRPr="008F1B04">
        <w:t xml:space="preserve">veřejné </w:t>
      </w:r>
      <w:r w:rsidR="00773B1A" w:rsidRPr="008F1B04">
        <w:t>správy dle Závazných Předpisů</w:t>
      </w:r>
      <w:r w:rsidRPr="008F1B04">
        <w:t>;</w:t>
      </w:r>
    </w:p>
    <w:p w14:paraId="1E9AE20D" w14:textId="77777777" w:rsidR="00936793" w:rsidRPr="008F1B04" w:rsidRDefault="00936793" w:rsidP="001C2B67">
      <w:pPr>
        <w:pStyle w:val="Nadpis4"/>
      </w:pPr>
      <w:r w:rsidRPr="008F1B04">
        <w:t xml:space="preserve">poskytnout </w:t>
      </w:r>
      <w:r w:rsidR="00773B1A" w:rsidRPr="008F1B04">
        <w:t xml:space="preserve">na vyžádání </w:t>
      </w:r>
      <w:r w:rsidR="007F3BC9" w:rsidRPr="008F1B04">
        <w:t>z</w:t>
      </w:r>
      <w:r w:rsidR="00773B1A" w:rsidRPr="008F1B04">
        <w:t xml:space="preserve">ástupce Vlastníka </w:t>
      </w:r>
      <w:r w:rsidR="00F759BC" w:rsidRPr="008F1B04">
        <w:t xml:space="preserve">nejpozději do 3 (slovy: tří) dnů </w:t>
      </w:r>
      <w:r w:rsidR="006A19EC" w:rsidRPr="008F1B04">
        <w:t xml:space="preserve">aktuální </w:t>
      </w:r>
      <w:r w:rsidR="00773B1A" w:rsidRPr="008F1B04">
        <w:t xml:space="preserve">verzi </w:t>
      </w:r>
      <w:r w:rsidR="006A19EC" w:rsidRPr="008F1B04">
        <w:t>k</w:t>
      </w:r>
      <w:r w:rsidRPr="008F1B04">
        <w:t>analizační</w:t>
      </w:r>
      <w:r w:rsidR="00773B1A" w:rsidRPr="008F1B04">
        <w:t>ho</w:t>
      </w:r>
      <w:r w:rsidR="008D491F">
        <w:t xml:space="preserve"> </w:t>
      </w:r>
      <w:r w:rsidR="006A19EC" w:rsidRPr="008F1B04">
        <w:t>ř</w:t>
      </w:r>
      <w:r w:rsidRPr="008F1B04">
        <w:t>ád</w:t>
      </w:r>
      <w:r w:rsidR="00773B1A" w:rsidRPr="008F1B04">
        <w:t>u</w:t>
      </w:r>
      <w:r w:rsidRPr="008F1B04">
        <w:t xml:space="preserve"> k nahlédnutí </w:t>
      </w:r>
      <w:r w:rsidR="00773B1A" w:rsidRPr="008F1B04">
        <w:t xml:space="preserve">pro </w:t>
      </w:r>
      <w:r w:rsidR="007F3BC9" w:rsidRPr="008F1B04">
        <w:t>z</w:t>
      </w:r>
      <w:r w:rsidRPr="008F1B04">
        <w:t>ástupc</w:t>
      </w:r>
      <w:r w:rsidR="00773B1A" w:rsidRPr="008F1B04">
        <w:t>e</w:t>
      </w:r>
      <w:r w:rsidRPr="008F1B04">
        <w:t xml:space="preserve"> Vlastníka</w:t>
      </w:r>
      <w:r w:rsidR="00773B1A" w:rsidRPr="008F1B04">
        <w:t xml:space="preserve"> či jím pověřené osoby</w:t>
      </w:r>
      <w:r w:rsidRPr="008F1B04">
        <w:t>; a</w:t>
      </w:r>
    </w:p>
    <w:p w14:paraId="36DED2B5" w14:textId="77777777" w:rsidR="00936793" w:rsidRPr="008F1B04" w:rsidRDefault="00936793" w:rsidP="001C2B67">
      <w:pPr>
        <w:pStyle w:val="Nadpis4"/>
      </w:pPr>
      <w:r w:rsidRPr="008F1B04">
        <w:lastRenderedPageBreak/>
        <w:t>poskytnout Vlastníkovi kopi</w:t>
      </w:r>
      <w:r w:rsidR="006A19EC" w:rsidRPr="008F1B04">
        <w:t>e všech</w:t>
      </w:r>
      <w:r w:rsidR="008351CC">
        <w:t xml:space="preserve"> </w:t>
      </w:r>
      <w:r w:rsidR="006A19EC" w:rsidRPr="008F1B04">
        <w:t>k</w:t>
      </w:r>
      <w:r w:rsidRPr="008F1B04">
        <w:t>analizační</w:t>
      </w:r>
      <w:r w:rsidR="006A19EC" w:rsidRPr="008F1B04">
        <w:t>ch řádů</w:t>
      </w:r>
      <w:r w:rsidRPr="008F1B04">
        <w:t xml:space="preserve"> do 1</w:t>
      </w:r>
      <w:r w:rsidR="006A19EC" w:rsidRPr="008F1B04">
        <w:t>5</w:t>
      </w:r>
      <w:r w:rsidRPr="008F1B04">
        <w:t xml:space="preserve"> (slovy: </w:t>
      </w:r>
      <w:r w:rsidR="006A19EC" w:rsidRPr="008F1B04">
        <w:t>patnácti</w:t>
      </w:r>
      <w:r w:rsidRPr="008F1B04">
        <w:t xml:space="preserve">) </w:t>
      </w:r>
      <w:r w:rsidR="006A19EC" w:rsidRPr="008F1B04">
        <w:t>p</w:t>
      </w:r>
      <w:r w:rsidRPr="008F1B04">
        <w:t xml:space="preserve">racovních </w:t>
      </w:r>
      <w:r w:rsidR="006A19EC" w:rsidRPr="008F1B04">
        <w:t>d</w:t>
      </w:r>
      <w:r w:rsidRPr="008F1B04">
        <w:t>nů ode Dne Skončení.</w:t>
      </w:r>
    </w:p>
    <w:p w14:paraId="1D463642" w14:textId="77777777" w:rsidR="00936793" w:rsidRPr="008F1B04" w:rsidRDefault="00936793" w:rsidP="00504353">
      <w:pPr>
        <w:pStyle w:val="Nadpis2T"/>
      </w:pPr>
      <w:r w:rsidRPr="008F1B04">
        <w:t xml:space="preserve">Provozní </w:t>
      </w:r>
      <w:proofErr w:type="gramStart"/>
      <w:r w:rsidR="00C7139D" w:rsidRPr="008F1B04">
        <w:t>ř</w:t>
      </w:r>
      <w:r w:rsidRPr="008F1B04">
        <w:t>ád</w:t>
      </w:r>
      <w:r w:rsidR="00C7139D" w:rsidRPr="008F1B04">
        <w:t>y - Vodovody</w:t>
      </w:r>
      <w:proofErr w:type="gramEnd"/>
      <w:r w:rsidR="0016779A" w:rsidRPr="008F1B04">
        <w:t xml:space="preserve"> a Kanalizace</w:t>
      </w:r>
    </w:p>
    <w:p w14:paraId="299C46EA" w14:textId="77777777" w:rsidR="00936793" w:rsidRPr="008F1B04" w:rsidRDefault="00936793" w:rsidP="00504353">
      <w:pPr>
        <w:pStyle w:val="Nadpis3"/>
      </w:pPr>
      <w:r w:rsidRPr="008F1B04">
        <w:t xml:space="preserve">Provozovateli </w:t>
      </w:r>
      <w:r w:rsidR="00EB1C42" w:rsidRPr="008F1B04">
        <w:t xml:space="preserve">byly </w:t>
      </w:r>
      <w:r w:rsidRPr="008F1B04">
        <w:t xml:space="preserve">přede Dnem Účinnosti </w:t>
      </w:r>
      <w:r w:rsidR="00EB1C42" w:rsidRPr="008F1B04">
        <w:t xml:space="preserve">poskytnuty </w:t>
      </w:r>
      <w:r w:rsidR="006A19EC" w:rsidRPr="008F1B04">
        <w:t xml:space="preserve">aktuální verze všech </w:t>
      </w:r>
      <w:r w:rsidR="00C7139D" w:rsidRPr="008F1B04">
        <w:t xml:space="preserve">dostupných </w:t>
      </w:r>
      <w:r w:rsidR="006A19EC" w:rsidRPr="008F1B04">
        <w:t xml:space="preserve">provozních řádů </w:t>
      </w:r>
      <w:r w:rsidR="0016779A" w:rsidRPr="008F1B04">
        <w:t xml:space="preserve">vztahujících se k Vodovodům a Kanalizacím </w:t>
      </w:r>
      <w:r w:rsidR="00250243" w:rsidRPr="008F1B04">
        <w:t>s tím, že Vlastník neposkytuje Provozovateli žádná ujištění ohledně je</w:t>
      </w:r>
      <w:r w:rsidR="006A19EC" w:rsidRPr="008F1B04">
        <w:t>jich</w:t>
      </w:r>
      <w:r w:rsidR="00250243" w:rsidRPr="008F1B04">
        <w:t xml:space="preserve"> správnosti, úplnosti či přesnosti</w:t>
      </w:r>
      <w:r w:rsidRPr="008F1B04">
        <w:t xml:space="preserve">, a </w:t>
      </w:r>
      <w:r w:rsidR="00C80B81" w:rsidRPr="008F1B04">
        <w:t xml:space="preserve">že </w:t>
      </w:r>
      <w:r w:rsidR="006A19EC" w:rsidRPr="008F1B04">
        <w:t>tyto provozní řády</w:t>
      </w:r>
      <w:r w:rsidR="00060021">
        <w:t xml:space="preserve"> </w:t>
      </w:r>
      <w:r w:rsidR="006A19EC" w:rsidRPr="008F1B04">
        <w:t>byly příslušným orgánem schváleny</w:t>
      </w:r>
      <w:r w:rsidRPr="008F1B04">
        <w:t>.</w:t>
      </w:r>
    </w:p>
    <w:p w14:paraId="6B5936AD" w14:textId="77777777" w:rsidR="004A61B6" w:rsidRPr="008F1B04" w:rsidRDefault="00351A25" w:rsidP="00504353">
      <w:pPr>
        <w:pStyle w:val="Nadpis3"/>
      </w:pPr>
      <w:r w:rsidRPr="008F1B04">
        <w:t xml:space="preserve">Před podáním žádosti o vydání kolaudačního souhlasu pro stavbu </w:t>
      </w:r>
      <w:r w:rsidR="000029DA" w:rsidRPr="008F1B04">
        <w:t xml:space="preserve">nového </w:t>
      </w:r>
      <w:r w:rsidRPr="008F1B04">
        <w:t>Vodovodu</w:t>
      </w:r>
      <w:r w:rsidR="0016779A" w:rsidRPr="008F1B04">
        <w:t xml:space="preserve"> nebo Kanalizace</w:t>
      </w:r>
      <w:r w:rsidR="000029DA" w:rsidRPr="008F1B04">
        <w:t>, na který</w:t>
      </w:r>
      <w:r w:rsidR="0016779A" w:rsidRPr="008F1B04">
        <w:t>(ou)</w:t>
      </w:r>
      <w:r w:rsidR="000029DA" w:rsidRPr="008F1B04">
        <w:t xml:space="preserve"> se nevztahuje platný a účinný provozní řád, </w:t>
      </w:r>
      <w:r w:rsidRPr="008F1B04">
        <w:t xml:space="preserve">je Vlastník povinen zajistit zpracování provozního řádu a tento před podáním návrhu na kolaudaci stavby Vodovodu </w:t>
      </w:r>
      <w:r w:rsidR="0016779A" w:rsidRPr="008F1B04">
        <w:t xml:space="preserve">nebo Kanalizace </w:t>
      </w:r>
      <w:r w:rsidRPr="008F1B04">
        <w:t>předložit ke schválení příslušnému orgánu</w:t>
      </w:r>
      <w:r w:rsidR="0016779A" w:rsidRPr="008F1B04">
        <w:t xml:space="preserve"> veřejné správy dle Závazných Předpisů.</w:t>
      </w:r>
    </w:p>
    <w:p w14:paraId="5893897A" w14:textId="77777777" w:rsidR="00936793" w:rsidRPr="008F1B04" w:rsidRDefault="00936793" w:rsidP="00504353">
      <w:pPr>
        <w:pStyle w:val="Nadpis3"/>
      </w:pPr>
      <w:r w:rsidRPr="008F1B04">
        <w:t>Provozovatel je povinen</w:t>
      </w:r>
      <w:r w:rsidR="00C7139D" w:rsidRPr="008F1B04">
        <w:t xml:space="preserve"> ve vztahu k</w:t>
      </w:r>
      <w:r w:rsidR="0000063C" w:rsidRPr="008F1B04">
        <w:t xml:space="preserve"> provozním řádům </w:t>
      </w:r>
      <w:r w:rsidR="00C7139D" w:rsidRPr="008F1B04">
        <w:t>Vodovodů</w:t>
      </w:r>
      <w:r w:rsidR="000B3324">
        <w:t xml:space="preserve"> a </w:t>
      </w:r>
      <w:r w:rsidR="0016779A" w:rsidRPr="008F1B04">
        <w:t>Kanalizací</w:t>
      </w:r>
      <w:r w:rsidR="0000063C" w:rsidRPr="008F1B04">
        <w:t xml:space="preserve"> plnit vůči Vlastníkovi, popřípadě jeho </w:t>
      </w:r>
      <w:r w:rsidR="005868E6" w:rsidRPr="008F1B04">
        <w:t>z</w:t>
      </w:r>
      <w:r w:rsidR="0000063C" w:rsidRPr="008F1B04">
        <w:t>ástupcům, obdobně povinnosti uvedené v čl.</w:t>
      </w:r>
      <w:r w:rsidR="00345510">
        <w:t> </w:t>
      </w:r>
      <w:r w:rsidR="00165DEC">
        <w:fldChar w:fldCharType="begin"/>
      </w:r>
      <w:r w:rsidR="000B3324">
        <w:instrText xml:space="preserve"> REF _Ref522091272 \r \h </w:instrText>
      </w:r>
      <w:r w:rsidR="00504353">
        <w:instrText xml:space="preserve"> \* MERGEFORMAT </w:instrText>
      </w:r>
      <w:r w:rsidR="00165DEC">
        <w:fldChar w:fldCharType="separate"/>
      </w:r>
      <w:r w:rsidR="00CD344D">
        <w:t>28.1.2</w:t>
      </w:r>
      <w:r w:rsidR="00165DEC">
        <w:fldChar w:fldCharType="end"/>
      </w:r>
      <w:r w:rsidR="00542621" w:rsidRPr="008F1B04">
        <w:t xml:space="preserve"> této Smlouvě, a to ve lhůtách tam stanovených.</w:t>
      </w:r>
    </w:p>
    <w:p w14:paraId="2F0DE643" w14:textId="231364D4" w:rsidR="00811099" w:rsidRPr="00ED57F4" w:rsidRDefault="00644D54" w:rsidP="00E63328">
      <w:pPr>
        <w:pStyle w:val="Nadpis1"/>
      </w:pPr>
      <w:bookmarkStart w:id="207" w:name="_Toc213223345"/>
      <w:bookmarkStart w:id="208" w:name="_Toc528338500"/>
      <w:r w:rsidRPr="008F1B04">
        <w:t xml:space="preserve">investiční aktivity vlastníka </w:t>
      </w:r>
      <w:r w:rsidRPr="00ED57F4">
        <w:t xml:space="preserve">a </w:t>
      </w:r>
      <w:bookmarkEnd w:id="207"/>
      <w:bookmarkEnd w:id="208"/>
      <w:r w:rsidR="00526367">
        <w:t>třetích stran</w:t>
      </w:r>
    </w:p>
    <w:p w14:paraId="4347631E" w14:textId="77777777" w:rsidR="00811099" w:rsidRPr="008F1B04" w:rsidRDefault="00811099" w:rsidP="00DD127B">
      <w:pPr>
        <w:pStyle w:val="Nadpis2T"/>
      </w:pPr>
      <w:r w:rsidRPr="008F1B04">
        <w:t>Předpokládané investiční aktivity V</w:t>
      </w:r>
      <w:r w:rsidR="00850145" w:rsidRPr="008F1B04">
        <w:t>lastníka</w:t>
      </w:r>
    </w:p>
    <w:p w14:paraId="24B25A61" w14:textId="029E3DE7" w:rsidR="00F759BC" w:rsidRDefault="004954AD" w:rsidP="00E63328">
      <w:pPr>
        <w:pStyle w:val="Nadpis2B"/>
      </w:pPr>
      <w:r w:rsidRPr="008F1B04">
        <w:t xml:space="preserve">Vlastník je oprávněn provádět investiční akce, které budou mít vliv na </w:t>
      </w:r>
      <w:r w:rsidR="00F759BC" w:rsidRPr="008F1B04">
        <w:t>Provozování Vodovodů a/nebo Kanalizací</w:t>
      </w:r>
      <w:r w:rsidRPr="008F1B04">
        <w:t xml:space="preserve"> Provozovatelem. Provozovatel je povinen průběžně se seznamovat s těmito akcemi</w:t>
      </w:r>
      <w:r w:rsidR="00B039CD" w:rsidRPr="008F1B04">
        <w:t>.</w:t>
      </w:r>
    </w:p>
    <w:p w14:paraId="30E9BD80" w14:textId="16F8853C" w:rsidR="00E463F8" w:rsidRPr="008F1B04" w:rsidRDefault="00E463F8" w:rsidP="00E463F8">
      <w:pPr>
        <w:pStyle w:val="Nadpis2T"/>
      </w:pPr>
      <w:r>
        <w:t>Součinnost Provozovatele při</w:t>
      </w:r>
      <w:r w:rsidRPr="008F1B04">
        <w:t xml:space="preserve"> investiční</w:t>
      </w:r>
      <w:r>
        <w:t>ch</w:t>
      </w:r>
      <w:r w:rsidRPr="008F1B04">
        <w:t xml:space="preserve"> aktivit</w:t>
      </w:r>
      <w:r>
        <w:t>ách</w:t>
      </w:r>
      <w:r w:rsidRPr="008F1B04">
        <w:t xml:space="preserve"> Vlastníka</w:t>
      </w:r>
    </w:p>
    <w:p w14:paraId="121797DE" w14:textId="6DA798E5" w:rsidR="00E463F8" w:rsidRDefault="00E463F8" w:rsidP="00E463F8">
      <w:pPr>
        <w:pStyle w:val="Nadpis2B"/>
      </w:pPr>
      <w:r>
        <w:t xml:space="preserve">Provozovatel je povinen zajistit účast svého zástupce při konání výrobních výborů Vlastníka při přípravě investičních akcí Vlastníka. Dále je Provozovatel povinen provádět kontrolu a vyjádřit své připomínky ke zpracovaným projektovým dokumentacím k jednotlivým investičním </w:t>
      </w:r>
      <w:r w:rsidRPr="008F1B04">
        <w:t>akc</w:t>
      </w:r>
      <w:r>
        <w:t>ím Vlastníka</w:t>
      </w:r>
      <w:r w:rsidRPr="008F1B04">
        <w:t>.</w:t>
      </w:r>
      <w:r>
        <w:t xml:space="preserve"> </w:t>
      </w:r>
    </w:p>
    <w:p w14:paraId="51A16FEB" w14:textId="7FC3CEAA" w:rsidR="00E463F8" w:rsidRDefault="00E463F8" w:rsidP="00E463F8">
      <w:pPr>
        <w:pStyle w:val="Nadpis2B"/>
      </w:pPr>
      <w:r>
        <w:t xml:space="preserve">V rámci vyjádření připomínek ke zpracovaným projektovým dokumentacím je Provozovatel povinen provést kontrolu, zda je navrhované řešení v souladu s koncepčními a strategickými dokumenty Vlastníka </w:t>
      </w:r>
      <w:r w:rsidR="000730EF">
        <w:t xml:space="preserve">z oblasti rozvoje investic, které Vlastník Provozovateli poskytl </w:t>
      </w:r>
      <w:r>
        <w:t xml:space="preserve">(zejména pak s Plánem </w:t>
      </w:r>
      <w:r w:rsidR="0024494A">
        <w:t>Obnovy a Investic a zpracovaným generelem pro zásobování vodou</w:t>
      </w:r>
      <w:r w:rsidR="000730EF">
        <w:t>,</w:t>
      </w:r>
      <w:r w:rsidR="0024494A">
        <w:t xml:space="preserve"> generelem kanalizace</w:t>
      </w:r>
      <w:r w:rsidR="000730EF">
        <w:t xml:space="preserve"> a Plánem rekonstrukcí</w:t>
      </w:r>
      <w:r w:rsidR="0024494A">
        <w:t>).</w:t>
      </w:r>
    </w:p>
    <w:p w14:paraId="685378D4" w14:textId="3A0FD0B0" w:rsidR="00A109C5" w:rsidRDefault="00A109C5" w:rsidP="00E463F8">
      <w:pPr>
        <w:pStyle w:val="Nadpis2B"/>
      </w:pPr>
      <w:r w:rsidRPr="00E13382">
        <w:t xml:space="preserve">V rámci realizace investic Vlastníka je Provozovatel povinen zajistit přítomnost svého zástupce na kontrolních dnech stavby a při předání a převzetí staveniště, kontrolovat kvalitu prováděných prací, </w:t>
      </w:r>
      <w:proofErr w:type="gramStart"/>
      <w:r w:rsidRPr="00E13382">
        <w:t>kontrolovat</w:t>
      </w:r>
      <w:proofErr w:type="gramEnd"/>
      <w:r w:rsidRPr="00E13382">
        <w:t xml:space="preserve"> zda jsou práce prováděné v souladu s vyjádřením a podmínkami Provozovatele a Vlastníka a poskytovat Vlastníkovi součinnost pro hladký průběh realizovaných investic Vlastníka. Dále je Provozovatel povinen účastnit se přepsaných zkoušek na Vodovodu a Kanalizaci a kontrolovat, zda jsou prováděny v souladu s příslušnými předpisy</w:t>
      </w:r>
    </w:p>
    <w:p w14:paraId="440DF332" w14:textId="77777777" w:rsidR="00526367" w:rsidRDefault="00526367" w:rsidP="00526367">
      <w:pPr>
        <w:pStyle w:val="Nadpis2T"/>
      </w:pPr>
      <w:r>
        <w:lastRenderedPageBreak/>
        <w:t>Součinnost Provozovatele při</w:t>
      </w:r>
      <w:r w:rsidRPr="008F1B04">
        <w:t xml:space="preserve"> investiční</w:t>
      </w:r>
      <w:r>
        <w:t>ch</w:t>
      </w:r>
      <w:r w:rsidRPr="008F1B04">
        <w:t xml:space="preserve"> aktivit</w:t>
      </w:r>
      <w:r>
        <w:t>ách</w:t>
      </w:r>
      <w:r w:rsidRPr="008F1B04">
        <w:t xml:space="preserve"> </w:t>
      </w:r>
      <w:r>
        <w:t>třetích stran</w:t>
      </w:r>
    </w:p>
    <w:p w14:paraId="6637AE70" w14:textId="58DF0BF6" w:rsidR="00526367" w:rsidRDefault="001C2619" w:rsidP="001C2619">
      <w:pPr>
        <w:pStyle w:val="Nadpis2B"/>
      </w:pPr>
      <w:r>
        <w:t xml:space="preserve">Provozovatel je oprávněn zastupovat Vlastníka při vydávání stanovisek a vyjádření k projektovým dokumentacím a řízením dle stavebního zákona. </w:t>
      </w:r>
    </w:p>
    <w:p w14:paraId="012BE066" w14:textId="7FDAC87C" w:rsidR="00526367" w:rsidRDefault="00526367" w:rsidP="00526367">
      <w:pPr>
        <w:pStyle w:val="Nadpis2B"/>
      </w:pPr>
      <w:r w:rsidRPr="00AA2060">
        <w:t xml:space="preserve">V rámci realizace investic </w:t>
      </w:r>
      <w:r>
        <w:t>třetích stran</w:t>
      </w:r>
      <w:r w:rsidRPr="00AA2060">
        <w:t xml:space="preserve"> je Provozovatel povinen zajistit přítomnost svého zástupce na kontrolních dnech stavby a při předání a převzetí staveniště, kontrolovat kvalitu prováděných prací, </w:t>
      </w:r>
      <w:proofErr w:type="gramStart"/>
      <w:r w:rsidRPr="00AA2060">
        <w:t>kontrolovat</w:t>
      </w:r>
      <w:proofErr w:type="gramEnd"/>
      <w:r w:rsidRPr="00AA2060">
        <w:t xml:space="preserve"> zda jsou práce prováděné v souladu s</w:t>
      </w:r>
      <w:r>
        <w:t xml:space="preserve"> příslušnými </w:t>
      </w:r>
      <w:r w:rsidRPr="00AA2060">
        <w:t>vyjádřením</w:t>
      </w:r>
      <w:r>
        <w:t>i.</w:t>
      </w:r>
    </w:p>
    <w:p w14:paraId="0B4C5724" w14:textId="2DBBF5A7" w:rsidR="00526367" w:rsidRDefault="001C2619" w:rsidP="00526367">
      <w:pPr>
        <w:pStyle w:val="Nadpis2B"/>
      </w:pPr>
      <w:r>
        <w:t>Konkrétní rozsah, práva a povinnosti při zastupování Vlastníka Provozovatelem si Smluvní Strany stanoví Smluvním Protokolem. Pokud je to nezbytné, vystaví Vlastník Provozovateli za tímto účelem plnou moc</w:t>
      </w:r>
      <w:r w:rsidR="00526367">
        <w:t>.</w:t>
      </w:r>
    </w:p>
    <w:p w14:paraId="694204F7" w14:textId="77777777" w:rsidR="00936793" w:rsidRPr="008F1B04" w:rsidRDefault="00936793" w:rsidP="00570D65">
      <w:pPr>
        <w:pStyle w:val="ST"/>
      </w:pPr>
      <w:bookmarkStart w:id="209" w:name="_Toc159144236"/>
      <w:bookmarkStart w:id="210" w:name="_Toc213223346"/>
      <w:bookmarkStart w:id="211" w:name="_Toc528338501"/>
      <w:bookmarkStart w:id="212" w:name="_Toc132117345"/>
      <w:r w:rsidRPr="008F1B04">
        <w:t xml:space="preserve">Část </w:t>
      </w:r>
      <w:r w:rsidR="00602581" w:rsidRPr="008F1B04">
        <w:t>4</w:t>
      </w:r>
      <w:r w:rsidRPr="008F1B04">
        <w:t>:</w:t>
      </w:r>
      <w:r w:rsidRPr="008F1B04">
        <w:tab/>
        <w:t>finanční ustanovení</w:t>
      </w:r>
      <w:bookmarkEnd w:id="209"/>
      <w:bookmarkEnd w:id="210"/>
      <w:bookmarkEnd w:id="211"/>
    </w:p>
    <w:p w14:paraId="24C56DBF" w14:textId="77777777" w:rsidR="004A30F6" w:rsidRPr="008F1B04" w:rsidRDefault="00513BFA" w:rsidP="00E63328">
      <w:pPr>
        <w:pStyle w:val="Nadpis1"/>
      </w:pPr>
      <w:bookmarkStart w:id="213" w:name="_Toc159144237"/>
      <w:bookmarkStart w:id="214" w:name="_Toc213223347"/>
      <w:bookmarkStart w:id="215" w:name="_Ref522092686"/>
      <w:bookmarkStart w:id="216" w:name="_Ref528335560"/>
      <w:bookmarkStart w:id="217" w:name="_Toc528338502"/>
      <w:r w:rsidRPr="008F1B04">
        <w:t>platební mechanismus</w:t>
      </w:r>
      <w:bookmarkEnd w:id="213"/>
      <w:bookmarkEnd w:id="214"/>
      <w:bookmarkEnd w:id="215"/>
      <w:bookmarkEnd w:id="216"/>
      <w:bookmarkEnd w:id="217"/>
    </w:p>
    <w:p w14:paraId="450FEF16" w14:textId="77777777" w:rsidR="004A30F6" w:rsidRPr="008F1B04" w:rsidRDefault="00513BFA" w:rsidP="009C1140">
      <w:pPr>
        <w:pStyle w:val="Nadpis2T"/>
      </w:pPr>
      <w:bookmarkStart w:id="218" w:name="_Ref132435187"/>
      <w:r w:rsidRPr="008F1B04">
        <w:t xml:space="preserve">Obsah </w:t>
      </w:r>
      <w:r w:rsidR="004B15A4" w:rsidRPr="008F1B04">
        <w:t>P</w:t>
      </w:r>
      <w:r w:rsidRPr="008F1B04">
        <w:t xml:space="preserve">latebního </w:t>
      </w:r>
      <w:r w:rsidR="004B15A4" w:rsidRPr="008F1B04">
        <w:t>M</w:t>
      </w:r>
      <w:r w:rsidRPr="008F1B04">
        <w:t>echanismu</w:t>
      </w:r>
      <w:bookmarkEnd w:id="218"/>
    </w:p>
    <w:p w14:paraId="0F53E966" w14:textId="77777777" w:rsidR="004A30F6" w:rsidRPr="008F1B04" w:rsidRDefault="00513BFA" w:rsidP="00E63328">
      <w:pPr>
        <w:pStyle w:val="Nadpis2B"/>
      </w:pPr>
      <w:r w:rsidRPr="008F1B04">
        <w:t xml:space="preserve">Platební </w:t>
      </w:r>
      <w:r w:rsidR="004B15A4" w:rsidRPr="008F1B04">
        <w:t>M</w:t>
      </w:r>
      <w:r w:rsidRPr="008F1B04">
        <w:t>echanismu</w:t>
      </w:r>
      <w:r w:rsidR="004B15A4" w:rsidRPr="008F1B04">
        <w:t xml:space="preserve">s </w:t>
      </w:r>
      <w:r w:rsidR="00B72F05" w:rsidRPr="008F1B04">
        <w:t xml:space="preserve">je </w:t>
      </w:r>
      <w:r w:rsidRPr="008F1B04">
        <w:t xml:space="preserve">obsažen </w:t>
      </w:r>
      <w:r w:rsidR="004B15A4" w:rsidRPr="008F1B04">
        <w:t xml:space="preserve">v plném rozsahu </w:t>
      </w:r>
      <w:r w:rsidRPr="008F1B04">
        <w:t xml:space="preserve">v Příloze č. </w:t>
      </w:r>
      <w:r w:rsidR="003A4E7D" w:rsidRPr="008F1B04">
        <w:t>7</w:t>
      </w:r>
      <w:r w:rsidRPr="008F1B04">
        <w:t xml:space="preserve"> (</w:t>
      </w:r>
      <w:r w:rsidR="003A4E7D" w:rsidRPr="008F1B04">
        <w:rPr>
          <w:i/>
        </w:rPr>
        <w:t>Platební mechanismus</w:t>
      </w:r>
      <w:r w:rsidRPr="008F1B04">
        <w:t>)</w:t>
      </w:r>
      <w:r w:rsidR="00EC5236" w:rsidRPr="008F1B04">
        <w:t xml:space="preserve"> této Smlouvy</w:t>
      </w:r>
      <w:r w:rsidRPr="008F1B04">
        <w:t>.</w:t>
      </w:r>
    </w:p>
    <w:p w14:paraId="212DAFB2" w14:textId="77777777" w:rsidR="004A30F6" w:rsidRPr="008F1B04" w:rsidRDefault="004A30F6" w:rsidP="00E63328">
      <w:pPr>
        <w:pStyle w:val="Nadpis1"/>
      </w:pPr>
      <w:bookmarkStart w:id="219" w:name="_Toc159144238"/>
      <w:bookmarkStart w:id="220" w:name="_Toc213223348"/>
      <w:bookmarkStart w:id="221" w:name="_Toc528338503"/>
      <w:r w:rsidRPr="008F1B04">
        <w:t>MĚŘENÍ MNOŽSTVÍ DODANÉ PITNÉ VODY</w:t>
      </w:r>
      <w:bookmarkEnd w:id="219"/>
      <w:bookmarkEnd w:id="220"/>
      <w:bookmarkEnd w:id="221"/>
    </w:p>
    <w:p w14:paraId="70B9F7A2" w14:textId="77777777" w:rsidR="004A30F6" w:rsidRPr="008F1B04" w:rsidRDefault="004A30F6" w:rsidP="009C1140">
      <w:pPr>
        <w:pStyle w:val="Nadpis2T"/>
      </w:pPr>
      <w:r w:rsidRPr="008F1B04">
        <w:t xml:space="preserve">Měření dodané </w:t>
      </w:r>
      <w:r w:rsidR="0059290B" w:rsidRPr="008F1B04">
        <w:t>p</w:t>
      </w:r>
      <w:r w:rsidRPr="008F1B04">
        <w:t xml:space="preserve">itné </w:t>
      </w:r>
      <w:r w:rsidR="0059290B" w:rsidRPr="008F1B04">
        <w:t>v</w:t>
      </w:r>
      <w:r w:rsidRPr="008F1B04">
        <w:t xml:space="preserve">ody </w:t>
      </w:r>
      <w:r w:rsidR="00305795" w:rsidRPr="008F1B04">
        <w:t>Vodovody</w:t>
      </w:r>
    </w:p>
    <w:p w14:paraId="295DF5FE" w14:textId="77777777" w:rsidR="004A30F6" w:rsidRPr="008F1B04" w:rsidRDefault="004A30F6" w:rsidP="009C1140">
      <w:pPr>
        <w:pStyle w:val="Nadpis3"/>
      </w:pPr>
      <w:r w:rsidRPr="008F1B04">
        <w:t xml:space="preserve">Provozovatel je oprávněn </w:t>
      </w:r>
      <w:r w:rsidR="000F6B59" w:rsidRPr="008F1B04">
        <w:t xml:space="preserve">se souhlasem Vlastníka </w:t>
      </w:r>
      <w:r w:rsidRPr="008F1B04">
        <w:t xml:space="preserve">stanovit podmínky umístění </w:t>
      </w:r>
      <w:r w:rsidR="00305795" w:rsidRPr="008F1B04">
        <w:t xml:space="preserve">nového </w:t>
      </w:r>
      <w:r w:rsidR="00A267FF" w:rsidRPr="008F1B04">
        <w:t>V</w:t>
      </w:r>
      <w:r w:rsidRPr="008F1B04">
        <w:t>odoměru.</w:t>
      </w:r>
    </w:p>
    <w:p w14:paraId="14B2D9BB" w14:textId="77777777" w:rsidR="004B15A4" w:rsidRPr="008F1B04" w:rsidRDefault="004A30F6" w:rsidP="009C1140">
      <w:pPr>
        <w:pStyle w:val="Nadpis3"/>
      </w:pPr>
      <w:r w:rsidRPr="008F1B04">
        <w:t xml:space="preserve">Se souhlasem Odběratele </w:t>
      </w:r>
      <w:r w:rsidR="007E338C" w:rsidRPr="008F1B04">
        <w:t xml:space="preserve">a předchozím písemným souhlasem Vlastníka </w:t>
      </w:r>
      <w:r w:rsidRPr="008F1B04">
        <w:t xml:space="preserve">je Provozovatel oprávněn stanovit jiný způsob určení množství dodané </w:t>
      </w:r>
      <w:r w:rsidR="00513BFA" w:rsidRPr="008F1B04">
        <w:t>p</w:t>
      </w:r>
      <w:r w:rsidRPr="008F1B04">
        <w:t xml:space="preserve">itné </w:t>
      </w:r>
      <w:r w:rsidR="00513BFA" w:rsidRPr="008F1B04">
        <w:t>v</w:t>
      </w:r>
      <w:r w:rsidRPr="008F1B04">
        <w:t>ody než Vodoměrem</w:t>
      </w:r>
      <w:r w:rsidR="004B15A4" w:rsidRPr="008F1B04">
        <w:t>.</w:t>
      </w:r>
    </w:p>
    <w:p w14:paraId="2C57A736" w14:textId="77777777" w:rsidR="004A30F6" w:rsidRPr="008F1B04" w:rsidRDefault="004A30F6" w:rsidP="009C1140">
      <w:pPr>
        <w:pStyle w:val="Nadpis3"/>
      </w:pPr>
      <w:r w:rsidRPr="008F1B04">
        <w:t xml:space="preserve">Na základě </w:t>
      </w:r>
      <w:r w:rsidR="008D3899" w:rsidRPr="008F1B04">
        <w:t xml:space="preserve">Vlastníkem odsouhlaseného </w:t>
      </w:r>
      <w:r w:rsidRPr="008F1B04">
        <w:t xml:space="preserve">výpočtu, který vychází z účelu použití odebrané </w:t>
      </w:r>
      <w:r w:rsidR="00513BFA" w:rsidRPr="008F1B04">
        <w:t>pitné vody</w:t>
      </w:r>
      <w:r w:rsidRPr="008F1B04">
        <w:t xml:space="preserve"> a místních podmínek, je Provozovatel povinen stanovit množství odebrané </w:t>
      </w:r>
      <w:r w:rsidR="00513BFA" w:rsidRPr="008F1B04">
        <w:t>pitné vody</w:t>
      </w:r>
      <w:r w:rsidRPr="008F1B04">
        <w:t xml:space="preserve"> z hydrantů a veřejných výtokových stojanů v</w:t>
      </w:r>
      <w:r w:rsidR="00163DF1" w:rsidRPr="008F1B04">
        <w:t> </w:t>
      </w:r>
      <w:r w:rsidRPr="008F1B04">
        <w:t xml:space="preserve">případě, že množství takto odebrané </w:t>
      </w:r>
      <w:r w:rsidR="00513BFA" w:rsidRPr="008F1B04">
        <w:t>pitné vody</w:t>
      </w:r>
      <w:r w:rsidRPr="008F1B04">
        <w:t xml:space="preserve"> není měřeno Vodoměrem.</w:t>
      </w:r>
    </w:p>
    <w:p w14:paraId="39B69903" w14:textId="77777777" w:rsidR="004A30F6" w:rsidRPr="008F1B04" w:rsidRDefault="004A30F6" w:rsidP="009C1140">
      <w:pPr>
        <w:pStyle w:val="Nadpis3"/>
      </w:pPr>
      <w:r w:rsidRPr="008F1B04">
        <w:t xml:space="preserve">Provozovatel je oprávněn kontrolovat funkčnost a správnost měřicího zařízení sloužícího k měření množství </w:t>
      </w:r>
      <w:r w:rsidR="00305795" w:rsidRPr="008F1B04">
        <w:t>dodané pitné vody.</w:t>
      </w:r>
      <w:r w:rsidR="0087282C" w:rsidRPr="008F1B04">
        <w:t xml:space="preserve"> Provozovatel je povinen provádět osazení, </w:t>
      </w:r>
      <w:r w:rsidR="00CF04B9" w:rsidRPr="008F1B04">
        <w:t>Ú</w:t>
      </w:r>
      <w:r w:rsidR="0087282C" w:rsidRPr="008F1B04">
        <w:t xml:space="preserve">držbu a výměnu </w:t>
      </w:r>
      <w:r w:rsidR="00CF04B9" w:rsidRPr="008F1B04">
        <w:t>V</w:t>
      </w:r>
      <w:r w:rsidR="0087282C" w:rsidRPr="008F1B04">
        <w:t>odoměr</w:t>
      </w:r>
      <w:r w:rsidR="00CF04B9" w:rsidRPr="008F1B04">
        <w:t>ů</w:t>
      </w:r>
      <w:r w:rsidR="0087282C" w:rsidRPr="008F1B04">
        <w:t>.</w:t>
      </w:r>
    </w:p>
    <w:p w14:paraId="2D18CC20" w14:textId="77777777" w:rsidR="0090484D" w:rsidRPr="008F1B04" w:rsidRDefault="0090484D" w:rsidP="009C1140">
      <w:pPr>
        <w:pStyle w:val="Nadpis2T"/>
      </w:pPr>
      <w:r w:rsidRPr="008F1B04">
        <w:t xml:space="preserve">Měření odváděných </w:t>
      </w:r>
      <w:r w:rsidR="00513BFA" w:rsidRPr="008F1B04">
        <w:t>o</w:t>
      </w:r>
      <w:r w:rsidRPr="008F1B04">
        <w:t xml:space="preserve">dpadních </w:t>
      </w:r>
      <w:r w:rsidR="00513BFA" w:rsidRPr="008F1B04">
        <w:t>v</w:t>
      </w:r>
      <w:r w:rsidRPr="008F1B04">
        <w:t>od</w:t>
      </w:r>
      <w:r w:rsidR="00305795" w:rsidRPr="008F1B04">
        <w:t xml:space="preserve"> Kanalizacemi</w:t>
      </w:r>
    </w:p>
    <w:p w14:paraId="2B5BBEC5" w14:textId="77777777" w:rsidR="0090484D" w:rsidRPr="008F1B04" w:rsidRDefault="00280DE9" w:rsidP="009C1140">
      <w:pPr>
        <w:pStyle w:val="Nadpis3"/>
      </w:pPr>
      <w:r w:rsidRPr="008F1B04">
        <w:t xml:space="preserve">Stanoví-li </w:t>
      </w:r>
      <w:r w:rsidR="00513BFA" w:rsidRPr="008F1B04">
        <w:t>příslušný k</w:t>
      </w:r>
      <w:r w:rsidRPr="008F1B04">
        <w:t xml:space="preserve">analizační </w:t>
      </w:r>
      <w:r w:rsidR="00513BFA" w:rsidRPr="008F1B04">
        <w:t>ř</w:t>
      </w:r>
      <w:r w:rsidRPr="008F1B04">
        <w:t xml:space="preserve">ád, že množství </w:t>
      </w:r>
      <w:r w:rsidR="00513BFA" w:rsidRPr="008F1B04">
        <w:t>o</w:t>
      </w:r>
      <w:r w:rsidRPr="008F1B04">
        <w:t xml:space="preserve">dpadních </w:t>
      </w:r>
      <w:r w:rsidR="00513BFA" w:rsidRPr="008F1B04">
        <w:t>v</w:t>
      </w:r>
      <w:r w:rsidRPr="008F1B04">
        <w:t xml:space="preserve">od vypouštěných do Kanalizace měří Odběratel svým měřicím zařízením, </w:t>
      </w:r>
      <w:r w:rsidR="0090484D" w:rsidRPr="008F1B04">
        <w:t xml:space="preserve">Provozovatel </w:t>
      </w:r>
      <w:r w:rsidRPr="008F1B04">
        <w:t xml:space="preserve">je </w:t>
      </w:r>
      <w:r w:rsidR="00513BFA" w:rsidRPr="008F1B04">
        <w:t>povinen určit ve Smlouvě s Odběrateli</w:t>
      </w:r>
      <w:r w:rsidR="0090484D" w:rsidRPr="008F1B04">
        <w:t xml:space="preserve"> umístění a typ </w:t>
      </w:r>
      <w:r w:rsidRPr="008F1B04">
        <w:t xml:space="preserve">tohoto </w:t>
      </w:r>
      <w:r w:rsidR="0090484D" w:rsidRPr="008F1B04">
        <w:t>měřicího zařízení</w:t>
      </w:r>
      <w:r w:rsidRPr="008F1B04">
        <w:t>.</w:t>
      </w:r>
    </w:p>
    <w:p w14:paraId="79B2488E" w14:textId="77777777" w:rsidR="0090484D" w:rsidRPr="008F1B04" w:rsidRDefault="00513BFA" w:rsidP="009C1140">
      <w:pPr>
        <w:pStyle w:val="Nadpis3"/>
      </w:pPr>
      <w:r w:rsidRPr="008F1B04">
        <w:t>Při výpočtu množství o</w:t>
      </w:r>
      <w:r w:rsidR="00280DE9" w:rsidRPr="008F1B04">
        <w:t xml:space="preserve">dpadních </w:t>
      </w:r>
      <w:r w:rsidRPr="008F1B04">
        <w:t>v</w:t>
      </w:r>
      <w:r w:rsidR="000B3324">
        <w:t>od vypouštěných do Kanalizace a </w:t>
      </w:r>
      <w:r w:rsidR="00280DE9" w:rsidRPr="008F1B04">
        <w:t xml:space="preserve">množství </w:t>
      </w:r>
      <w:r w:rsidRPr="008F1B04">
        <w:t>s</w:t>
      </w:r>
      <w:r w:rsidR="00280DE9" w:rsidRPr="008F1B04">
        <w:t xml:space="preserve">rážkových </w:t>
      </w:r>
      <w:r w:rsidRPr="008F1B04">
        <w:t>v</w:t>
      </w:r>
      <w:r w:rsidR="00280DE9" w:rsidRPr="008F1B04">
        <w:t>od odváděných do Kanalizace</w:t>
      </w:r>
      <w:r w:rsidR="00733A75" w:rsidRPr="008F1B04">
        <w:t>, jehož způsob byl odsouhlasen Vlastníkem,</w:t>
      </w:r>
      <w:r w:rsidR="00280DE9" w:rsidRPr="008F1B04">
        <w:t xml:space="preserve"> je Provozovatel povinen postupovat v</w:t>
      </w:r>
      <w:r w:rsidR="00726DA3" w:rsidRPr="008F1B04">
        <w:t> </w:t>
      </w:r>
      <w:r w:rsidR="00280DE9" w:rsidRPr="008F1B04">
        <w:t xml:space="preserve">souladu se Závaznými Předpisy, </w:t>
      </w:r>
      <w:r w:rsidR="00280DE9" w:rsidRPr="008F1B04">
        <w:lastRenderedPageBreak/>
        <w:t>zejména v souladu s</w:t>
      </w:r>
      <w:r w:rsidR="00BC22A5" w:rsidRPr="008F1B04">
        <w:t xml:space="preserve"> ustanovením </w:t>
      </w:r>
      <w:r w:rsidR="00280DE9" w:rsidRPr="008F1B04">
        <w:t xml:space="preserve">§ 19 </w:t>
      </w:r>
      <w:proofErr w:type="spellStart"/>
      <w:r w:rsidR="00997F45" w:rsidRPr="008F1B04">
        <w:t>ZoVaK</w:t>
      </w:r>
      <w:proofErr w:type="spellEnd"/>
      <w:r w:rsidR="006B20C7" w:rsidRPr="008F1B04">
        <w:t>.</w:t>
      </w:r>
    </w:p>
    <w:p w14:paraId="47966A3E" w14:textId="77777777" w:rsidR="00305795" w:rsidRPr="008F1B04" w:rsidRDefault="00305795" w:rsidP="009C1140">
      <w:pPr>
        <w:pStyle w:val="Nadpis3"/>
      </w:pPr>
      <w:r w:rsidRPr="008F1B04">
        <w:t>Provozovatel je oprávněn kontrolovat funkčnost a správnost měřicího zařízení sloužícího k měření množství odvedených odpadních vod</w:t>
      </w:r>
      <w:r w:rsidR="000B3324">
        <w:t xml:space="preserve"> a o </w:t>
      </w:r>
      <w:r w:rsidR="00733A75" w:rsidRPr="008F1B04">
        <w:t>provádění kontroly Vlastníka vždy informovat.</w:t>
      </w:r>
    </w:p>
    <w:p w14:paraId="7076B3B2" w14:textId="77777777" w:rsidR="004A30F6" w:rsidRPr="008F1B04" w:rsidRDefault="004A30F6" w:rsidP="00E63328">
      <w:pPr>
        <w:pStyle w:val="Nadpis1"/>
      </w:pPr>
      <w:bookmarkStart w:id="222" w:name="_Toc159144239"/>
      <w:bookmarkStart w:id="223" w:name="_Toc213223349"/>
      <w:bookmarkStart w:id="224" w:name="_Toc528338504"/>
      <w:r w:rsidRPr="008F1B04">
        <w:t>VODNÉ A STOČNÉ</w:t>
      </w:r>
      <w:bookmarkEnd w:id="222"/>
      <w:bookmarkEnd w:id="223"/>
      <w:bookmarkEnd w:id="224"/>
    </w:p>
    <w:p w14:paraId="14D8B871" w14:textId="77777777" w:rsidR="00815BEA" w:rsidRPr="008F1B04" w:rsidRDefault="00AF2E8C" w:rsidP="009C1140">
      <w:pPr>
        <w:pStyle w:val="Nadpis2T"/>
      </w:pPr>
      <w:r w:rsidRPr="008F1B04">
        <w:t xml:space="preserve">Forma </w:t>
      </w:r>
      <w:r w:rsidR="00332F51" w:rsidRPr="008F1B04">
        <w:t>V</w:t>
      </w:r>
      <w:r w:rsidRPr="008F1B04">
        <w:t xml:space="preserve">odného a </w:t>
      </w:r>
      <w:r w:rsidR="00332F51" w:rsidRPr="008F1B04">
        <w:t>S</w:t>
      </w:r>
      <w:r w:rsidRPr="008F1B04">
        <w:t>točného</w:t>
      </w:r>
    </w:p>
    <w:p w14:paraId="5928756E" w14:textId="77777777" w:rsidR="002D0718" w:rsidRDefault="00AF2E8C" w:rsidP="00E63328">
      <w:pPr>
        <w:pStyle w:val="Nadpis2B"/>
      </w:pPr>
      <w:r w:rsidRPr="008F1B04">
        <w:t xml:space="preserve">Vodné a </w:t>
      </w:r>
      <w:r w:rsidR="00332F51" w:rsidRPr="008F1B04">
        <w:t>S</w:t>
      </w:r>
      <w:r w:rsidRPr="008F1B04">
        <w:t xml:space="preserve">točné má dvousložkovou formu. </w:t>
      </w:r>
    </w:p>
    <w:p w14:paraId="002DE783" w14:textId="77777777" w:rsidR="006B20C7" w:rsidRPr="008F1B04" w:rsidRDefault="00AF2E8C" w:rsidP="00E63328">
      <w:pPr>
        <w:pStyle w:val="Nadpis2B"/>
      </w:pPr>
      <w:r w:rsidRPr="008F1B04">
        <w:t>Způsob určení pevných a</w:t>
      </w:r>
      <w:r w:rsidR="00163DF1" w:rsidRPr="008F1B04">
        <w:t> </w:t>
      </w:r>
      <w:r w:rsidRPr="008F1B04">
        <w:t xml:space="preserve">variabilních složek </w:t>
      </w:r>
      <w:r w:rsidR="00332F51" w:rsidRPr="008F1B04">
        <w:t>V</w:t>
      </w:r>
      <w:r w:rsidRPr="008F1B04">
        <w:t xml:space="preserve">odného a </w:t>
      </w:r>
      <w:r w:rsidR="00332F51" w:rsidRPr="008F1B04">
        <w:t>S</w:t>
      </w:r>
      <w:r w:rsidRPr="008F1B04">
        <w:t xml:space="preserve">točného popisuje </w:t>
      </w:r>
      <w:r w:rsidR="00DB087A" w:rsidRPr="008F1B04">
        <w:t>P</w:t>
      </w:r>
      <w:r w:rsidR="0006126E" w:rsidRPr="008F1B04">
        <w:t xml:space="preserve">říloha č. 7 </w:t>
      </w:r>
      <w:r w:rsidR="0006126E" w:rsidRPr="008F1B04">
        <w:rPr>
          <w:i/>
        </w:rPr>
        <w:t>(</w:t>
      </w:r>
      <w:r w:rsidRPr="008F1B04">
        <w:rPr>
          <w:i/>
        </w:rPr>
        <w:t xml:space="preserve">Platební </w:t>
      </w:r>
      <w:r w:rsidR="0006126E" w:rsidRPr="008F1B04">
        <w:rPr>
          <w:i/>
        </w:rPr>
        <w:t>m</w:t>
      </w:r>
      <w:r w:rsidRPr="008F1B04">
        <w:rPr>
          <w:i/>
        </w:rPr>
        <w:t>echanismus</w:t>
      </w:r>
      <w:r w:rsidR="0006126E" w:rsidRPr="008F1B04">
        <w:rPr>
          <w:i/>
        </w:rPr>
        <w:t>)</w:t>
      </w:r>
      <w:r w:rsidR="00213AD7">
        <w:rPr>
          <w:i/>
        </w:rPr>
        <w:t xml:space="preserve"> </w:t>
      </w:r>
      <w:r w:rsidR="000B3324" w:rsidRPr="000B3324">
        <w:t>této Smlouvy</w:t>
      </w:r>
      <w:r w:rsidRPr="000B3324">
        <w:t>.</w:t>
      </w:r>
    </w:p>
    <w:p w14:paraId="7C174B4D" w14:textId="77777777" w:rsidR="00815BEA" w:rsidRPr="008F1B04" w:rsidRDefault="00A55415" w:rsidP="009C1140">
      <w:pPr>
        <w:pStyle w:val="Nadpis2T"/>
      </w:pPr>
      <w:r w:rsidRPr="008F1B04">
        <w:t>Soulad</w:t>
      </w:r>
      <w:r w:rsidR="00F435FF">
        <w:t xml:space="preserve"> </w:t>
      </w:r>
      <w:r w:rsidR="006456BE" w:rsidRPr="008F1B04">
        <w:t xml:space="preserve">Ceny pro Vodné a Stočné </w:t>
      </w:r>
      <w:r w:rsidR="00815BEA" w:rsidRPr="008F1B04">
        <w:t>s cenovými předpisy</w:t>
      </w:r>
    </w:p>
    <w:p w14:paraId="24B0CA74" w14:textId="77777777" w:rsidR="00AF2E8C" w:rsidRPr="008F1B04" w:rsidRDefault="00AF2E8C" w:rsidP="009C1140">
      <w:pPr>
        <w:pStyle w:val="Nadpis3"/>
      </w:pPr>
      <w:r w:rsidRPr="008F1B04">
        <w:t xml:space="preserve">Smluvní Strany </w:t>
      </w:r>
      <w:r w:rsidR="005D6AEE" w:rsidRPr="008F1B04">
        <w:t xml:space="preserve">jsou povinny zajistit soulad </w:t>
      </w:r>
      <w:r w:rsidRPr="008F1B04">
        <w:t>Cen</w:t>
      </w:r>
      <w:r w:rsidR="005D6AEE" w:rsidRPr="008F1B04">
        <w:t>y</w:t>
      </w:r>
      <w:r w:rsidRPr="008F1B04">
        <w:t xml:space="preserve"> pro Vodné a </w:t>
      </w:r>
      <w:r w:rsidR="005D6AEE" w:rsidRPr="008F1B04">
        <w:t xml:space="preserve">Ceny pro </w:t>
      </w:r>
      <w:r w:rsidR="006D2B73">
        <w:t>Stočné s </w:t>
      </w:r>
      <w:r w:rsidR="009C1140">
        <w:t>cenovými předpisy</w:t>
      </w:r>
      <w:r w:rsidRPr="008F1B04">
        <w:t>.</w:t>
      </w:r>
    </w:p>
    <w:p w14:paraId="2D538135" w14:textId="77777777" w:rsidR="00815BEA" w:rsidRPr="008F1B04" w:rsidRDefault="00815BEA" w:rsidP="009C1140">
      <w:pPr>
        <w:pStyle w:val="Nadpis3"/>
      </w:pPr>
      <w:r w:rsidRPr="008F1B04">
        <w:t xml:space="preserve">V případě, že Cena pro Vodné a </w:t>
      </w:r>
      <w:r w:rsidR="00D85C85" w:rsidRPr="008F1B04">
        <w:t xml:space="preserve">Cena pro </w:t>
      </w:r>
      <w:r w:rsidRPr="008F1B04">
        <w:t>Stočné</w:t>
      </w:r>
      <w:r w:rsidR="00F435FF">
        <w:t xml:space="preserve"> </w:t>
      </w:r>
      <w:r w:rsidR="005D6AEE" w:rsidRPr="008F1B04">
        <w:t xml:space="preserve">sjednaná ve Smlouvách s Odběrateli </w:t>
      </w:r>
      <w:r w:rsidR="00682FF8" w:rsidRPr="008F1B04">
        <w:t>je v</w:t>
      </w:r>
      <w:r w:rsidR="00981D52" w:rsidRPr="008F1B04">
        <w:t> </w:t>
      </w:r>
      <w:r w:rsidR="00682FF8" w:rsidRPr="008F1B04">
        <w:t>rozporu</w:t>
      </w:r>
      <w:r w:rsidR="00981D52" w:rsidRPr="008F1B04">
        <w:t>,</w:t>
      </w:r>
      <w:r w:rsidR="005D6AEE" w:rsidRPr="008F1B04">
        <w:t xml:space="preserve"> či se dostane do rozporu s cenovými předpisy, je ta Smluvní Strana, jež se o této skutečnosti dozvěděla, povinna písemně informovat druhou Smluvní Stranu ve lhůtě 10</w:t>
      </w:r>
      <w:r w:rsidR="00981D52" w:rsidRPr="008F1B04">
        <w:t xml:space="preserve"> (slovy: deseti)</w:t>
      </w:r>
      <w:r w:rsidR="005D6AEE" w:rsidRPr="008F1B04">
        <w:t xml:space="preserve"> dnů. Provozovatel je povinen nejpozději do 10</w:t>
      </w:r>
      <w:r w:rsidR="00981D52" w:rsidRPr="008F1B04">
        <w:t xml:space="preserve"> (slovy: deseti)</w:t>
      </w:r>
      <w:r w:rsidR="005D6AEE" w:rsidRPr="008F1B04">
        <w:t xml:space="preserve"> dnů po datu odeslání tohoto oznámení předložit Vlastníkovi ná</w:t>
      </w:r>
      <w:r w:rsidR="004C33D6">
        <w:t>vrh revidované Ceny pro Vodné a </w:t>
      </w:r>
      <w:r w:rsidR="005D6AEE" w:rsidRPr="008F1B04">
        <w:t>Ceny pro Stočné, který podle názoru Provozovatele odpovídá cenovým předpisům.</w:t>
      </w:r>
    </w:p>
    <w:p w14:paraId="7790A983" w14:textId="77777777" w:rsidR="00815BEA" w:rsidRPr="008F1B04" w:rsidRDefault="00815BEA" w:rsidP="009C1140">
      <w:pPr>
        <w:pStyle w:val="Nadpis3"/>
      </w:pPr>
      <w:r w:rsidRPr="008F1B04">
        <w:t>Smluvní Strany vynaloží veškeré úsilí, které od nich lze rozumně očekávat, k</w:t>
      </w:r>
      <w:r w:rsidR="00163DF1" w:rsidRPr="008F1B04">
        <w:t> </w:t>
      </w:r>
      <w:r w:rsidRPr="008F1B04">
        <w:t xml:space="preserve">dosažení dohody o revidované Ceně pro Vodné a Stočné, která dle názoru obou Smluvních Stran odpovídá </w:t>
      </w:r>
      <w:r w:rsidR="005D6AEE" w:rsidRPr="008F1B04">
        <w:t>cenovým předpisům</w:t>
      </w:r>
      <w:r w:rsidRPr="008F1B04">
        <w:t xml:space="preserve">. Pokud se Smluvní Strany nedohodnou do 10 (slovy: deseti) dnů po datu doručení návrhu podle předchozího článku, bude </w:t>
      </w:r>
      <w:r w:rsidR="00FE1633" w:rsidRPr="008F1B04">
        <w:t xml:space="preserve">o tomto rozhodnuto </w:t>
      </w:r>
      <w:r w:rsidR="00280DFB" w:rsidRPr="008F1B04">
        <w:t>Expertem</w:t>
      </w:r>
      <w:r w:rsidRPr="008F1B04">
        <w:t xml:space="preserve">. </w:t>
      </w:r>
      <w:r w:rsidR="00FE1633" w:rsidRPr="008F1B04">
        <w:t>Ú</w:t>
      </w:r>
      <w:r w:rsidRPr="008F1B04">
        <w:t>daj</w:t>
      </w:r>
      <w:r w:rsidR="00FE1633" w:rsidRPr="008F1B04">
        <w:t>e</w:t>
      </w:r>
      <w:r w:rsidRPr="008F1B04">
        <w:t xml:space="preserve"> dohodnut</w:t>
      </w:r>
      <w:r w:rsidR="00FE1633" w:rsidRPr="008F1B04">
        <w:t>é</w:t>
      </w:r>
      <w:r w:rsidRPr="008F1B04">
        <w:t xml:space="preserve"> Smluvními Stranami podle tohoto článku či stanoven</w:t>
      </w:r>
      <w:r w:rsidR="00FE1633" w:rsidRPr="008F1B04">
        <w:t>é</w:t>
      </w:r>
      <w:r w:rsidRPr="008F1B04">
        <w:t xml:space="preserve"> v rozhodnutí </w:t>
      </w:r>
      <w:r w:rsidR="00280DFB" w:rsidRPr="008F1B04">
        <w:t>Experta</w:t>
      </w:r>
      <w:r w:rsidR="00F435FF">
        <w:t xml:space="preserve"> </w:t>
      </w:r>
      <w:r w:rsidR="00FE1633" w:rsidRPr="008F1B04">
        <w:t xml:space="preserve">se budou považovat za změnu </w:t>
      </w:r>
      <w:r w:rsidR="001215E6" w:rsidRPr="008F1B04">
        <w:t>(</w:t>
      </w:r>
      <w:r w:rsidR="00FE1633" w:rsidRPr="008F1B04">
        <w:t xml:space="preserve">příslušným </w:t>
      </w:r>
      <w:proofErr w:type="gramStart"/>
      <w:r w:rsidR="00FE1633" w:rsidRPr="008F1B04">
        <w:t>způsobem</w:t>
      </w:r>
      <w:r w:rsidR="001215E6" w:rsidRPr="008F1B04">
        <w:t>)</w:t>
      </w:r>
      <w:r w:rsidRPr="008F1B04">
        <w:t>t</w:t>
      </w:r>
      <w:r w:rsidR="00FE1633" w:rsidRPr="008F1B04">
        <w:t>é</w:t>
      </w:r>
      <w:r w:rsidRPr="008F1B04">
        <w:t>to</w:t>
      </w:r>
      <w:proofErr w:type="gramEnd"/>
      <w:r w:rsidRPr="008F1B04">
        <w:t xml:space="preserve"> Smlouv</w:t>
      </w:r>
      <w:r w:rsidR="00FE1633" w:rsidRPr="008F1B04">
        <w:t>y</w:t>
      </w:r>
      <w:r w:rsidR="004C33D6">
        <w:t xml:space="preserve"> a </w:t>
      </w:r>
      <w:r w:rsidRPr="008F1B04">
        <w:t>Model</w:t>
      </w:r>
      <w:r w:rsidR="00FE1633" w:rsidRPr="008F1B04">
        <w:t>u</w:t>
      </w:r>
      <w:r w:rsidR="006B20C7" w:rsidRPr="008F1B04">
        <w:t>, případně Nástroj</w:t>
      </w:r>
      <w:r w:rsidR="00FE1633" w:rsidRPr="008F1B04">
        <w:t>e</w:t>
      </w:r>
      <w:r w:rsidRPr="008F1B04">
        <w:t>.</w:t>
      </w:r>
    </w:p>
    <w:p w14:paraId="03C40FF0" w14:textId="77777777" w:rsidR="00815BEA" w:rsidRPr="008F1B04" w:rsidRDefault="00815BEA" w:rsidP="009C1140">
      <w:pPr>
        <w:pStyle w:val="Nadpis3"/>
      </w:pPr>
      <w:r w:rsidRPr="008F1B04">
        <w:t xml:space="preserve">Provozovatel </w:t>
      </w:r>
      <w:r w:rsidR="00283BC9" w:rsidRPr="008F1B04">
        <w:t>oznamuje</w:t>
      </w:r>
      <w:r w:rsidRPr="008F1B04">
        <w:t xml:space="preserve"> Odběrateli Cenu pro Vodné a </w:t>
      </w:r>
      <w:r w:rsidR="005D6AEE" w:rsidRPr="008F1B04">
        <w:t xml:space="preserve">Cenu pro </w:t>
      </w:r>
      <w:r w:rsidRPr="008F1B04">
        <w:t>Stočné v</w:t>
      </w:r>
      <w:r w:rsidR="008F27ED" w:rsidRPr="008F1B04">
        <w:t> </w:t>
      </w:r>
      <w:r w:rsidRPr="008F1B04">
        <w:t>souladu s předchozím článk</w:t>
      </w:r>
      <w:r w:rsidR="005D6AEE" w:rsidRPr="008F1B04">
        <w:t>em t</w:t>
      </w:r>
      <w:r w:rsidR="00D76F95" w:rsidRPr="008F1B04">
        <w:t xml:space="preserve">éto Smlouvy </w:t>
      </w:r>
      <w:r w:rsidRPr="008F1B04">
        <w:t xml:space="preserve">nejpozději </w:t>
      </w:r>
      <w:r w:rsidR="00DB75BF" w:rsidRPr="008F1B04">
        <w:t>ve lhůtě vyplývající ze Závazných Předpisů</w:t>
      </w:r>
      <w:r w:rsidRPr="008F1B04">
        <w:t>.</w:t>
      </w:r>
    </w:p>
    <w:p w14:paraId="13A41BB8" w14:textId="77777777" w:rsidR="004A30F6" w:rsidRPr="008F1B04" w:rsidRDefault="004A30F6" w:rsidP="008109F7">
      <w:pPr>
        <w:pStyle w:val="Nadpis2T"/>
      </w:pPr>
      <w:r w:rsidRPr="008F1B04">
        <w:t>Právo zápočtu a zadržovací právo</w:t>
      </w:r>
    </w:p>
    <w:p w14:paraId="19C817CB" w14:textId="77777777" w:rsidR="004A30F6" w:rsidRPr="008F1B04" w:rsidRDefault="004A30F6" w:rsidP="008109F7">
      <w:pPr>
        <w:pStyle w:val="Nadpis3"/>
      </w:pPr>
      <w:r w:rsidRPr="008F1B04">
        <w:t>Proti jakýmkoli pohledávkám Vlastníka za Provozovatelem může Vlastník započíst pohledávky Provozovatele za Vlastníkem vyplývající z této Smlouvy.</w:t>
      </w:r>
    </w:p>
    <w:p w14:paraId="2C459832" w14:textId="77777777" w:rsidR="004A30F6" w:rsidRPr="008F1B04" w:rsidRDefault="004A30F6" w:rsidP="008109F7">
      <w:pPr>
        <w:pStyle w:val="Nadpis3"/>
      </w:pPr>
      <w:r w:rsidRPr="008F1B04">
        <w:t xml:space="preserve">Proti jakýmkoli pohledávkám </w:t>
      </w:r>
      <w:r w:rsidR="00C23ADD" w:rsidRPr="008F1B04">
        <w:t>Vlastníka</w:t>
      </w:r>
      <w:r w:rsidRPr="008F1B04">
        <w:t xml:space="preserve"> za </w:t>
      </w:r>
      <w:r w:rsidR="00C23ADD" w:rsidRPr="008F1B04">
        <w:t>Provozovatelem</w:t>
      </w:r>
      <w:r w:rsidRPr="008F1B04">
        <w:t xml:space="preserve"> nemůže Provozovatel započíst pohledávky </w:t>
      </w:r>
      <w:r w:rsidR="00C23ADD" w:rsidRPr="008F1B04">
        <w:t xml:space="preserve">Provozovatele </w:t>
      </w:r>
      <w:r w:rsidRPr="008F1B04">
        <w:t xml:space="preserve">za </w:t>
      </w:r>
      <w:r w:rsidR="00C23ADD" w:rsidRPr="008F1B04">
        <w:t>Vlastníkem</w:t>
      </w:r>
      <w:r w:rsidRPr="008F1B04">
        <w:t xml:space="preserve"> vyplývající z</w:t>
      </w:r>
      <w:r w:rsidR="00163DF1" w:rsidRPr="008F1B04">
        <w:t> </w:t>
      </w:r>
      <w:r w:rsidRPr="008F1B04">
        <w:t>této Smlouvy</w:t>
      </w:r>
      <w:r w:rsidR="00FA4CEF" w:rsidRPr="008F1B04">
        <w:t>; výjimky mohou být sjednány mezi Smluvními Stranami prostřednictvím Smluvního Protokolu</w:t>
      </w:r>
      <w:r w:rsidRPr="008F1B04">
        <w:t>.</w:t>
      </w:r>
    </w:p>
    <w:p w14:paraId="04EC7AA7" w14:textId="77777777" w:rsidR="004A30F6" w:rsidRPr="008F1B04" w:rsidRDefault="004A30F6" w:rsidP="008109F7">
      <w:pPr>
        <w:pStyle w:val="Nadpis3"/>
      </w:pPr>
      <w:r w:rsidRPr="008F1B04">
        <w:t xml:space="preserve">Pokud není v této Smlouvě výslovně uvedeno jinak, Vlastník je i bez předchozího souhlasu Provozovatele oprávněn vykonat zadržovací právo vůči jakýmkoliv </w:t>
      </w:r>
      <w:r w:rsidRPr="008F1B04">
        <w:lastRenderedPageBreak/>
        <w:t>majetkům (včetně peněž</w:t>
      </w:r>
      <w:r w:rsidR="00876C28" w:rsidRPr="008F1B04">
        <w:t xml:space="preserve">ních prostředků) </w:t>
      </w:r>
      <w:r w:rsidR="00CA1184" w:rsidRPr="008F1B04">
        <w:t>nacházejícím se na (nebo v) Pozemcích, Stavbách, Vodovodech a/nebo Kanalizacích</w:t>
      </w:r>
      <w:r w:rsidRPr="008F1B04">
        <w:t>.</w:t>
      </w:r>
    </w:p>
    <w:p w14:paraId="7F2A0CE4" w14:textId="77777777" w:rsidR="00163DF1" w:rsidRPr="008F1B04" w:rsidRDefault="00BE1C74" w:rsidP="008109F7">
      <w:pPr>
        <w:pStyle w:val="Nadpis2T"/>
      </w:pPr>
      <w:bookmarkStart w:id="225" w:name="_Ref522090835"/>
      <w:bookmarkStart w:id="226" w:name="_Ref528326920"/>
      <w:r w:rsidRPr="008F1B04">
        <w:t>Náklady Provozovatele</w:t>
      </w:r>
      <w:r w:rsidR="00BC61BA" w:rsidRPr="008F1B04">
        <w:t xml:space="preserve"> na smluvní služby pro Vlastníka</w:t>
      </w:r>
      <w:bookmarkEnd w:id="225"/>
      <w:bookmarkEnd w:id="226"/>
    </w:p>
    <w:p w14:paraId="0B3D77D3" w14:textId="77777777" w:rsidR="00C54247" w:rsidRPr="008F1B04" w:rsidRDefault="000F6B59" w:rsidP="00E63328">
      <w:pPr>
        <w:pStyle w:val="Nadpis2B"/>
      </w:pPr>
      <w:r w:rsidRPr="008F1B04">
        <w:t xml:space="preserve">Náklady, které </w:t>
      </w:r>
      <w:r w:rsidR="0080183C">
        <w:t>dle odborného uvážení Provozovatele</w:t>
      </w:r>
      <w:r w:rsidRPr="008F1B04">
        <w:t xml:space="preserve"> nelze uplatnit v nákladech pro Cenu pro Vodné a Cenu pro Stočné, hradí Vlastník ve výši podle nabídky Provozovatele v rámci </w:t>
      </w:r>
      <w:r w:rsidR="005816B8" w:rsidRPr="008F1B04">
        <w:t>K</w:t>
      </w:r>
      <w:r w:rsidRPr="008F1B04">
        <w:t xml:space="preserve">oncesního </w:t>
      </w:r>
      <w:r w:rsidR="005816B8" w:rsidRPr="008F1B04">
        <w:t>Ř</w:t>
      </w:r>
      <w:r w:rsidRPr="008F1B04">
        <w:t>ízení</w:t>
      </w:r>
      <w:r w:rsidR="00761EA7" w:rsidRPr="008F1B04">
        <w:t xml:space="preserve">, navýšené o index spotřebitelských cen dle postupu </w:t>
      </w:r>
      <w:proofErr w:type="gramStart"/>
      <w:r w:rsidR="00761EA7" w:rsidRPr="008F1B04">
        <w:t>v  Přílo</w:t>
      </w:r>
      <w:r w:rsidR="00BC61BA" w:rsidRPr="008F1B04">
        <w:t>ze</w:t>
      </w:r>
      <w:proofErr w:type="gramEnd"/>
      <w:r w:rsidR="00761EA7" w:rsidRPr="008F1B04">
        <w:t xml:space="preserve"> č. </w:t>
      </w:r>
      <w:r w:rsidR="004C023B" w:rsidRPr="008F1B04">
        <w:t>7</w:t>
      </w:r>
      <w:r w:rsidR="006D2B73">
        <w:t xml:space="preserve"> </w:t>
      </w:r>
      <w:r w:rsidR="00452A21" w:rsidRPr="008F1B04">
        <w:rPr>
          <w:i/>
        </w:rPr>
        <w:t>(</w:t>
      </w:r>
      <w:r w:rsidR="004C023B" w:rsidRPr="008F1B04">
        <w:rPr>
          <w:i/>
        </w:rPr>
        <w:t>Platební mechanismus</w:t>
      </w:r>
      <w:r w:rsidR="00452A21" w:rsidRPr="008F1B04">
        <w:rPr>
          <w:i/>
        </w:rPr>
        <w:t>)</w:t>
      </w:r>
      <w:r w:rsidR="006D2B73">
        <w:rPr>
          <w:i/>
        </w:rPr>
        <w:t xml:space="preserve"> </w:t>
      </w:r>
      <w:r w:rsidR="00761EA7" w:rsidRPr="008F1B04">
        <w:t>k této Smlouvě</w:t>
      </w:r>
      <w:r w:rsidR="00410D87" w:rsidRPr="008F1B04">
        <w:t>.</w:t>
      </w:r>
      <w:r w:rsidRPr="008F1B04">
        <w:t xml:space="preserve"> Jedná se o</w:t>
      </w:r>
      <w:r w:rsidR="00694007" w:rsidRPr="008F1B04">
        <w:t>:</w:t>
      </w:r>
    </w:p>
    <w:p w14:paraId="502A89D5" w14:textId="77777777" w:rsidR="00C54247" w:rsidRPr="00BD4362" w:rsidRDefault="00CF1287" w:rsidP="008109F7">
      <w:pPr>
        <w:pStyle w:val="Nadpis3"/>
      </w:pPr>
      <w:bookmarkStart w:id="227" w:name="_Ref519071651"/>
      <w:r>
        <w:t xml:space="preserve">náklady </w:t>
      </w:r>
      <w:r w:rsidR="0003507C">
        <w:t xml:space="preserve">Provozovatele na plnění </w:t>
      </w:r>
      <w:r w:rsidR="000F6B59" w:rsidRPr="00BD4362">
        <w:t>jednoznačně vymezených povinností Provozovatele v oblasti předmětů duševního vlastnictví v rámci této Smlouvy (např. povinnost předávat Smlouvou specifikované údajové základny Vlastníkovi)</w:t>
      </w:r>
      <w:r w:rsidR="00C44B39" w:rsidRPr="00BD4362">
        <w:t>;</w:t>
      </w:r>
      <w:bookmarkEnd w:id="227"/>
    </w:p>
    <w:p w14:paraId="0AF6825B" w14:textId="77777777" w:rsidR="00694007" w:rsidRPr="008F1B04" w:rsidRDefault="0012491C" w:rsidP="008109F7">
      <w:pPr>
        <w:pStyle w:val="Nadpis3"/>
      </w:pPr>
      <w:r w:rsidRPr="008F1B04">
        <w:t>náklady spojené s</w:t>
      </w:r>
      <w:r w:rsidR="00F435FF">
        <w:t> </w:t>
      </w:r>
      <w:r w:rsidR="00694007" w:rsidRPr="008F1B04">
        <w:t>řádn</w:t>
      </w:r>
      <w:r w:rsidR="00881DBA" w:rsidRPr="008F1B04">
        <w:t>ým</w:t>
      </w:r>
      <w:r w:rsidR="00694007" w:rsidRPr="008F1B04">
        <w:t xml:space="preserve"> a včas</w:t>
      </w:r>
      <w:r w:rsidR="00881DBA" w:rsidRPr="008F1B04">
        <w:t>ným</w:t>
      </w:r>
      <w:r w:rsidR="00694007" w:rsidRPr="008F1B04">
        <w:t xml:space="preserve"> uplatňov</w:t>
      </w:r>
      <w:r w:rsidR="00881DBA" w:rsidRPr="008F1B04">
        <w:t>áním</w:t>
      </w:r>
      <w:r w:rsidR="00234818">
        <w:t xml:space="preserve"> práva z odpovědnosti za </w:t>
      </w:r>
      <w:r w:rsidR="00694007" w:rsidRPr="008F1B04">
        <w:t>vady Majetku (včetně odpověd</w:t>
      </w:r>
      <w:r w:rsidR="001A3AB2">
        <w:t>nosti zhotovitele vyplývající z </w:t>
      </w:r>
      <w:r w:rsidR="00694007" w:rsidRPr="008F1B04">
        <w:t>poskytnuté záruky), přičemž Vlastník je povinen poskytovat Provozovateli veškerou nezbytnou součinnost k řádnému a včasnému uplatnění práv vůči odpovědnému subjektu, včetně vystavení zvláštní plné moci. Provozovatel je oprávněn a povinen za tím účelem zpřístupnit části Majetku příslušnému zhot</w:t>
      </w:r>
      <w:r w:rsidR="00234818">
        <w:t>oviteli pro účely jeho opravy a </w:t>
      </w:r>
      <w:r w:rsidR="00694007" w:rsidRPr="008F1B04">
        <w:t>strpět její řádnou opravu. O vzniku vady, její opravy a uplatnění práv Vlastníka z</w:t>
      </w:r>
      <w:r w:rsidR="00163DF1" w:rsidRPr="008F1B04">
        <w:t> </w:t>
      </w:r>
      <w:r w:rsidR="00694007" w:rsidRPr="008F1B04">
        <w:t>odpovědnosti vůči zhotoviteli v záruční době je Provozovatel povinen průběžně informovat Vlastníka. V případě, že v</w:t>
      </w:r>
      <w:r w:rsidR="008F27ED" w:rsidRPr="008F1B04">
        <w:t> </w:t>
      </w:r>
      <w:r w:rsidR="00694007" w:rsidRPr="008F1B04">
        <w:t xml:space="preserve">důsledku porušení povinností Provozovatele dle tohoto článku nebude možné uplatnit práva z odpovědnosti za vady vůči odpovědnému subjektu, odpovídá Provozovatel Vlastníkovi za vzniklou škodu. Smluvní </w:t>
      </w:r>
      <w:r w:rsidR="001A3AB2">
        <w:t>S</w:t>
      </w:r>
      <w:r w:rsidR="00694007" w:rsidRPr="008F1B04">
        <w:t>trany v této souvislosti sjednávají, že pokud by vada v</w:t>
      </w:r>
      <w:r w:rsidR="00163DF1" w:rsidRPr="008F1B04">
        <w:t> </w:t>
      </w:r>
      <w:r w:rsidR="00694007" w:rsidRPr="008F1B04">
        <w:t>záruční době na části Majetku, za níž odpovídá zhotovitel, způsobila Poruchu nebo Havárii, zavazuje se Provozovatel do 24</w:t>
      </w:r>
      <w:r w:rsidR="008F27ED" w:rsidRPr="008F1B04">
        <w:t xml:space="preserve"> (slovy: dvaceti čtyř)</w:t>
      </w:r>
      <w:r w:rsidR="00694007" w:rsidRPr="008F1B04">
        <w:t xml:space="preserve"> hodin od okamžiku vzniku poruchového nebo havarijního stavu způsobené vadou díla, za níž odpovídá zhotovitel, zahájit na náklady Vlastníka náhradní zásobování pitnou vodou a/nebo odvádění odpadních vod. Toto náhradní zásobování pitnou vodou a/nebo náhradní odvádění odpadních vod bude Provozovatel provádět až do úplného odstranění vady díla takovým způsobem, aby po celou dobu opravy části Majetku bylo zajištěno náhradní zásobování pitnou vodou a/nebo plynulé odvádění odpadních vod</w:t>
      </w:r>
      <w:r w:rsidR="000E27A1">
        <w:t>;</w:t>
      </w:r>
    </w:p>
    <w:p w14:paraId="2DF38599" w14:textId="77777777" w:rsidR="00694007" w:rsidRPr="008F1B04" w:rsidRDefault="000F6B59" w:rsidP="008109F7">
      <w:pPr>
        <w:pStyle w:val="Nadpis3"/>
      </w:pPr>
      <w:r w:rsidRPr="008F1B04">
        <w:t>náklad</w:t>
      </w:r>
      <w:r w:rsidR="00C54247" w:rsidRPr="008F1B04">
        <w:t>y</w:t>
      </w:r>
      <w:r w:rsidRPr="008F1B04">
        <w:t xml:space="preserve"> na vedení Majetkové Evidence </w:t>
      </w:r>
      <w:r w:rsidR="00C54247" w:rsidRPr="008F1B04">
        <w:t xml:space="preserve">a Provozní Evidence </w:t>
      </w:r>
      <w:r w:rsidRPr="008F1B04">
        <w:t>včetně poskytování Vybraných Údajů z Majetkové a Provozní Evidence</w:t>
      </w:r>
      <w:r w:rsidR="00510169" w:rsidRPr="008F1B04">
        <w:t xml:space="preserve"> (popř. poskytování dalších informací z Majetkové a Provozní Evidence včetně provozních záznamů)</w:t>
      </w:r>
      <w:r w:rsidR="00694007" w:rsidRPr="008F1B04">
        <w:t xml:space="preserve"> tak, aby mohl Vlastník splnit svou zákonnou povinnost dle ustanovení § 5 odst. 3 </w:t>
      </w:r>
      <w:proofErr w:type="spellStart"/>
      <w:r w:rsidR="00694007" w:rsidRPr="008F1B04">
        <w:t>ZoVaK</w:t>
      </w:r>
      <w:proofErr w:type="spellEnd"/>
      <w:r w:rsidR="00694007" w:rsidRPr="008F1B04">
        <w:t>;</w:t>
      </w:r>
    </w:p>
    <w:p w14:paraId="7258FC52" w14:textId="5FA98B2B" w:rsidR="00553669" w:rsidRPr="00AD7B3D" w:rsidRDefault="006950FC" w:rsidP="00654B2E">
      <w:pPr>
        <w:pStyle w:val="Nadpis3"/>
      </w:pPr>
      <w:bookmarkStart w:id="228" w:name="_Ref519071680"/>
      <w:ins w:id="229" w:author="Šmídek Petr" w:date="2020-07-31T07:15:00Z">
        <w:r>
          <w:rPr>
            <w:rFonts w:ascii="Arial" w:hAnsi="Arial" w:cs="Arial"/>
            <w:sz w:val="20"/>
          </w:rPr>
          <w:t>náklady na poskytování aktualizovaných vstupních údajů určené pro existující vícekriteriální analýzu Vlastníka pro posuzování stavu vodovodních řadů (součást Vodovodů) a kanalizačních stok (součást Kanalizací) s ohledem na priority realizace Obnovy a/nebo ke zpracování analýzy stavu Vodovodů a Kanalizací a stanovení konkrétních priorit Obnovy.</w:t>
        </w:r>
      </w:ins>
      <w:del w:id="230" w:author="Šmídek Petr" w:date="2020-07-30T17:30:00Z">
        <w:r w:rsidR="00553669" w:rsidRPr="00AD7B3D" w:rsidDel="00356DED">
          <w:delText xml:space="preserve">náklady na poskytování podkladů a provádění </w:delText>
        </w:r>
        <w:r w:rsidR="00194A5F" w:rsidRPr="00AD7B3D" w:rsidDel="00356DED">
          <w:delText xml:space="preserve">samotné </w:delText>
        </w:r>
        <w:r w:rsidR="00553669" w:rsidRPr="00AD7B3D" w:rsidDel="00356DED">
          <w:delText xml:space="preserve">aktualizace existující vícekriteriální analýzy Vlastníka pro posuzování stavu Vodovodů a Kanalizaci </w:delText>
        </w:r>
        <w:r w:rsidR="00194A5F" w:rsidRPr="00AD7B3D" w:rsidDel="00356DED">
          <w:delText xml:space="preserve">s ohledem na priority realizace Obnovy a/nebo ke zpracování analýzy stavu Vodovodů a Kanalizací a stanovení konkrétních priorit Obnovy. </w:delText>
        </w:r>
        <w:r w:rsidR="00A83979" w:rsidRPr="00AD7B3D" w:rsidDel="00356DED">
          <w:delText>Aktualizace vícekriteriální analýzy se provádí vždy maximálně 1 x za 12 kalendářních měsíců s tím, že první aktualizace musí být provedena nejpozději do 12 měsíců ode Dne Zahájení.</w:delText>
        </w:r>
      </w:del>
    </w:p>
    <w:p w14:paraId="5AD4C967" w14:textId="604C4EBB" w:rsidR="00194A5F" w:rsidRPr="00AD7B3D" w:rsidRDefault="006950FC" w:rsidP="00194A5F">
      <w:pPr>
        <w:pStyle w:val="Nadpis4"/>
      </w:pPr>
      <w:bookmarkStart w:id="231" w:name="_Ref44070084"/>
      <w:ins w:id="232" w:author="Šmídek Petr" w:date="2020-07-31T07:16:00Z">
        <w:r>
          <w:rPr>
            <w:rFonts w:ascii="Arial" w:hAnsi="Arial" w:cs="Arial"/>
            <w:sz w:val="20"/>
          </w:rPr>
          <w:t xml:space="preserve">Aktualizace vícekriteriální analýzy se provádí pro každý prvek vodovodních řadů a kanalizačních stok identifikovaný samostatným ID v GIS </w:t>
        </w:r>
        <w:r>
          <w:rPr>
            <w:rFonts w:ascii="Arial" w:hAnsi="Arial" w:cs="Arial"/>
            <w:sz w:val="20"/>
          </w:rPr>
          <w:lastRenderedPageBreak/>
          <w:t xml:space="preserve">v následujícím rozsahu údajů délka úseku, materiál, průměr, rok výstavby (nebo rok poslední obnovy), evidenční číslo majetku, ulice a dále </w:t>
        </w:r>
      </w:ins>
      <w:del w:id="233" w:author="Šmídek Petr" w:date="2020-07-30T17:32:00Z">
        <w:r w:rsidR="00194A5F" w:rsidRPr="00AD7B3D" w:rsidDel="00356DED">
          <w:delText>Vícekriteriální analýza je zpracována samostatně pro každou dílčí část Vodovodů a Kanalizací s ohledem na jejich technická specifika</w:delText>
        </w:r>
      </w:del>
      <w:del w:id="234" w:author="Šmídek Petr" w:date="2020-07-31T07:16:00Z">
        <w:r w:rsidR="00194A5F" w:rsidRPr="00AD7B3D" w:rsidDel="006950FC">
          <w:delText>:</w:delText>
        </w:r>
      </w:del>
      <w:bookmarkEnd w:id="231"/>
    </w:p>
    <w:p w14:paraId="303F58C0" w14:textId="33918D68" w:rsidR="00194A5F" w:rsidRPr="00AD7B3D" w:rsidRDefault="006950FC" w:rsidP="00194A5F">
      <w:pPr>
        <w:pStyle w:val="JKHeadL6"/>
        <w:spacing w:after="60"/>
        <w:ind w:left="2835" w:hanging="425"/>
        <w:rPr>
          <w:rFonts w:ascii="Segoe UI" w:hAnsi="Segoe UI" w:cs="Segoe UI"/>
          <w:sz w:val="21"/>
          <w:szCs w:val="21"/>
        </w:rPr>
      </w:pPr>
      <w:ins w:id="235" w:author="Šmídek Petr" w:date="2020-07-31T07:17:00Z">
        <w:r>
          <w:rPr>
            <w:rFonts w:ascii="Arial" w:hAnsi="Arial" w:cs="Arial"/>
            <w:sz w:val="20"/>
          </w:rPr>
          <w:t>pro vodovodní řady: počet poruch, jednotkový únik vody dle jednotlivých měrných okrscích</w:t>
        </w:r>
      </w:ins>
      <w:ins w:id="236" w:author="Šmídek Petr" w:date="2020-07-30T17:37:00Z">
        <w:r w:rsidR="0044775F">
          <w:rPr>
            <w:rFonts w:ascii="Arial" w:hAnsi="Arial" w:cs="Arial"/>
            <w:sz w:val="20"/>
          </w:rPr>
          <w:t>,</w:t>
        </w:r>
      </w:ins>
      <w:ins w:id="237" w:author="Šmídek Petr" w:date="2020-07-30T17:32:00Z">
        <w:r w:rsidR="00356DED" w:rsidRPr="000814A8">
          <w:rPr>
            <w:rFonts w:ascii="Arial" w:hAnsi="Arial" w:cs="Arial"/>
            <w:sz w:val="20"/>
          </w:rPr>
          <w:t xml:space="preserve"> </w:t>
        </w:r>
      </w:ins>
      <w:del w:id="238" w:author="Šmídek Petr" w:date="2020-07-30T17:32:00Z">
        <w:r w:rsidR="00194A5F" w:rsidRPr="00AD7B3D" w:rsidDel="00356DED">
          <w:rPr>
            <w:rFonts w:ascii="Segoe UI" w:hAnsi="Segoe UI" w:cs="Segoe UI"/>
            <w:sz w:val="21"/>
            <w:szCs w:val="21"/>
          </w:rPr>
          <w:delText xml:space="preserve">Pro každou vymezenou kategorii obsahuje nejméně 3 (slovy: tři) až 10 (slovy: deset) parametrů, které jsou předmětem hodnocení. Vždy je jedním z parametrů stáří hodnocené části </w:delText>
        </w:r>
      </w:del>
      <w:del w:id="239" w:author="Šmídek Petr" w:date="2020-07-30T17:33:00Z">
        <w:r w:rsidR="00194A5F" w:rsidRPr="00AD7B3D" w:rsidDel="00356DED">
          <w:rPr>
            <w:rFonts w:ascii="Segoe UI" w:hAnsi="Segoe UI" w:cs="Segoe UI"/>
            <w:sz w:val="21"/>
            <w:szCs w:val="21"/>
          </w:rPr>
          <w:delText>Vodovodu a/nebo Kanalizace</w:delText>
        </w:r>
      </w:del>
    </w:p>
    <w:p w14:paraId="093C798C" w14:textId="725DBB3D" w:rsidR="00194A5F" w:rsidRDefault="006950FC" w:rsidP="00194A5F">
      <w:pPr>
        <w:pStyle w:val="JKHeadL6"/>
        <w:spacing w:after="120"/>
        <w:ind w:left="2835" w:hanging="425"/>
        <w:rPr>
          <w:ins w:id="240" w:author="Šmídek Petr" w:date="2020-07-30T17:34:00Z"/>
          <w:rFonts w:ascii="Segoe UI" w:hAnsi="Segoe UI" w:cs="Segoe UI"/>
          <w:sz w:val="21"/>
          <w:szCs w:val="21"/>
        </w:rPr>
      </w:pPr>
      <w:ins w:id="241" w:author="Šmídek Petr" w:date="2020-07-31T07:17:00Z">
        <w:r>
          <w:rPr>
            <w:rFonts w:ascii="Arial" w:hAnsi="Arial" w:cs="Arial"/>
            <w:sz w:val="20"/>
          </w:rPr>
          <w:t>pro kanalizační stoky: počet poruch, hodnocení stavu dle kamerového průzkumu</w:t>
        </w:r>
      </w:ins>
      <w:ins w:id="242" w:author="Šmídek Petr" w:date="2020-07-30T17:37:00Z">
        <w:r w:rsidR="0044775F">
          <w:rPr>
            <w:rFonts w:ascii="Arial" w:hAnsi="Arial" w:cs="Arial"/>
            <w:sz w:val="20"/>
          </w:rPr>
          <w:t>.</w:t>
        </w:r>
      </w:ins>
      <w:del w:id="243" w:author="Šmídek Petr" w:date="2020-07-30T17:33:00Z">
        <w:r w:rsidR="00194A5F" w:rsidRPr="00AD7B3D" w:rsidDel="00356DED">
          <w:rPr>
            <w:rFonts w:ascii="Segoe UI" w:hAnsi="Segoe UI" w:cs="Segoe UI"/>
            <w:sz w:val="21"/>
            <w:szCs w:val="21"/>
          </w:rPr>
          <w:delText>Pro hodnocení se použije stupnice v rozsahu nejméně 1 (slovy: jedna) až 3 (slovy: tři) a nejvíce v rozsahu 1 (slovy: jedna) až 5 (slovy: pět). Hodnotě 1 (slovy: jedna) je vždy přiřazeno hodnocení „zcela vyhovuje – Obnova není nutná v časovém horizontu 10 (slovy: deseti) let“, maximálně zvolené hodnotě (v rozmezí 3 (slovy: tři) až 5 (slovy: pět) je vždy přiřazena hodnota „zcela nevyhovuje – Obnova je nutná v časovém horizontu nejbližších 3 (slovy: tří) let“. Ke každé úrovni funkčnosti je uveden stručný konkrétní popis charakterizující stav Majetku s ohledem na povahu parametru a povahu vymezené kategorie viz tabulka níže</w:delText>
        </w:r>
      </w:del>
      <w:del w:id="244" w:author="Šmídek Petr" w:date="2020-07-30T17:34:00Z">
        <w:r w:rsidR="00194A5F" w:rsidRPr="00AD7B3D" w:rsidDel="0044775F">
          <w:rPr>
            <w:rFonts w:ascii="Segoe UI" w:hAnsi="Segoe UI" w:cs="Segoe UI"/>
            <w:sz w:val="21"/>
            <w:szCs w:val="21"/>
          </w:rPr>
          <w:delText>:</w:delText>
        </w:r>
      </w:del>
    </w:p>
    <w:p w14:paraId="1AB3DA88" w14:textId="6991E58D" w:rsidR="0044775F" w:rsidRPr="00AD7B3D" w:rsidRDefault="006950FC" w:rsidP="0044775F">
      <w:pPr>
        <w:pStyle w:val="Nadpis4"/>
        <w:rPr>
          <w:ins w:id="245" w:author="Šmídek Petr" w:date="2020-07-30T17:35:00Z"/>
        </w:rPr>
      </w:pPr>
      <w:ins w:id="246" w:author="Šmídek Petr" w:date="2020-07-31T07:18:00Z">
        <w:r>
          <w:rPr>
            <w:rFonts w:ascii="Arial" w:hAnsi="Arial" w:cs="Arial"/>
            <w:sz w:val="20"/>
          </w:rPr>
          <w:t xml:space="preserve">Aktualizace vícekriteriální analýzy se provádí za období jednoho kalendářního roku. Datovou základnu pro aktualizaci vícekriteriální analýzy </w:t>
        </w:r>
        <w:r>
          <w:rPr>
            <w:rFonts w:ascii="Arial" w:hAnsi="Arial" w:cs="Arial"/>
            <w:sz w:val="18"/>
            <w:szCs w:val="18"/>
          </w:rPr>
          <w:t xml:space="preserve">ve vhodném otevřeném formátu (např. </w:t>
        </w:r>
        <w:proofErr w:type="spellStart"/>
        <w:r>
          <w:rPr>
            <w:rFonts w:ascii="Arial" w:hAnsi="Arial" w:cs="Arial"/>
            <w:sz w:val="18"/>
            <w:szCs w:val="18"/>
          </w:rPr>
          <w:t>xlsx</w:t>
        </w:r>
        <w:proofErr w:type="spellEnd"/>
        <w:r>
          <w:rPr>
            <w:rFonts w:ascii="Arial" w:hAnsi="Arial" w:cs="Arial"/>
            <w:sz w:val="18"/>
            <w:szCs w:val="18"/>
          </w:rPr>
          <w:t>)</w:t>
        </w:r>
        <w:r>
          <w:rPr>
            <w:rFonts w:ascii="Arial" w:hAnsi="Arial" w:cs="Arial"/>
            <w:sz w:val="20"/>
          </w:rPr>
          <w:t xml:space="preserve"> je Provozovatel povinen předložit Vlastníkovi nejpozději do konce ledna. Vlastník je povinen předat vyhodnocení vícekriteriální analýzy Provozovateli nejpozději do konce února, Provozovatel musí postupovat dle výsledků vícekriteriální analýzy při přípravě návrhu Plánu Obnovy</w:t>
        </w:r>
      </w:ins>
    </w:p>
    <w:p w14:paraId="1C10A90C" w14:textId="7F6B4D75" w:rsidR="0044775F" w:rsidRPr="006950FC" w:rsidRDefault="006950FC" w:rsidP="0044775F">
      <w:pPr>
        <w:pStyle w:val="Nadpis4"/>
        <w:rPr>
          <w:ins w:id="247" w:author="Šmídek Petr" w:date="2020-07-31T07:19:00Z"/>
          <w:rPrChange w:id="248" w:author="Šmídek Petr" w:date="2020-07-31T07:19:00Z">
            <w:rPr>
              <w:ins w:id="249" w:author="Šmídek Petr" w:date="2020-07-31T07:19:00Z"/>
              <w:rFonts w:ascii="Arial" w:hAnsi="Arial" w:cs="Arial"/>
              <w:sz w:val="20"/>
            </w:rPr>
          </w:rPrChange>
        </w:rPr>
      </w:pPr>
      <w:ins w:id="250" w:author="Šmídek Petr" w:date="2020-07-31T07:19:00Z">
        <w:r>
          <w:rPr>
            <w:rFonts w:ascii="Arial" w:hAnsi="Arial" w:cs="Arial"/>
            <w:sz w:val="20"/>
          </w:rPr>
          <w:t>Do konce března je povinen Provozovatel předat hodnocení stavu každého prvku dle odborného uvážení Provozovatele. Toto hodnocení stavu není pro Vlastníka závazné, Provozovatel může podávat návrhy na změnu algoritmů vícekriteriální analýzy. Návrh priorit dle Provozovatele pro Obnovu musí být nejméně v členění:</w:t>
        </w:r>
      </w:ins>
    </w:p>
    <w:p w14:paraId="2728F5F5" w14:textId="77777777" w:rsidR="006950FC" w:rsidRPr="006950FC" w:rsidRDefault="006950FC" w:rsidP="006950FC">
      <w:pPr>
        <w:pStyle w:val="JKHeadL6"/>
        <w:spacing w:after="60"/>
        <w:ind w:left="2835" w:hanging="425"/>
        <w:rPr>
          <w:ins w:id="251" w:author="Šmídek Petr" w:date="2020-07-31T07:19:00Z"/>
          <w:rFonts w:ascii="Segoe UI" w:hAnsi="Segoe UI" w:cs="Segoe UI"/>
          <w:sz w:val="21"/>
          <w:szCs w:val="21"/>
          <w:rPrChange w:id="252" w:author="Šmídek Petr" w:date="2020-07-31T07:19:00Z">
            <w:rPr>
              <w:ins w:id="253" w:author="Šmídek Petr" w:date="2020-07-31T07:19:00Z"/>
              <w:rFonts w:ascii="Arial" w:hAnsi="Arial" w:cs="Arial"/>
              <w:sz w:val="20"/>
            </w:rPr>
          </w:rPrChange>
        </w:rPr>
      </w:pPr>
      <w:ins w:id="254" w:author="Šmídek Petr" w:date="2020-07-31T07:19:00Z">
        <w:r>
          <w:rPr>
            <w:rFonts w:ascii="Arial" w:hAnsi="Arial" w:cs="Arial"/>
            <w:sz w:val="20"/>
          </w:rPr>
          <w:t>Obnova je nutná v časovém horizontu nejbližších 3 (slovy: tří) let</w:t>
        </w:r>
      </w:ins>
    </w:p>
    <w:p w14:paraId="798896D6" w14:textId="77777777" w:rsidR="006950FC" w:rsidRPr="006950FC" w:rsidRDefault="006950FC" w:rsidP="006950FC">
      <w:pPr>
        <w:pStyle w:val="JKHeadL6"/>
        <w:spacing w:after="60"/>
        <w:ind w:left="2835" w:hanging="425"/>
        <w:rPr>
          <w:ins w:id="255" w:author="Šmídek Petr" w:date="2020-07-31T07:19:00Z"/>
          <w:rFonts w:ascii="Segoe UI" w:hAnsi="Segoe UI" w:cs="Segoe UI"/>
          <w:sz w:val="21"/>
          <w:szCs w:val="21"/>
          <w:rPrChange w:id="256" w:author="Šmídek Petr" w:date="2020-07-31T07:19:00Z">
            <w:rPr>
              <w:ins w:id="257" w:author="Šmídek Petr" w:date="2020-07-31T07:19:00Z"/>
              <w:rFonts w:ascii="Arial" w:hAnsi="Arial" w:cs="Arial"/>
              <w:sz w:val="20"/>
            </w:rPr>
          </w:rPrChange>
        </w:rPr>
      </w:pPr>
      <w:ins w:id="258" w:author="Šmídek Petr" w:date="2020-07-31T07:19:00Z">
        <w:r>
          <w:rPr>
            <w:rFonts w:ascii="Arial" w:hAnsi="Arial" w:cs="Arial"/>
            <w:sz w:val="20"/>
          </w:rPr>
          <w:t>Obnova není nutná v časovém horizontu nejbližších 3 (slovy: tří) let, je ale je nutná v časovém horizontu nejbližších 5 (slovy: pěti) let</w:t>
        </w:r>
      </w:ins>
    </w:p>
    <w:p w14:paraId="4E78374D" w14:textId="6FE5EDAE" w:rsidR="006950FC" w:rsidRPr="00AD7B3D" w:rsidRDefault="006950FC" w:rsidP="006950FC">
      <w:pPr>
        <w:pStyle w:val="JKHeadL6"/>
        <w:spacing w:after="60"/>
        <w:ind w:left="2835" w:hanging="425"/>
        <w:rPr>
          <w:ins w:id="259" w:author="Šmídek Petr" w:date="2020-07-31T07:19:00Z"/>
          <w:rFonts w:ascii="Segoe UI" w:hAnsi="Segoe UI" w:cs="Segoe UI"/>
          <w:sz w:val="21"/>
          <w:szCs w:val="21"/>
        </w:rPr>
      </w:pPr>
      <w:ins w:id="260" w:author="Šmídek Petr" w:date="2020-07-31T07:20:00Z">
        <w:r>
          <w:rPr>
            <w:rFonts w:ascii="Arial" w:hAnsi="Arial" w:cs="Arial"/>
            <w:sz w:val="20"/>
          </w:rPr>
          <w:t>Obnova není nutná v časovém horizontu nejbližších 5 (slovy: pěti) let, je ale je nutná v časovém horizontu nejbližších 10 (slovy: deseti) let</w:t>
        </w:r>
      </w:ins>
      <w:ins w:id="261" w:author="Šmídek Petr" w:date="2020-07-31T07:19:00Z">
        <w:r>
          <w:rPr>
            <w:rFonts w:ascii="Arial" w:hAnsi="Arial" w:cs="Arial"/>
            <w:sz w:val="20"/>
          </w:rPr>
          <w:t>,</w:t>
        </w:r>
        <w:r w:rsidRPr="000814A8">
          <w:rPr>
            <w:rFonts w:ascii="Arial" w:hAnsi="Arial" w:cs="Arial"/>
            <w:sz w:val="20"/>
          </w:rPr>
          <w:t xml:space="preserve"> </w:t>
        </w:r>
      </w:ins>
    </w:p>
    <w:p w14:paraId="27858093" w14:textId="1D6721DB" w:rsidR="0044775F" w:rsidRPr="0044775F" w:rsidDel="0044775F" w:rsidRDefault="0044775F" w:rsidP="00194A5F">
      <w:pPr>
        <w:pStyle w:val="JKHeadL6"/>
        <w:spacing w:after="120"/>
        <w:ind w:left="2835" w:hanging="425"/>
        <w:rPr>
          <w:del w:id="262" w:author="Šmídek Petr" w:date="2020-07-30T17:38:00Z"/>
          <w:rFonts w:ascii="Arial" w:hAnsi="Arial" w:cs="Arial"/>
          <w:sz w:val="20"/>
          <w:szCs w:val="22"/>
          <w:rPrChange w:id="263" w:author="Šmídek Petr" w:date="2020-07-30T17:34:00Z">
            <w:rPr>
              <w:del w:id="264" w:author="Šmídek Petr" w:date="2020-07-30T17:38:00Z"/>
              <w:rFonts w:ascii="Segoe UI" w:hAnsi="Segoe UI" w:cs="Segoe UI"/>
              <w:sz w:val="21"/>
              <w:szCs w:val="21"/>
            </w:rPr>
          </w:rPrChange>
        </w:rPr>
      </w:pPr>
    </w:p>
    <w:tbl>
      <w:tblPr>
        <w:tblW w:w="9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3"/>
        <w:gridCol w:w="1874"/>
        <w:gridCol w:w="1874"/>
        <w:gridCol w:w="1874"/>
        <w:gridCol w:w="1874"/>
      </w:tblGrid>
      <w:tr w:rsidR="00194A5F" w:rsidRPr="00AD7B3D" w:rsidDel="0044775F" w14:paraId="24F0E0F4" w14:textId="553F0932" w:rsidTr="00221697">
        <w:trPr>
          <w:jc w:val="center"/>
          <w:del w:id="265" w:author="Šmídek Petr" w:date="2020-07-30T17:34:00Z"/>
        </w:trPr>
        <w:tc>
          <w:tcPr>
            <w:tcW w:w="1873" w:type="dxa"/>
          </w:tcPr>
          <w:p w14:paraId="700FA162" w14:textId="7854E250" w:rsidR="00194A5F" w:rsidRPr="00AD7B3D" w:rsidDel="0044775F" w:rsidRDefault="00194A5F" w:rsidP="00221697">
            <w:pPr>
              <w:pStyle w:val="Zkladntext"/>
              <w:ind w:left="36"/>
              <w:jc w:val="center"/>
              <w:rPr>
                <w:del w:id="266" w:author="Šmídek Petr" w:date="2020-07-30T17:34:00Z"/>
                <w:rFonts w:ascii="Segoe UI" w:hAnsi="Segoe UI" w:cs="Segoe UI"/>
                <w:sz w:val="16"/>
                <w:szCs w:val="16"/>
                <w:lang w:eastAsia="en-US"/>
              </w:rPr>
            </w:pPr>
            <w:del w:id="267" w:author="Šmídek Petr" w:date="2020-07-30T17:34:00Z">
              <w:r w:rsidRPr="00AD7B3D" w:rsidDel="0044775F">
                <w:rPr>
                  <w:rFonts w:ascii="Segoe UI" w:hAnsi="Segoe UI" w:cs="Segoe UI"/>
                  <w:sz w:val="16"/>
                  <w:szCs w:val="16"/>
                  <w:lang w:eastAsia="en-US"/>
                </w:rPr>
                <w:delText>Stupeň hodnocení</w:delText>
              </w:r>
            </w:del>
          </w:p>
          <w:p w14:paraId="22AF2F47" w14:textId="6DE1CA4F" w:rsidR="00194A5F" w:rsidRPr="00AD7B3D" w:rsidDel="0044775F" w:rsidRDefault="00194A5F" w:rsidP="00221697">
            <w:pPr>
              <w:pStyle w:val="Zkladntext"/>
              <w:ind w:left="36"/>
              <w:jc w:val="center"/>
              <w:rPr>
                <w:del w:id="268" w:author="Šmídek Petr" w:date="2020-07-30T17:34:00Z"/>
                <w:rFonts w:ascii="Segoe UI" w:hAnsi="Segoe UI" w:cs="Segoe UI"/>
                <w:sz w:val="16"/>
                <w:szCs w:val="16"/>
                <w:lang w:eastAsia="en-US"/>
              </w:rPr>
            </w:pPr>
            <w:del w:id="269" w:author="Šmídek Petr" w:date="2020-07-30T17:34:00Z">
              <w:r w:rsidRPr="00AD7B3D" w:rsidDel="0044775F">
                <w:rPr>
                  <w:rFonts w:ascii="Segoe UI" w:hAnsi="Segoe UI" w:cs="Segoe UI"/>
                  <w:sz w:val="16"/>
                  <w:szCs w:val="16"/>
                  <w:lang w:eastAsia="en-US"/>
                </w:rPr>
                <w:delText>Hodnocený parametr</w:delText>
              </w:r>
            </w:del>
          </w:p>
        </w:tc>
        <w:tc>
          <w:tcPr>
            <w:tcW w:w="1874" w:type="dxa"/>
          </w:tcPr>
          <w:p w14:paraId="35B5883E" w14:textId="4D3577C6" w:rsidR="00194A5F" w:rsidRPr="00AD7B3D" w:rsidDel="0044775F" w:rsidRDefault="00194A5F" w:rsidP="00221697">
            <w:pPr>
              <w:pStyle w:val="Zkladntext"/>
              <w:ind w:left="161"/>
              <w:jc w:val="center"/>
              <w:rPr>
                <w:del w:id="270" w:author="Šmídek Petr" w:date="2020-07-30T17:34:00Z"/>
                <w:rFonts w:ascii="Segoe UI" w:hAnsi="Segoe UI" w:cs="Segoe UI"/>
                <w:sz w:val="16"/>
                <w:szCs w:val="16"/>
                <w:lang w:eastAsia="en-US"/>
              </w:rPr>
            </w:pPr>
            <w:del w:id="271" w:author="Šmídek Petr" w:date="2020-07-30T17:34:00Z">
              <w:r w:rsidRPr="00AD7B3D" w:rsidDel="0044775F">
                <w:rPr>
                  <w:rFonts w:ascii="Segoe UI" w:hAnsi="Segoe UI" w:cs="Segoe UI"/>
                  <w:sz w:val="16"/>
                  <w:szCs w:val="16"/>
                  <w:lang w:eastAsia="en-US"/>
                </w:rPr>
                <w:delText>Stupeň 1</w:delText>
              </w:r>
            </w:del>
          </w:p>
          <w:p w14:paraId="10387703" w14:textId="2AF0AE93" w:rsidR="00194A5F" w:rsidRPr="00AD7B3D" w:rsidDel="0044775F" w:rsidRDefault="00194A5F" w:rsidP="00221697">
            <w:pPr>
              <w:pStyle w:val="Zkladntext"/>
              <w:ind w:left="161"/>
              <w:jc w:val="center"/>
              <w:rPr>
                <w:del w:id="272" w:author="Šmídek Petr" w:date="2020-07-30T17:34:00Z"/>
                <w:rFonts w:ascii="Segoe UI" w:hAnsi="Segoe UI" w:cs="Segoe UI"/>
                <w:sz w:val="16"/>
                <w:szCs w:val="16"/>
                <w:lang w:eastAsia="en-US"/>
              </w:rPr>
            </w:pPr>
            <w:del w:id="273" w:author="Šmídek Petr" w:date="2020-07-30T17:34:00Z">
              <w:r w:rsidRPr="00AD7B3D" w:rsidDel="0044775F">
                <w:rPr>
                  <w:rFonts w:ascii="Segoe UI" w:hAnsi="Segoe UI" w:cs="Segoe UI"/>
                  <w:sz w:val="16"/>
                  <w:szCs w:val="16"/>
                  <w:lang w:eastAsia="en-US"/>
                </w:rPr>
                <w:delText>Nevyžaduje Obnovu do 10 let</w:delText>
              </w:r>
            </w:del>
          </w:p>
        </w:tc>
        <w:tc>
          <w:tcPr>
            <w:tcW w:w="1874" w:type="dxa"/>
          </w:tcPr>
          <w:p w14:paraId="613A6250" w14:textId="5C62E508" w:rsidR="00194A5F" w:rsidRPr="00AD7B3D" w:rsidDel="0044775F" w:rsidRDefault="00194A5F" w:rsidP="00221697">
            <w:pPr>
              <w:pStyle w:val="Zkladntext"/>
              <w:ind w:left="120"/>
              <w:jc w:val="center"/>
              <w:rPr>
                <w:del w:id="274" w:author="Šmídek Petr" w:date="2020-07-30T17:34:00Z"/>
                <w:rFonts w:ascii="Segoe UI" w:hAnsi="Segoe UI" w:cs="Segoe UI"/>
                <w:sz w:val="16"/>
                <w:szCs w:val="16"/>
                <w:lang w:eastAsia="en-US"/>
              </w:rPr>
            </w:pPr>
            <w:del w:id="275" w:author="Šmídek Petr" w:date="2020-07-30T17:34:00Z">
              <w:r w:rsidRPr="00AD7B3D" w:rsidDel="0044775F">
                <w:rPr>
                  <w:rFonts w:ascii="Segoe UI" w:hAnsi="Segoe UI" w:cs="Segoe UI"/>
                  <w:sz w:val="16"/>
                  <w:szCs w:val="16"/>
                  <w:lang w:eastAsia="en-US"/>
                </w:rPr>
                <w:delText>Stupeň 2</w:delText>
              </w:r>
            </w:del>
          </w:p>
          <w:p w14:paraId="17DA880F" w14:textId="58F95054" w:rsidR="00194A5F" w:rsidRPr="00AD7B3D" w:rsidDel="0044775F" w:rsidRDefault="00194A5F" w:rsidP="00221697">
            <w:pPr>
              <w:pStyle w:val="Zkladntext"/>
              <w:ind w:left="120"/>
              <w:jc w:val="center"/>
              <w:rPr>
                <w:del w:id="276" w:author="Šmídek Petr" w:date="2020-07-30T17:34:00Z"/>
                <w:rFonts w:ascii="Segoe UI" w:hAnsi="Segoe UI" w:cs="Segoe UI"/>
                <w:sz w:val="16"/>
                <w:szCs w:val="16"/>
                <w:lang w:eastAsia="en-US"/>
              </w:rPr>
            </w:pPr>
          </w:p>
        </w:tc>
        <w:tc>
          <w:tcPr>
            <w:tcW w:w="1874" w:type="dxa"/>
          </w:tcPr>
          <w:p w14:paraId="35A257A1" w14:textId="54D39FB9" w:rsidR="00194A5F" w:rsidRPr="00AD7B3D" w:rsidDel="0044775F" w:rsidRDefault="00194A5F" w:rsidP="00221697">
            <w:pPr>
              <w:pStyle w:val="Zkladntext"/>
              <w:ind w:left="232"/>
              <w:jc w:val="center"/>
              <w:rPr>
                <w:del w:id="277" w:author="Šmídek Petr" w:date="2020-07-30T17:34:00Z"/>
                <w:rFonts w:ascii="Segoe UI" w:hAnsi="Segoe UI" w:cs="Segoe UI"/>
                <w:sz w:val="16"/>
                <w:szCs w:val="16"/>
                <w:lang w:eastAsia="en-US"/>
              </w:rPr>
            </w:pPr>
            <w:del w:id="278" w:author="Šmídek Petr" w:date="2020-07-30T17:34:00Z">
              <w:r w:rsidRPr="00AD7B3D" w:rsidDel="0044775F">
                <w:rPr>
                  <w:rFonts w:ascii="Segoe UI" w:hAnsi="Segoe UI" w:cs="Segoe UI"/>
                  <w:sz w:val="16"/>
                  <w:szCs w:val="16"/>
                  <w:lang w:eastAsia="en-US"/>
                </w:rPr>
                <w:delText>Stupeň 3</w:delText>
              </w:r>
            </w:del>
          </w:p>
          <w:p w14:paraId="30088D76" w14:textId="55A35AB1" w:rsidR="00194A5F" w:rsidRPr="00AD7B3D" w:rsidDel="0044775F" w:rsidRDefault="00194A5F" w:rsidP="00221697">
            <w:pPr>
              <w:pStyle w:val="Zkladntext"/>
              <w:ind w:left="232"/>
              <w:jc w:val="center"/>
              <w:rPr>
                <w:del w:id="279" w:author="Šmídek Petr" w:date="2020-07-30T17:34:00Z"/>
                <w:rFonts w:ascii="Segoe UI" w:hAnsi="Segoe UI" w:cs="Segoe UI"/>
                <w:sz w:val="16"/>
                <w:szCs w:val="16"/>
                <w:lang w:eastAsia="en-US"/>
              </w:rPr>
            </w:pPr>
          </w:p>
        </w:tc>
        <w:tc>
          <w:tcPr>
            <w:tcW w:w="1874" w:type="dxa"/>
          </w:tcPr>
          <w:p w14:paraId="5327B6C4" w14:textId="4D9B9D84" w:rsidR="00194A5F" w:rsidRPr="00AD7B3D" w:rsidDel="0044775F" w:rsidRDefault="00194A5F" w:rsidP="00221697">
            <w:pPr>
              <w:pStyle w:val="Zkladntext"/>
              <w:ind w:left="61"/>
              <w:jc w:val="center"/>
              <w:rPr>
                <w:del w:id="280" w:author="Šmídek Petr" w:date="2020-07-30T17:34:00Z"/>
                <w:rFonts w:ascii="Segoe UI" w:hAnsi="Segoe UI" w:cs="Segoe UI"/>
                <w:sz w:val="16"/>
                <w:szCs w:val="16"/>
                <w:lang w:eastAsia="en-US"/>
              </w:rPr>
            </w:pPr>
            <w:del w:id="281" w:author="Šmídek Petr" w:date="2020-07-30T17:34:00Z">
              <w:r w:rsidRPr="00AD7B3D" w:rsidDel="0044775F">
                <w:rPr>
                  <w:rFonts w:ascii="Segoe UI" w:hAnsi="Segoe UI" w:cs="Segoe UI"/>
                  <w:sz w:val="16"/>
                  <w:szCs w:val="16"/>
                  <w:lang w:eastAsia="en-US"/>
                </w:rPr>
                <w:delText>Stupeň (4 až 5)</w:delText>
              </w:r>
            </w:del>
          </w:p>
          <w:p w14:paraId="359B614F" w14:textId="17F60C35" w:rsidR="00194A5F" w:rsidRPr="00AD7B3D" w:rsidDel="0044775F" w:rsidRDefault="00194A5F" w:rsidP="00221697">
            <w:pPr>
              <w:pStyle w:val="Zkladntext"/>
              <w:ind w:left="61"/>
              <w:jc w:val="center"/>
              <w:rPr>
                <w:del w:id="282" w:author="Šmídek Petr" w:date="2020-07-30T17:34:00Z"/>
                <w:rFonts w:ascii="Segoe UI" w:hAnsi="Segoe UI" w:cs="Segoe UI"/>
                <w:sz w:val="16"/>
                <w:szCs w:val="16"/>
                <w:lang w:eastAsia="en-US"/>
              </w:rPr>
            </w:pPr>
            <w:del w:id="283" w:author="Šmídek Petr" w:date="2020-07-30T17:34:00Z">
              <w:r w:rsidRPr="00AD7B3D" w:rsidDel="0044775F">
                <w:rPr>
                  <w:rFonts w:ascii="Segoe UI" w:hAnsi="Segoe UI" w:cs="Segoe UI"/>
                  <w:sz w:val="16"/>
                  <w:szCs w:val="16"/>
                  <w:lang w:eastAsia="en-US"/>
                </w:rPr>
                <w:delText>Vyžaduje Obnovu do 3 let</w:delText>
              </w:r>
            </w:del>
          </w:p>
        </w:tc>
      </w:tr>
      <w:tr w:rsidR="00194A5F" w:rsidRPr="00AD7B3D" w:rsidDel="0044775F" w14:paraId="2E789D9C" w14:textId="61FDAACE" w:rsidTr="00221697">
        <w:trPr>
          <w:jc w:val="center"/>
          <w:del w:id="284" w:author="Šmídek Petr" w:date="2020-07-30T17:34:00Z"/>
        </w:trPr>
        <w:tc>
          <w:tcPr>
            <w:tcW w:w="1873" w:type="dxa"/>
          </w:tcPr>
          <w:p w14:paraId="47F2AE88" w14:textId="276FEC58" w:rsidR="00194A5F" w:rsidRPr="00AD7B3D" w:rsidDel="0044775F" w:rsidRDefault="00194A5F" w:rsidP="00221697">
            <w:pPr>
              <w:pStyle w:val="Zkladntext"/>
              <w:ind w:left="36"/>
              <w:jc w:val="center"/>
              <w:rPr>
                <w:del w:id="285" w:author="Šmídek Petr" w:date="2020-07-30T17:34:00Z"/>
                <w:rFonts w:ascii="Segoe UI" w:hAnsi="Segoe UI" w:cs="Segoe UI"/>
                <w:sz w:val="16"/>
                <w:szCs w:val="16"/>
                <w:lang w:eastAsia="en-US"/>
              </w:rPr>
            </w:pPr>
            <w:del w:id="286" w:author="Šmídek Petr" w:date="2020-07-30T17:34:00Z">
              <w:r w:rsidRPr="00AD7B3D" w:rsidDel="0044775F">
                <w:rPr>
                  <w:rFonts w:ascii="Segoe UI" w:hAnsi="Segoe UI" w:cs="Segoe UI"/>
                  <w:sz w:val="16"/>
                  <w:szCs w:val="16"/>
                  <w:lang w:eastAsia="en-US"/>
                </w:rPr>
                <w:delText>Parametr 1</w:delText>
              </w:r>
            </w:del>
          </w:p>
        </w:tc>
        <w:tc>
          <w:tcPr>
            <w:tcW w:w="1874" w:type="dxa"/>
          </w:tcPr>
          <w:p w14:paraId="441E7298" w14:textId="7BF3F4CD" w:rsidR="00194A5F" w:rsidRPr="00AD7B3D" w:rsidDel="0044775F" w:rsidRDefault="00194A5F" w:rsidP="00221697">
            <w:pPr>
              <w:pStyle w:val="Zkladntext"/>
              <w:ind w:left="161"/>
              <w:jc w:val="center"/>
              <w:rPr>
                <w:del w:id="287" w:author="Šmídek Petr" w:date="2020-07-30T17:34:00Z"/>
                <w:rFonts w:ascii="Segoe UI" w:hAnsi="Segoe UI" w:cs="Segoe UI"/>
                <w:sz w:val="16"/>
                <w:szCs w:val="16"/>
                <w:lang w:eastAsia="en-US"/>
              </w:rPr>
            </w:pPr>
            <w:del w:id="288" w:author="Šmídek Petr" w:date="2020-07-30T17:34:00Z">
              <w:r w:rsidRPr="00AD7B3D" w:rsidDel="0044775F">
                <w:rPr>
                  <w:rFonts w:ascii="Segoe UI" w:hAnsi="Segoe UI" w:cs="Segoe UI"/>
                  <w:sz w:val="16"/>
                  <w:szCs w:val="16"/>
                  <w:lang w:eastAsia="en-US"/>
                </w:rPr>
                <w:delText>Slovní hodnocení</w:delText>
              </w:r>
            </w:del>
          </w:p>
          <w:p w14:paraId="5F1F0D3B" w14:textId="6F7A7C70" w:rsidR="00194A5F" w:rsidRPr="00AD7B3D" w:rsidDel="0044775F" w:rsidRDefault="00194A5F" w:rsidP="00221697">
            <w:pPr>
              <w:pStyle w:val="Zkladntext"/>
              <w:ind w:left="161"/>
              <w:jc w:val="center"/>
              <w:rPr>
                <w:del w:id="289" w:author="Šmídek Petr" w:date="2020-07-30T17:34:00Z"/>
                <w:rFonts w:ascii="Segoe UI" w:hAnsi="Segoe UI" w:cs="Segoe UI"/>
                <w:sz w:val="16"/>
                <w:szCs w:val="16"/>
                <w:lang w:eastAsia="en-US"/>
              </w:rPr>
            </w:pPr>
            <w:del w:id="290" w:author="Šmídek Petr" w:date="2020-07-30T17:34:00Z">
              <w:r w:rsidRPr="00AD7B3D" w:rsidDel="0044775F">
                <w:rPr>
                  <w:rFonts w:ascii="Segoe UI" w:hAnsi="Segoe UI" w:cs="Segoe UI"/>
                  <w:sz w:val="16"/>
                  <w:szCs w:val="16"/>
                  <w:lang w:eastAsia="en-US"/>
                </w:rPr>
                <w:delText>…………….</w:delText>
              </w:r>
            </w:del>
          </w:p>
        </w:tc>
        <w:tc>
          <w:tcPr>
            <w:tcW w:w="1874" w:type="dxa"/>
          </w:tcPr>
          <w:p w14:paraId="454B6C5F" w14:textId="595F60E3" w:rsidR="00194A5F" w:rsidRPr="00AD7B3D" w:rsidDel="0044775F" w:rsidRDefault="00194A5F" w:rsidP="00221697">
            <w:pPr>
              <w:pStyle w:val="Zkladntext"/>
              <w:ind w:left="120"/>
              <w:jc w:val="center"/>
              <w:rPr>
                <w:del w:id="291" w:author="Šmídek Petr" w:date="2020-07-30T17:34:00Z"/>
                <w:rFonts w:ascii="Segoe UI" w:hAnsi="Segoe UI" w:cs="Segoe UI"/>
                <w:sz w:val="16"/>
                <w:szCs w:val="16"/>
                <w:lang w:eastAsia="en-US"/>
              </w:rPr>
            </w:pPr>
            <w:del w:id="292" w:author="Šmídek Petr" w:date="2020-07-30T17:34:00Z">
              <w:r w:rsidRPr="00AD7B3D" w:rsidDel="0044775F">
                <w:rPr>
                  <w:rFonts w:ascii="Segoe UI" w:hAnsi="Segoe UI" w:cs="Segoe UI"/>
                  <w:sz w:val="16"/>
                  <w:szCs w:val="16"/>
                  <w:lang w:eastAsia="en-US"/>
                </w:rPr>
                <w:delText>Slovní hodnocení</w:delText>
              </w:r>
            </w:del>
          </w:p>
          <w:p w14:paraId="79894D7A" w14:textId="279E9372" w:rsidR="00194A5F" w:rsidRPr="00AD7B3D" w:rsidDel="0044775F" w:rsidRDefault="00194A5F" w:rsidP="00221697">
            <w:pPr>
              <w:pStyle w:val="Zkladntext"/>
              <w:ind w:left="120"/>
              <w:jc w:val="center"/>
              <w:rPr>
                <w:del w:id="293" w:author="Šmídek Petr" w:date="2020-07-30T17:34:00Z"/>
                <w:rFonts w:ascii="Segoe UI" w:hAnsi="Segoe UI" w:cs="Segoe UI"/>
                <w:sz w:val="16"/>
                <w:szCs w:val="16"/>
                <w:lang w:eastAsia="en-US"/>
              </w:rPr>
            </w:pPr>
            <w:del w:id="294" w:author="Šmídek Petr" w:date="2020-07-30T17:34:00Z">
              <w:r w:rsidRPr="00AD7B3D" w:rsidDel="0044775F">
                <w:rPr>
                  <w:rFonts w:ascii="Segoe UI" w:hAnsi="Segoe UI" w:cs="Segoe UI"/>
                  <w:sz w:val="16"/>
                  <w:szCs w:val="16"/>
                  <w:lang w:eastAsia="en-US"/>
                </w:rPr>
                <w:delText>…………….</w:delText>
              </w:r>
            </w:del>
          </w:p>
        </w:tc>
        <w:tc>
          <w:tcPr>
            <w:tcW w:w="1874" w:type="dxa"/>
          </w:tcPr>
          <w:p w14:paraId="236E40C7" w14:textId="40F1B35D" w:rsidR="00194A5F" w:rsidRPr="00AD7B3D" w:rsidDel="0044775F" w:rsidRDefault="00194A5F" w:rsidP="00221697">
            <w:pPr>
              <w:pStyle w:val="Zkladntext"/>
              <w:ind w:left="232"/>
              <w:jc w:val="center"/>
              <w:rPr>
                <w:del w:id="295" w:author="Šmídek Petr" w:date="2020-07-30T17:34:00Z"/>
                <w:rFonts w:ascii="Segoe UI" w:hAnsi="Segoe UI" w:cs="Segoe UI"/>
                <w:sz w:val="16"/>
                <w:szCs w:val="16"/>
                <w:lang w:eastAsia="en-US"/>
              </w:rPr>
            </w:pPr>
            <w:del w:id="296" w:author="Šmídek Petr" w:date="2020-07-30T17:34:00Z">
              <w:r w:rsidRPr="00AD7B3D" w:rsidDel="0044775F">
                <w:rPr>
                  <w:rFonts w:ascii="Segoe UI" w:hAnsi="Segoe UI" w:cs="Segoe UI"/>
                  <w:sz w:val="16"/>
                  <w:szCs w:val="16"/>
                  <w:lang w:eastAsia="en-US"/>
                </w:rPr>
                <w:delText>Slovní hodnocení</w:delText>
              </w:r>
            </w:del>
          </w:p>
          <w:p w14:paraId="57B7C4B8" w14:textId="69D8F956" w:rsidR="00194A5F" w:rsidRPr="00AD7B3D" w:rsidDel="0044775F" w:rsidRDefault="00194A5F" w:rsidP="00221697">
            <w:pPr>
              <w:pStyle w:val="Zkladntext"/>
              <w:ind w:left="232"/>
              <w:jc w:val="center"/>
              <w:rPr>
                <w:del w:id="297" w:author="Šmídek Petr" w:date="2020-07-30T17:34:00Z"/>
                <w:rFonts w:ascii="Segoe UI" w:hAnsi="Segoe UI" w:cs="Segoe UI"/>
                <w:sz w:val="16"/>
                <w:szCs w:val="16"/>
                <w:lang w:eastAsia="en-US"/>
              </w:rPr>
            </w:pPr>
            <w:del w:id="298" w:author="Šmídek Petr" w:date="2020-07-30T17:34:00Z">
              <w:r w:rsidRPr="00AD7B3D" w:rsidDel="0044775F">
                <w:rPr>
                  <w:rFonts w:ascii="Segoe UI" w:hAnsi="Segoe UI" w:cs="Segoe UI"/>
                  <w:sz w:val="16"/>
                  <w:szCs w:val="16"/>
                  <w:lang w:eastAsia="en-US"/>
                </w:rPr>
                <w:delText>…………….</w:delText>
              </w:r>
            </w:del>
          </w:p>
        </w:tc>
        <w:tc>
          <w:tcPr>
            <w:tcW w:w="1874" w:type="dxa"/>
          </w:tcPr>
          <w:p w14:paraId="4002AA0D" w14:textId="5D1A4294" w:rsidR="00194A5F" w:rsidRPr="00AD7B3D" w:rsidDel="0044775F" w:rsidRDefault="00194A5F" w:rsidP="00221697">
            <w:pPr>
              <w:pStyle w:val="Zkladntext"/>
              <w:ind w:left="61"/>
              <w:jc w:val="center"/>
              <w:rPr>
                <w:del w:id="299" w:author="Šmídek Petr" w:date="2020-07-30T17:34:00Z"/>
                <w:rFonts w:ascii="Segoe UI" w:hAnsi="Segoe UI" w:cs="Segoe UI"/>
                <w:sz w:val="16"/>
                <w:szCs w:val="16"/>
                <w:lang w:eastAsia="en-US"/>
              </w:rPr>
            </w:pPr>
            <w:del w:id="300" w:author="Šmídek Petr" w:date="2020-07-30T17:34:00Z">
              <w:r w:rsidRPr="00AD7B3D" w:rsidDel="0044775F">
                <w:rPr>
                  <w:rFonts w:ascii="Segoe UI" w:hAnsi="Segoe UI" w:cs="Segoe UI"/>
                  <w:sz w:val="16"/>
                  <w:szCs w:val="16"/>
                  <w:lang w:eastAsia="en-US"/>
                </w:rPr>
                <w:delText>Slovní hodnocení</w:delText>
              </w:r>
            </w:del>
          </w:p>
          <w:p w14:paraId="41427B15" w14:textId="639B905A" w:rsidR="00194A5F" w:rsidRPr="00AD7B3D" w:rsidDel="0044775F" w:rsidRDefault="00194A5F" w:rsidP="00221697">
            <w:pPr>
              <w:pStyle w:val="Zkladntext"/>
              <w:ind w:left="61"/>
              <w:jc w:val="center"/>
              <w:rPr>
                <w:del w:id="301" w:author="Šmídek Petr" w:date="2020-07-30T17:34:00Z"/>
                <w:rFonts w:ascii="Segoe UI" w:hAnsi="Segoe UI" w:cs="Segoe UI"/>
                <w:sz w:val="16"/>
                <w:szCs w:val="16"/>
                <w:lang w:eastAsia="en-US"/>
              </w:rPr>
            </w:pPr>
            <w:del w:id="302" w:author="Šmídek Petr" w:date="2020-07-30T17:34:00Z">
              <w:r w:rsidRPr="00AD7B3D" w:rsidDel="0044775F">
                <w:rPr>
                  <w:rFonts w:ascii="Segoe UI" w:hAnsi="Segoe UI" w:cs="Segoe UI"/>
                  <w:sz w:val="16"/>
                  <w:szCs w:val="16"/>
                  <w:lang w:eastAsia="en-US"/>
                </w:rPr>
                <w:delText>…………….</w:delText>
              </w:r>
            </w:del>
          </w:p>
        </w:tc>
      </w:tr>
      <w:tr w:rsidR="00194A5F" w:rsidRPr="00AD7B3D" w:rsidDel="0044775F" w14:paraId="5DEB2782" w14:textId="6DB3646D" w:rsidTr="00221697">
        <w:trPr>
          <w:jc w:val="center"/>
          <w:del w:id="303" w:author="Šmídek Petr" w:date="2020-07-30T17:34:00Z"/>
        </w:trPr>
        <w:tc>
          <w:tcPr>
            <w:tcW w:w="1873" w:type="dxa"/>
          </w:tcPr>
          <w:p w14:paraId="6443405D" w14:textId="5B8E8012" w:rsidR="00194A5F" w:rsidRPr="00AD7B3D" w:rsidDel="0044775F" w:rsidRDefault="00194A5F" w:rsidP="00221697">
            <w:pPr>
              <w:pStyle w:val="Zkladntext"/>
              <w:ind w:left="36"/>
              <w:jc w:val="center"/>
              <w:rPr>
                <w:del w:id="304" w:author="Šmídek Petr" w:date="2020-07-30T17:34:00Z"/>
                <w:rFonts w:ascii="Segoe UI" w:hAnsi="Segoe UI" w:cs="Segoe UI"/>
                <w:sz w:val="16"/>
                <w:szCs w:val="16"/>
                <w:lang w:eastAsia="en-US"/>
              </w:rPr>
            </w:pPr>
          </w:p>
        </w:tc>
        <w:tc>
          <w:tcPr>
            <w:tcW w:w="1874" w:type="dxa"/>
          </w:tcPr>
          <w:p w14:paraId="03090FB3" w14:textId="04D40736" w:rsidR="00194A5F" w:rsidRPr="00AD7B3D" w:rsidDel="0044775F" w:rsidRDefault="00194A5F" w:rsidP="00221697">
            <w:pPr>
              <w:pStyle w:val="Zkladntext"/>
              <w:ind w:left="161"/>
              <w:jc w:val="center"/>
              <w:rPr>
                <w:del w:id="305" w:author="Šmídek Petr" w:date="2020-07-30T17:34:00Z"/>
                <w:rFonts w:ascii="Segoe UI" w:hAnsi="Segoe UI" w:cs="Segoe UI"/>
                <w:sz w:val="16"/>
                <w:szCs w:val="16"/>
                <w:lang w:eastAsia="en-US"/>
              </w:rPr>
            </w:pPr>
          </w:p>
        </w:tc>
        <w:tc>
          <w:tcPr>
            <w:tcW w:w="1874" w:type="dxa"/>
          </w:tcPr>
          <w:p w14:paraId="0DABE653" w14:textId="55255FD5" w:rsidR="00194A5F" w:rsidRPr="00AD7B3D" w:rsidDel="0044775F" w:rsidRDefault="00194A5F" w:rsidP="00221697">
            <w:pPr>
              <w:pStyle w:val="Zkladntext"/>
              <w:ind w:left="120"/>
              <w:jc w:val="center"/>
              <w:rPr>
                <w:del w:id="306" w:author="Šmídek Petr" w:date="2020-07-30T17:34:00Z"/>
                <w:rFonts w:ascii="Segoe UI" w:hAnsi="Segoe UI" w:cs="Segoe UI"/>
                <w:sz w:val="16"/>
                <w:szCs w:val="16"/>
                <w:lang w:eastAsia="en-US"/>
              </w:rPr>
            </w:pPr>
          </w:p>
        </w:tc>
        <w:tc>
          <w:tcPr>
            <w:tcW w:w="1874" w:type="dxa"/>
          </w:tcPr>
          <w:p w14:paraId="16AFBCA6" w14:textId="15DA5795" w:rsidR="00194A5F" w:rsidRPr="00AD7B3D" w:rsidDel="0044775F" w:rsidRDefault="00194A5F" w:rsidP="00221697">
            <w:pPr>
              <w:pStyle w:val="Zkladntext"/>
              <w:ind w:left="232"/>
              <w:jc w:val="center"/>
              <w:rPr>
                <w:del w:id="307" w:author="Šmídek Petr" w:date="2020-07-30T17:34:00Z"/>
                <w:rFonts w:ascii="Segoe UI" w:hAnsi="Segoe UI" w:cs="Segoe UI"/>
                <w:sz w:val="16"/>
                <w:szCs w:val="16"/>
                <w:lang w:eastAsia="en-US"/>
              </w:rPr>
            </w:pPr>
          </w:p>
        </w:tc>
        <w:tc>
          <w:tcPr>
            <w:tcW w:w="1874" w:type="dxa"/>
          </w:tcPr>
          <w:p w14:paraId="6EE4E326" w14:textId="745EA380" w:rsidR="00194A5F" w:rsidRPr="00AD7B3D" w:rsidDel="0044775F" w:rsidRDefault="00194A5F" w:rsidP="00221697">
            <w:pPr>
              <w:pStyle w:val="Zkladntext"/>
              <w:ind w:left="61"/>
              <w:jc w:val="center"/>
              <w:rPr>
                <w:del w:id="308" w:author="Šmídek Petr" w:date="2020-07-30T17:34:00Z"/>
                <w:rFonts w:ascii="Segoe UI" w:hAnsi="Segoe UI" w:cs="Segoe UI"/>
                <w:sz w:val="16"/>
                <w:szCs w:val="16"/>
                <w:lang w:eastAsia="en-US"/>
              </w:rPr>
            </w:pPr>
          </w:p>
        </w:tc>
      </w:tr>
      <w:tr w:rsidR="00194A5F" w:rsidRPr="00AD7B3D" w:rsidDel="0044775F" w14:paraId="79ECE941" w14:textId="2D27F91A" w:rsidTr="00221697">
        <w:trPr>
          <w:jc w:val="center"/>
          <w:del w:id="309" w:author="Šmídek Petr" w:date="2020-07-30T17:34:00Z"/>
        </w:trPr>
        <w:tc>
          <w:tcPr>
            <w:tcW w:w="1873" w:type="dxa"/>
          </w:tcPr>
          <w:p w14:paraId="21578610" w14:textId="7C6A02E0" w:rsidR="00194A5F" w:rsidRPr="00AD7B3D" w:rsidDel="0044775F" w:rsidRDefault="00194A5F" w:rsidP="00221697">
            <w:pPr>
              <w:pStyle w:val="Zkladntext"/>
              <w:ind w:left="36"/>
              <w:jc w:val="center"/>
              <w:rPr>
                <w:del w:id="310" w:author="Šmídek Petr" w:date="2020-07-30T17:34:00Z"/>
                <w:rFonts w:ascii="Segoe UI" w:hAnsi="Segoe UI" w:cs="Segoe UI"/>
                <w:sz w:val="16"/>
                <w:szCs w:val="16"/>
                <w:lang w:eastAsia="en-US"/>
              </w:rPr>
            </w:pPr>
            <w:del w:id="311" w:author="Šmídek Petr" w:date="2020-07-30T17:34:00Z">
              <w:r w:rsidRPr="00AD7B3D" w:rsidDel="0044775F">
                <w:rPr>
                  <w:rFonts w:ascii="Segoe UI" w:hAnsi="Segoe UI" w:cs="Segoe UI"/>
                  <w:sz w:val="16"/>
                  <w:szCs w:val="16"/>
                  <w:lang w:eastAsia="en-US"/>
                </w:rPr>
                <w:delText>……</w:delText>
              </w:r>
            </w:del>
          </w:p>
        </w:tc>
        <w:tc>
          <w:tcPr>
            <w:tcW w:w="1874" w:type="dxa"/>
          </w:tcPr>
          <w:p w14:paraId="35BED381" w14:textId="09FD3853" w:rsidR="00194A5F" w:rsidRPr="00AD7B3D" w:rsidDel="0044775F" w:rsidRDefault="00194A5F" w:rsidP="00221697">
            <w:pPr>
              <w:pStyle w:val="Zkladntext"/>
              <w:ind w:left="161"/>
              <w:jc w:val="center"/>
              <w:rPr>
                <w:del w:id="312" w:author="Šmídek Petr" w:date="2020-07-30T17:34:00Z"/>
                <w:rFonts w:ascii="Segoe UI" w:hAnsi="Segoe UI" w:cs="Segoe UI"/>
                <w:sz w:val="16"/>
                <w:szCs w:val="16"/>
                <w:lang w:eastAsia="en-US"/>
              </w:rPr>
            </w:pPr>
          </w:p>
        </w:tc>
        <w:tc>
          <w:tcPr>
            <w:tcW w:w="1874" w:type="dxa"/>
          </w:tcPr>
          <w:p w14:paraId="74C4BE79" w14:textId="52667FD3" w:rsidR="00194A5F" w:rsidRPr="00AD7B3D" w:rsidDel="0044775F" w:rsidRDefault="00194A5F" w:rsidP="00221697">
            <w:pPr>
              <w:pStyle w:val="Zkladntext"/>
              <w:ind w:left="120"/>
              <w:jc w:val="center"/>
              <w:rPr>
                <w:del w:id="313" w:author="Šmídek Petr" w:date="2020-07-30T17:34:00Z"/>
                <w:rFonts w:ascii="Segoe UI" w:hAnsi="Segoe UI" w:cs="Segoe UI"/>
                <w:sz w:val="16"/>
                <w:szCs w:val="16"/>
                <w:lang w:eastAsia="en-US"/>
              </w:rPr>
            </w:pPr>
          </w:p>
        </w:tc>
        <w:tc>
          <w:tcPr>
            <w:tcW w:w="1874" w:type="dxa"/>
          </w:tcPr>
          <w:p w14:paraId="3ACC1427" w14:textId="414299EB" w:rsidR="00194A5F" w:rsidRPr="00AD7B3D" w:rsidDel="0044775F" w:rsidRDefault="00194A5F" w:rsidP="00221697">
            <w:pPr>
              <w:pStyle w:val="Zkladntext"/>
              <w:ind w:left="232"/>
              <w:jc w:val="center"/>
              <w:rPr>
                <w:del w:id="314" w:author="Šmídek Petr" w:date="2020-07-30T17:34:00Z"/>
                <w:rFonts w:ascii="Segoe UI" w:hAnsi="Segoe UI" w:cs="Segoe UI"/>
                <w:sz w:val="16"/>
                <w:szCs w:val="16"/>
                <w:lang w:eastAsia="en-US"/>
              </w:rPr>
            </w:pPr>
          </w:p>
        </w:tc>
        <w:tc>
          <w:tcPr>
            <w:tcW w:w="1874" w:type="dxa"/>
          </w:tcPr>
          <w:p w14:paraId="422E0119" w14:textId="3317A52A" w:rsidR="00194A5F" w:rsidRPr="00AD7B3D" w:rsidDel="0044775F" w:rsidRDefault="00194A5F" w:rsidP="00221697">
            <w:pPr>
              <w:pStyle w:val="Zkladntext"/>
              <w:ind w:left="61"/>
              <w:jc w:val="center"/>
              <w:rPr>
                <w:del w:id="315" w:author="Šmídek Petr" w:date="2020-07-30T17:34:00Z"/>
                <w:rFonts w:ascii="Segoe UI" w:hAnsi="Segoe UI" w:cs="Segoe UI"/>
                <w:sz w:val="16"/>
                <w:szCs w:val="16"/>
                <w:lang w:eastAsia="en-US"/>
              </w:rPr>
            </w:pPr>
          </w:p>
        </w:tc>
      </w:tr>
      <w:tr w:rsidR="00194A5F" w:rsidRPr="00AD7B3D" w:rsidDel="0044775F" w14:paraId="3553A96E" w14:textId="6BA7CDBC" w:rsidTr="00221697">
        <w:trPr>
          <w:jc w:val="center"/>
          <w:del w:id="316" w:author="Šmídek Petr" w:date="2020-07-30T17:34:00Z"/>
        </w:trPr>
        <w:tc>
          <w:tcPr>
            <w:tcW w:w="1873" w:type="dxa"/>
          </w:tcPr>
          <w:p w14:paraId="10BD6644" w14:textId="27D347D1" w:rsidR="00194A5F" w:rsidRPr="00AD7B3D" w:rsidDel="0044775F" w:rsidRDefault="00194A5F" w:rsidP="00221697">
            <w:pPr>
              <w:pStyle w:val="Zkladntext"/>
              <w:ind w:left="36"/>
              <w:jc w:val="center"/>
              <w:rPr>
                <w:del w:id="317" w:author="Šmídek Petr" w:date="2020-07-30T17:34:00Z"/>
                <w:rFonts w:ascii="Segoe UI" w:hAnsi="Segoe UI" w:cs="Segoe UI"/>
                <w:sz w:val="16"/>
                <w:szCs w:val="16"/>
                <w:lang w:eastAsia="en-US"/>
              </w:rPr>
            </w:pPr>
            <w:del w:id="318" w:author="Šmídek Petr" w:date="2020-07-30T17:34:00Z">
              <w:r w:rsidRPr="00AD7B3D" w:rsidDel="0044775F">
                <w:rPr>
                  <w:rFonts w:ascii="Segoe UI" w:hAnsi="Segoe UI" w:cs="Segoe UI"/>
                  <w:sz w:val="16"/>
                  <w:szCs w:val="16"/>
                  <w:lang w:eastAsia="en-US"/>
                </w:rPr>
                <w:delText>Parametr (3 až 10)</w:delText>
              </w:r>
            </w:del>
          </w:p>
        </w:tc>
        <w:tc>
          <w:tcPr>
            <w:tcW w:w="1874" w:type="dxa"/>
          </w:tcPr>
          <w:p w14:paraId="4D08F7B9" w14:textId="6F76F3C4" w:rsidR="00194A5F" w:rsidRPr="00AD7B3D" w:rsidDel="0044775F" w:rsidRDefault="00194A5F" w:rsidP="00221697">
            <w:pPr>
              <w:pStyle w:val="Zkladntext"/>
              <w:ind w:left="161"/>
              <w:jc w:val="center"/>
              <w:rPr>
                <w:del w:id="319" w:author="Šmídek Petr" w:date="2020-07-30T17:34:00Z"/>
                <w:rFonts w:ascii="Segoe UI" w:hAnsi="Segoe UI" w:cs="Segoe UI"/>
                <w:sz w:val="16"/>
                <w:szCs w:val="16"/>
                <w:lang w:eastAsia="en-US"/>
              </w:rPr>
            </w:pPr>
          </w:p>
        </w:tc>
        <w:tc>
          <w:tcPr>
            <w:tcW w:w="1874" w:type="dxa"/>
          </w:tcPr>
          <w:p w14:paraId="6C1456CF" w14:textId="4172940C" w:rsidR="00194A5F" w:rsidRPr="00AD7B3D" w:rsidDel="0044775F" w:rsidRDefault="00194A5F" w:rsidP="00221697">
            <w:pPr>
              <w:pStyle w:val="Zkladntext"/>
              <w:ind w:left="120"/>
              <w:jc w:val="center"/>
              <w:rPr>
                <w:del w:id="320" w:author="Šmídek Petr" w:date="2020-07-30T17:34:00Z"/>
                <w:rFonts w:ascii="Segoe UI" w:hAnsi="Segoe UI" w:cs="Segoe UI"/>
                <w:sz w:val="16"/>
                <w:szCs w:val="16"/>
                <w:lang w:eastAsia="en-US"/>
              </w:rPr>
            </w:pPr>
          </w:p>
        </w:tc>
        <w:tc>
          <w:tcPr>
            <w:tcW w:w="1874" w:type="dxa"/>
          </w:tcPr>
          <w:p w14:paraId="635344E6" w14:textId="63A67549" w:rsidR="00194A5F" w:rsidRPr="00AD7B3D" w:rsidDel="0044775F" w:rsidRDefault="00194A5F" w:rsidP="00221697">
            <w:pPr>
              <w:pStyle w:val="Zkladntext"/>
              <w:ind w:left="232"/>
              <w:jc w:val="center"/>
              <w:rPr>
                <w:del w:id="321" w:author="Šmídek Petr" w:date="2020-07-30T17:34:00Z"/>
                <w:rFonts w:ascii="Segoe UI" w:hAnsi="Segoe UI" w:cs="Segoe UI"/>
                <w:sz w:val="16"/>
                <w:szCs w:val="16"/>
                <w:lang w:eastAsia="en-US"/>
              </w:rPr>
            </w:pPr>
          </w:p>
        </w:tc>
        <w:tc>
          <w:tcPr>
            <w:tcW w:w="1874" w:type="dxa"/>
          </w:tcPr>
          <w:p w14:paraId="0C871595" w14:textId="03EE6510" w:rsidR="00194A5F" w:rsidRPr="00AD7B3D" w:rsidDel="0044775F" w:rsidRDefault="00194A5F" w:rsidP="00221697">
            <w:pPr>
              <w:pStyle w:val="Zkladntext"/>
              <w:ind w:left="61"/>
              <w:jc w:val="center"/>
              <w:rPr>
                <w:del w:id="322" w:author="Šmídek Petr" w:date="2020-07-30T17:34:00Z"/>
                <w:rFonts w:ascii="Segoe UI" w:hAnsi="Segoe UI" w:cs="Segoe UI"/>
                <w:sz w:val="16"/>
                <w:szCs w:val="16"/>
                <w:lang w:eastAsia="en-US"/>
              </w:rPr>
            </w:pPr>
          </w:p>
        </w:tc>
      </w:tr>
    </w:tbl>
    <w:bookmarkEnd w:id="228"/>
    <w:p w14:paraId="62D516C6" w14:textId="132BFE01" w:rsidR="007B1F0D" w:rsidRDefault="007B1F0D" w:rsidP="00CF0C3C">
      <w:pPr>
        <w:pStyle w:val="Nadpis3"/>
        <w:spacing w:before="120"/>
      </w:pPr>
      <w:r w:rsidRPr="00AD7B3D">
        <w:t xml:space="preserve">náklady na poskytování </w:t>
      </w:r>
      <w:r w:rsidRPr="008F1B04">
        <w:t>služby</w:t>
      </w:r>
      <w:r>
        <w:t xml:space="preserve"> povinného využívání existujících papírových i softwarových nástrojů v majetku Vlastníka</w:t>
      </w:r>
      <w:r w:rsidRPr="008F1B04">
        <w:t xml:space="preserve"> </w:t>
      </w:r>
      <w:r>
        <w:t>dle čl. 20.7 této Smlouvy včetně poskytování součinnosti zhotovitelům informačních systému při jejich aktualizaci a rozvoji</w:t>
      </w:r>
    </w:p>
    <w:p w14:paraId="6597B28E" w14:textId="157FCC80" w:rsidR="00E7653D" w:rsidRPr="00C03B89" w:rsidRDefault="00E7653D" w:rsidP="00654B2E">
      <w:pPr>
        <w:pStyle w:val="Nadpis3"/>
      </w:pPr>
      <w:r w:rsidRPr="00C03B89">
        <w:t xml:space="preserve">Provozovatel je povinen do </w:t>
      </w:r>
      <w:r w:rsidR="003660BB">
        <w:t>30</w:t>
      </w:r>
      <w:r w:rsidR="004A7B5C" w:rsidRPr="00C03B89">
        <w:t xml:space="preserve"> (slovy: </w:t>
      </w:r>
      <w:r w:rsidR="003660BB">
        <w:t>třiceti</w:t>
      </w:r>
      <w:r w:rsidR="004A7B5C" w:rsidRPr="00C03B89">
        <w:t>)</w:t>
      </w:r>
      <w:r w:rsidRPr="00C03B89">
        <w:t xml:space="preserve"> dn</w:t>
      </w:r>
      <w:r w:rsidR="003660BB">
        <w:t>ů</w:t>
      </w:r>
      <w:r w:rsidRPr="00C03B89">
        <w:t xml:space="preserve"> po uplynutí příslušného období </w:t>
      </w:r>
      <w:r w:rsidR="0015597B">
        <w:t xml:space="preserve">(kalendářního roku) </w:t>
      </w:r>
      <w:r w:rsidRPr="00C03B89">
        <w:t xml:space="preserve">předložit Vlastníkovi písemné vyúčtování a odůvodnění služeb, jejichž náklady nejsou zahrnovány do Ceny pro Vodné a Ceny pro Stočné, poskytnutých za </w:t>
      </w:r>
      <w:r w:rsidR="002A1857" w:rsidRPr="00C03B89">
        <w:t>příslušný rok</w:t>
      </w:r>
      <w:r w:rsidRPr="00C03B89">
        <w:t>. Důkazní břemeno k určení smluvních služeb, jejichž náklady nejsou zahrnovány</w:t>
      </w:r>
      <w:r w:rsidR="001A3AB2" w:rsidRPr="00C03B89">
        <w:t xml:space="preserve"> do Ceny pro Vodné a </w:t>
      </w:r>
      <w:r w:rsidRPr="00C03B89">
        <w:t>Ceny pro Stočné, je na straně Provozovatele.</w:t>
      </w:r>
    </w:p>
    <w:p w14:paraId="07A9EA60" w14:textId="07AD9884" w:rsidR="00BE1C74" w:rsidRPr="003660BB" w:rsidRDefault="00D3526F" w:rsidP="00694D64">
      <w:pPr>
        <w:pStyle w:val="Nadpis3"/>
      </w:pPr>
      <w:bookmarkStart w:id="323" w:name="_Ref522091382"/>
      <w:r w:rsidRPr="003660BB">
        <w:t xml:space="preserve">Vlastník se zavazuje platit Provozovateli za smluvní služby uvedené v čl. </w:t>
      </w:r>
      <w:ins w:id="324" w:author="Šmídek Petr" w:date="2020-06-26T13:25:00Z">
        <w:r w:rsidR="009B7409">
          <w:t xml:space="preserve">32.4.1 </w:t>
        </w:r>
      </w:ins>
      <w:del w:id="325" w:author="Šmídek Petr" w:date="2020-06-26T13:25:00Z">
        <w:r w:rsidR="00165DEC" w:rsidRPr="003660BB" w:rsidDel="009B7409">
          <w:fldChar w:fldCharType="begin"/>
        </w:r>
        <w:r w:rsidR="001A3AB2" w:rsidRPr="003660BB" w:rsidDel="009B7409">
          <w:delInstrText xml:space="preserve"> REF _Ref528330708 \r \h </w:delInstrText>
        </w:r>
        <w:r w:rsidR="00987B2E" w:rsidRPr="003660BB" w:rsidDel="009B7409">
          <w:delInstrText xml:space="preserve"> \* MERGEFORMAT </w:delInstrText>
        </w:r>
        <w:r w:rsidR="00165DEC" w:rsidRPr="003660BB" w:rsidDel="009B7409">
          <w:fldChar w:fldCharType="separate"/>
        </w:r>
        <w:r w:rsidR="00CD344D" w:rsidRPr="003660BB" w:rsidDel="009B7409">
          <w:delText>32.4.1</w:delText>
        </w:r>
        <w:r w:rsidR="00165DEC" w:rsidRPr="003660BB" w:rsidDel="009B7409">
          <w:fldChar w:fldCharType="end"/>
        </w:r>
        <w:r w:rsidRPr="003660BB" w:rsidDel="009B7409">
          <w:delText xml:space="preserve"> </w:delText>
        </w:r>
      </w:del>
      <w:r w:rsidRPr="003660BB">
        <w:t>až</w:t>
      </w:r>
      <w:r w:rsidR="00B3601B" w:rsidRPr="003660BB">
        <w:t> </w:t>
      </w:r>
      <w:r w:rsidR="00165DEC" w:rsidRPr="003660BB">
        <w:fldChar w:fldCharType="begin"/>
      </w:r>
      <w:r w:rsidR="001A3AB2" w:rsidRPr="003660BB">
        <w:instrText xml:space="preserve"> REF _Ref519071680 \r \h </w:instrText>
      </w:r>
      <w:r w:rsidR="00987B2E" w:rsidRPr="003660BB">
        <w:instrText xml:space="preserve"> \* MERGEFORMAT </w:instrText>
      </w:r>
      <w:r w:rsidR="00165DEC" w:rsidRPr="003660BB">
        <w:fldChar w:fldCharType="separate"/>
      </w:r>
      <w:r w:rsidR="002A1857" w:rsidRPr="003660BB">
        <w:t>32.4.4</w:t>
      </w:r>
      <w:r w:rsidR="00165DEC" w:rsidRPr="003660BB">
        <w:fldChar w:fldCharType="end"/>
      </w:r>
      <w:r w:rsidRPr="003660BB">
        <w:t xml:space="preserve"> platby ve výši uvedené v čl. </w:t>
      </w:r>
      <w:del w:id="326" w:author="Šmídek Petr" w:date="2020-06-26T13:25:00Z">
        <w:r w:rsidR="00FE3B81" w:rsidRPr="003660BB" w:rsidDel="009B7409">
          <w:fldChar w:fldCharType="begin"/>
        </w:r>
        <w:r w:rsidR="00FE3B81" w:rsidRPr="003660BB" w:rsidDel="009B7409">
          <w:delInstrText xml:space="preserve"> REF _Ref528142954 \r \h </w:delInstrText>
        </w:r>
        <w:r w:rsidR="00987B2E" w:rsidRPr="003660BB" w:rsidDel="009B7409">
          <w:delInstrText xml:space="preserve"> \* MERGEFORMAT </w:delInstrText>
        </w:r>
        <w:r w:rsidR="00FE3B81" w:rsidRPr="003660BB" w:rsidDel="009B7409">
          <w:fldChar w:fldCharType="separate"/>
        </w:r>
        <w:r w:rsidR="00764C54" w:rsidRPr="003660BB" w:rsidDel="009B7409">
          <w:delText>32.4.7</w:delText>
        </w:r>
        <w:r w:rsidR="00FE3B81" w:rsidRPr="003660BB" w:rsidDel="009B7409">
          <w:fldChar w:fldCharType="end"/>
        </w:r>
        <w:r w:rsidR="0015597B" w:rsidDel="009B7409">
          <w:delText xml:space="preserve"> </w:delText>
        </w:r>
      </w:del>
      <w:ins w:id="327" w:author="Šmídek Petr" w:date="2020-06-26T13:25:00Z">
        <w:r w:rsidR="009B7409">
          <w:fldChar w:fldCharType="begin"/>
        </w:r>
        <w:r w:rsidR="009B7409">
          <w:instrText xml:space="preserve"> REF _Ref528142954 \r \h </w:instrText>
        </w:r>
      </w:ins>
      <w:r w:rsidR="009B7409">
        <w:fldChar w:fldCharType="separate"/>
      </w:r>
      <w:ins w:id="328" w:author="Šmídek Petr" w:date="2020-06-26T13:25:00Z">
        <w:r w:rsidR="009B7409">
          <w:t>32.4.8</w:t>
        </w:r>
        <w:r w:rsidR="009B7409">
          <w:fldChar w:fldCharType="end"/>
        </w:r>
        <w:r w:rsidR="009B7409">
          <w:t xml:space="preserve"> </w:t>
        </w:r>
      </w:ins>
      <w:r w:rsidR="0015597B" w:rsidRPr="003660BB">
        <w:t>za každý rok</w:t>
      </w:r>
      <w:r w:rsidR="0015597B">
        <w:t>,</w:t>
      </w:r>
      <w:r w:rsidR="002A1857" w:rsidRPr="003660BB">
        <w:t xml:space="preserve"> navýšené o index spotřebitelských cen v souladu s čl. </w:t>
      </w:r>
      <w:r w:rsidR="002A1857" w:rsidRPr="003660BB">
        <w:fldChar w:fldCharType="begin"/>
      </w:r>
      <w:r w:rsidR="002A1857" w:rsidRPr="003660BB">
        <w:instrText xml:space="preserve"> REF _Ref522090835 \r \h </w:instrText>
      </w:r>
      <w:r w:rsidR="00987B2E" w:rsidRPr="003660BB">
        <w:instrText xml:space="preserve"> \* MERGEFORMAT </w:instrText>
      </w:r>
      <w:r w:rsidR="002A1857" w:rsidRPr="003660BB">
        <w:fldChar w:fldCharType="separate"/>
      </w:r>
      <w:r w:rsidR="002A1857" w:rsidRPr="003660BB">
        <w:t>32.4</w:t>
      </w:r>
      <w:r w:rsidR="002A1857" w:rsidRPr="003660BB">
        <w:fldChar w:fldCharType="end"/>
      </w:r>
      <w:r w:rsidR="003660BB" w:rsidRPr="003660BB">
        <w:t>, a to v jedné splátce</w:t>
      </w:r>
      <w:r w:rsidR="00A83979" w:rsidRPr="003660BB">
        <w:t xml:space="preserve"> </w:t>
      </w:r>
      <w:r w:rsidR="009C3046" w:rsidRPr="003660BB">
        <w:t>splatn</w:t>
      </w:r>
      <w:r w:rsidR="003660BB" w:rsidRPr="003660BB">
        <w:t>é</w:t>
      </w:r>
      <w:r w:rsidR="009C3046" w:rsidRPr="003660BB">
        <w:t xml:space="preserve"> </w:t>
      </w:r>
      <w:r w:rsidR="00764C54" w:rsidRPr="003660BB">
        <w:t>nejpozději</w:t>
      </w:r>
      <w:r w:rsidR="009C3046" w:rsidRPr="003660BB">
        <w:t xml:space="preserve"> do </w:t>
      </w:r>
      <w:r w:rsidR="00764C54" w:rsidRPr="003660BB">
        <w:t xml:space="preserve">31. </w:t>
      </w:r>
      <w:r w:rsidR="00B419E7" w:rsidRPr="003660BB">
        <w:t>března</w:t>
      </w:r>
      <w:r w:rsidR="009C3046" w:rsidRPr="003660BB">
        <w:t xml:space="preserve"> </w:t>
      </w:r>
      <w:r w:rsidR="002C4B17" w:rsidRPr="003660BB">
        <w:t xml:space="preserve">následujícího </w:t>
      </w:r>
      <w:r w:rsidR="009C3046" w:rsidRPr="003660BB">
        <w:t>kalendářního</w:t>
      </w:r>
      <w:r w:rsidR="00764C54" w:rsidRPr="003660BB">
        <w:t xml:space="preserve"> roku</w:t>
      </w:r>
      <w:r w:rsidR="003660BB" w:rsidRPr="003660BB">
        <w:t xml:space="preserve">. Splátka bude </w:t>
      </w:r>
      <w:r w:rsidR="0015597B">
        <w:t>poukázána</w:t>
      </w:r>
      <w:r w:rsidR="009C3046" w:rsidRPr="003660BB">
        <w:t xml:space="preserve"> bezhotovostním způsobem na bankovní účet písemně určený Provozovatelem. V případě skončení Provozování před koncem příslušného kalendářního </w:t>
      </w:r>
      <w:r w:rsidR="00987B2E" w:rsidRPr="003660BB">
        <w:t xml:space="preserve">roku </w:t>
      </w:r>
      <w:r w:rsidR="009C3046" w:rsidRPr="003660BB">
        <w:t>je Vlastník povinen uhradit Provozovateli pouze poměrnou část.</w:t>
      </w:r>
      <w:bookmarkEnd w:id="323"/>
      <w:r w:rsidR="00764C54" w:rsidRPr="003660BB">
        <w:t xml:space="preserve"> Úhrada těchto nákladů je provedena Vlastníkem na základě řádně vystaveného daňového dokladu Provozovatelem.</w:t>
      </w:r>
    </w:p>
    <w:p w14:paraId="1C9110DC" w14:textId="77777777" w:rsidR="00D3526F" w:rsidRPr="00AB2D4C" w:rsidRDefault="009C3046" w:rsidP="00694D64">
      <w:pPr>
        <w:pStyle w:val="Nadpis3"/>
      </w:pPr>
      <w:bookmarkStart w:id="329" w:name="_Ref528142954"/>
      <w:bookmarkStart w:id="330" w:name="_Ref519071725"/>
      <w:r w:rsidRPr="00AB2D4C">
        <w:t>Náklady, které dle odborného uvážení Provozovatele ne</w:t>
      </w:r>
      <w:r w:rsidR="00B74714" w:rsidRPr="00AB2D4C">
        <w:t>j</w:t>
      </w:r>
      <w:r w:rsidRPr="00AB2D4C">
        <w:t>sou zahrnovány do Ceny pro Vodné a Ceny p</w:t>
      </w:r>
      <w:r w:rsidR="001A3AB2" w:rsidRPr="00AB2D4C">
        <w:t>ro Stočné a současně se jedná o </w:t>
      </w:r>
      <w:r w:rsidRPr="00AB2D4C">
        <w:t xml:space="preserve">náklady spojené </w:t>
      </w:r>
      <w:r w:rsidRPr="00AB2D4C">
        <w:lastRenderedPageBreak/>
        <w:t>s poskytováním smluvních služeb ze strany Provozovatele pro Vlastníka jsou stanoveny:</w:t>
      </w:r>
      <w:bookmarkEnd w:id="329"/>
    </w:p>
    <w:p w14:paraId="0440934E" w14:textId="77777777" w:rsidR="009C3046" w:rsidRPr="00E04243" w:rsidRDefault="00CB0B56" w:rsidP="001C2B67">
      <w:pPr>
        <w:pStyle w:val="Nadpis4"/>
      </w:pPr>
      <w:r w:rsidRPr="008F1B04">
        <w:t>pro služby v oblasti pitné vody ve výši celkem</w:t>
      </w:r>
      <w:proofErr w:type="gramStart"/>
      <w:r w:rsidR="00D51B57">
        <w:t xml:space="preserve"> </w:t>
      </w:r>
      <w:r w:rsidRPr="00C701A5">
        <w:rPr>
          <w:highlight w:val="yellow"/>
        </w:rPr>
        <w:t>….</w:t>
      </w:r>
      <w:proofErr w:type="gramEnd"/>
      <w:r w:rsidRPr="00C701A5">
        <w:rPr>
          <w:highlight w:val="yellow"/>
        </w:rPr>
        <w:t>.</w:t>
      </w:r>
      <w:r w:rsidRPr="00E04243">
        <w:t xml:space="preserve"> Kč bez DPH za rok</w:t>
      </w:r>
      <w:r w:rsidR="008A2A0C" w:rsidRPr="00E04243">
        <w:t xml:space="preserve"> a </w:t>
      </w:r>
      <w:r w:rsidR="00464ACA" w:rsidRPr="00E04243">
        <w:t>z toho:</w:t>
      </w:r>
    </w:p>
    <w:p w14:paraId="3C5FC079" w14:textId="77777777" w:rsidR="00464ACA" w:rsidRPr="00E04243" w:rsidRDefault="00464ACA" w:rsidP="00C701A5">
      <w:pPr>
        <w:pStyle w:val="Nadpis50"/>
        <w:ind w:left="2835" w:hanging="425"/>
      </w:pPr>
      <w:r w:rsidRPr="00E04243">
        <w:t xml:space="preserve">za poskytování smluvních služeb uvedených v čl. </w:t>
      </w:r>
      <w:r w:rsidR="00C701A5">
        <w:t xml:space="preserve">32.4.1 </w:t>
      </w:r>
      <w:proofErr w:type="gramStart"/>
      <w:r w:rsidRPr="00E04243">
        <w:t xml:space="preserve"> </w:t>
      </w:r>
      <w:r w:rsidRPr="00D51B57">
        <w:rPr>
          <w:highlight w:val="yellow"/>
        </w:rPr>
        <w:t>….</w:t>
      </w:r>
      <w:proofErr w:type="gramEnd"/>
      <w:r w:rsidRPr="00D51B57">
        <w:rPr>
          <w:highlight w:val="yellow"/>
        </w:rPr>
        <w:t>.</w:t>
      </w:r>
      <w:r w:rsidRPr="00E04243">
        <w:t xml:space="preserve"> Kč bez DPH</w:t>
      </w:r>
    </w:p>
    <w:p w14:paraId="4067B115" w14:textId="77777777" w:rsidR="00464ACA" w:rsidRPr="00E04243" w:rsidRDefault="00F45180" w:rsidP="00C701A5">
      <w:pPr>
        <w:pStyle w:val="Nadpis50"/>
        <w:ind w:left="2835" w:hanging="425"/>
      </w:pPr>
      <w:r>
        <w:rPr>
          <w:noProof/>
          <w:lang w:eastAsia="cs-CZ"/>
        </w:rPr>
        <mc:AlternateContent>
          <mc:Choice Requires="wps">
            <w:drawing>
              <wp:anchor distT="0" distB="0" distL="114300" distR="114300" simplePos="0" relativeHeight="251659264" behindDoc="0" locked="0" layoutInCell="1" allowOverlap="1" wp14:anchorId="3819F698" wp14:editId="5715F850">
                <wp:simplePos x="0" y="0"/>
                <wp:positionH relativeFrom="column">
                  <wp:posOffset>-396875</wp:posOffset>
                </wp:positionH>
                <wp:positionV relativeFrom="paragraph">
                  <wp:posOffset>262255</wp:posOffset>
                </wp:positionV>
                <wp:extent cx="1211580" cy="2392680"/>
                <wp:effectExtent l="7620" t="9525" r="9525" b="762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1580" cy="2392680"/>
                        </a:xfrm>
                        <a:prstGeom prst="rect">
                          <a:avLst/>
                        </a:prstGeom>
                        <a:solidFill>
                          <a:srgbClr val="FFFFFF"/>
                        </a:solidFill>
                        <a:ln w="9525">
                          <a:solidFill>
                            <a:srgbClr val="000000"/>
                          </a:solidFill>
                          <a:miter lim="800000"/>
                          <a:headEnd/>
                          <a:tailEnd/>
                        </a:ln>
                      </wps:spPr>
                      <wps:txbx>
                        <w:txbxContent>
                          <w:p w14:paraId="181CE544" w14:textId="77777777" w:rsidR="00356DED" w:rsidRPr="00F752D2" w:rsidRDefault="00356DED">
                            <w:pPr>
                              <w:ind w:left="0"/>
                              <w:rPr>
                                <w:rFonts w:ascii="Segoe UI" w:hAnsi="Segoe UI" w:cs="Segoe UI"/>
                                <w:b/>
                                <w:bCs/>
                              </w:rPr>
                            </w:pPr>
                            <w:r w:rsidRPr="00F752D2">
                              <w:rPr>
                                <w:rFonts w:ascii="Segoe UI" w:hAnsi="Segoe UI" w:cs="Segoe UI"/>
                                <w:b/>
                                <w:bCs/>
                                <w:highlight w:val="yellow"/>
                              </w:rPr>
                              <w:t>Zde budou uvedeny hodnoty z nabídky vítězného uchazeče viz Soutěžní formulář; list „Nabídka dodavatele“; oddíl F resp. F.1 a F.2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19F698" id="Text Box 5" o:spid="_x0000_s1027" type="#_x0000_t202" style="position:absolute;left:0;text-align:left;margin-left:-31.25pt;margin-top:20.65pt;width:95.4pt;height:18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">
                <v:textbox>
                  <w:txbxContent>
                    <w:p w14:paraId="181CE544" w14:textId="77777777" w:rsidR="00356DED" w:rsidRPr="00F752D2" w:rsidRDefault="00356DED">
                      <w:pPr>
                        <w:ind w:left="0"/>
                        <w:rPr>
                          <w:rFonts w:ascii="Segoe UI" w:hAnsi="Segoe UI" w:cs="Segoe UI"/>
                          <w:b/>
                          <w:bCs/>
                        </w:rPr>
                      </w:pPr>
                      <w:r w:rsidRPr="00F752D2">
                        <w:rPr>
                          <w:rFonts w:ascii="Segoe UI" w:hAnsi="Segoe UI" w:cs="Segoe UI"/>
                          <w:b/>
                          <w:bCs/>
                          <w:highlight w:val="yellow"/>
                        </w:rPr>
                        <w:t>Zde budou uvedeny hodnoty z nabídky vítězného uchazeče viz Soutěžní formulář; list „Nabídka dodavatele“; oddíl F resp. F.1 a F.2</w:t>
                      </w:r>
                    </w:p>
                  </w:txbxContent>
                </v:textbox>
              </v:shape>
            </w:pict>
          </mc:Fallback>
        </mc:AlternateContent>
      </w:r>
      <w:r w:rsidR="00464ACA" w:rsidRPr="005569B4">
        <w:t xml:space="preserve">za poskytování smluvních služeb uvedených v čl. </w:t>
      </w:r>
      <w:r w:rsidR="00C701A5">
        <w:t>32.4.2</w:t>
      </w:r>
      <w:proofErr w:type="gramStart"/>
      <w:r w:rsidR="00464ACA" w:rsidRPr="005569B4">
        <w:t xml:space="preserve"> </w:t>
      </w:r>
      <w:r w:rsidR="00464ACA" w:rsidRPr="00106E8D">
        <w:rPr>
          <w:highlight w:val="yellow"/>
        </w:rPr>
        <w:t>….</w:t>
      </w:r>
      <w:proofErr w:type="gramEnd"/>
      <w:r w:rsidR="00464ACA" w:rsidRPr="00106E8D">
        <w:rPr>
          <w:highlight w:val="yellow"/>
        </w:rPr>
        <w:t>.</w:t>
      </w:r>
      <w:r w:rsidR="00464ACA" w:rsidRPr="00E04243">
        <w:t xml:space="preserve"> Kč bez DPH</w:t>
      </w:r>
    </w:p>
    <w:p w14:paraId="65014546" w14:textId="77777777" w:rsidR="00464ACA" w:rsidRPr="00E04243" w:rsidRDefault="00464ACA" w:rsidP="00106E8D">
      <w:pPr>
        <w:pStyle w:val="Nadpis50"/>
        <w:ind w:left="2835" w:hanging="425"/>
      </w:pPr>
      <w:r w:rsidRPr="00E04243">
        <w:t xml:space="preserve">za poskytování smluvních služeb uvedených v čl. </w:t>
      </w:r>
      <w:r w:rsidR="00C701A5">
        <w:t>32.4.3</w:t>
      </w:r>
      <w:proofErr w:type="gramStart"/>
      <w:r w:rsidRPr="00E04243">
        <w:t xml:space="preserve"> </w:t>
      </w:r>
      <w:r w:rsidRPr="00106E8D">
        <w:rPr>
          <w:highlight w:val="yellow"/>
        </w:rPr>
        <w:t>….</w:t>
      </w:r>
      <w:proofErr w:type="gramEnd"/>
      <w:r w:rsidRPr="00106E8D">
        <w:rPr>
          <w:highlight w:val="yellow"/>
        </w:rPr>
        <w:t>.</w:t>
      </w:r>
      <w:r w:rsidRPr="00E04243">
        <w:t xml:space="preserve"> Kč bez DPH</w:t>
      </w:r>
    </w:p>
    <w:p w14:paraId="7CCB75AD" w14:textId="430D1DCE" w:rsidR="00464ACA" w:rsidRDefault="00464ACA" w:rsidP="00C701A5">
      <w:pPr>
        <w:pStyle w:val="Nadpis50"/>
        <w:ind w:left="2835" w:hanging="425"/>
      </w:pPr>
      <w:r w:rsidRPr="00E04243">
        <w:t xml:space="preserve">za poskytování smluvních služeb uvedených v čl. </w:t>
      </w:r>
      <w:r w:rsidR="00C701A5">
        <w:t>32.4.4</w:t>
      </w:r>
      <w:proofErr w:type="gramStart"/>
      <w:r w:rsidR="00D51B57">
        <w:t xml:space="preserve"> </w:t>
      </w:r>
      <w:r w:rsidRPr="00106E8D">
        <w:rPr>
          <w:highlight w:val="yellow"/>
        </w:rPr>
        <w:t>….</w:t>
      </w:r>
      <w:proofErr w:type="gramEnd"/>
      <w:r w:rsidRPr="00106E8D">
        <w:rPr>
          <w:highlight w:val="yellow"/>
        </w:rPr>
        <w:t>.</w:t>
      </w:r>
      <w:r w:rsidRPr="00E04243">
        <w:t xml:space="preserve"> Kč bez DPH</w:t>
      </w:r>
    </w:p>
    <w:p w14:paraId="693D4771" w14:textId="2357111C" w:rsidR="007B1F0D" w:rsidRDefault="007B1F0D" w:rsidP="007B1F0D">
      <w:pPr>
        <w:pStyle w:val="Nadpis50"/>
        <w:ind w:left="2835" w:hanging="425"/>
      </w:pPr>
      <w:r w:rsidRPr="00E04243">
        <w:t xml:space="preserve">za poskytování smluvních služeb uvedených v čl. </w:t>
      </w:r>
      <w:r>
        <w:t>32.4.5</w:t>
      </w:r>
      <w:proofErr w:type="gramStart"/>
      <w:r>
        <w:t xml:space="preserve"> </w:t>
      </w:r>
      <w:r w:rsidRPr="007B1F0D">
        <w:rPr>
          <w:highlight w:val="yellow"/>
        </w:rPr>
        <w:t>….</w:t>
      </w:r>
      <w:proofErr w:type="gramEnd"/>
      <w:r w:rsidRPr="007B1F0D">
        <w:rPr>
          <w:highlight w:val="yellow"/>
        </w:rPr>
        <w:t>.</w:t>
      </w:r>
      <w:r w:rsidRPr="00E04243">
        <w:t xml:space="preserve"> Kč bez DPH</w:t>
      </w:r>
    </w:p>
    <w:p w14:paraId="246E7997" w14:textId="77777777" w:rsidR="00CB0B56" w:rsidRPr="00E04243" w:rsidRDefault="00CB0B56" w:rsidP="001C2B67">
      <w:pPr>
        <w:pStyle w:val="Nadpis4"/>
      </w:pPr>
      <w:r w:rsidRPr="00E04243">
        <w:t>pro služby v oblasti odpadní vody ve výši cekem …. Kč bez DPH za rok</w:t>
      </w:r>
      <w:r w:rsidR="00464ACA" w:rsidRPr="00E04243">
        <w:t xml:space="preserve"> a</w:t>
      </w:r>
      <w:r w:rsidR="00D52A38">
        <w:t> </w:t>
      </w:r>
      <w:r w:rsidR="00464ACA" w:rsidRPr="00E04243">
        <w:t>z toho:</w:t>
      </w:r>
    </w:p>
    <w:p w14:paraId="3D3B668E" w14:textId="77777777" w:rsidR="00464ACA" w:rsidRPr="00E04243" w:rsidRDefault="00464ACA" w:rsidP="00106E8D">
      <w:pPr>
        <w:pStyle w:val="Nadpis50"/>
        <w:ind w:left="2835" w:hanging="425"/>
      </w:pPr>
      <w:r w:rsidRPr="00E04243">
        <w:t xml:space="preserve">za poskytování smluvních služeb uvedených v čl. </w:t>
      </w:r>
      <w:r w:rsidR="00C701A5">
        <w:t>32.4.1</w:t>
      </w:r>
      <w:proofErr w:type="gramStart"/>
      <w:r w:rsidRPr="00E04243">
        <w:t xml:space="preserve"> </w:t>
      </w:r>
      <w:r w:rsidRPr="00106E8D">
        <w:rPr>
          <w:highlight w:val="yellow"/>
        </w:rPr>
        <w:t>….</w:t>
      </w:r>
      <w:proofErr w:type="gramEnd"/>
      <w:r w:rsidRPr="00106E8D">
        <w:rPr>
          <w:highlight w:val="yellow"/>
        </w:rPr>
        <w:t>.</w:t>
      </w:r>
      <w:r w:rsidRPr="00E04243">
        <w:t xml:space="preserve"> Kč bez DPH</w:t>
      </w:r>
    </w:p>
    <w:p w14:paraId="2ADA211E" w14:textId="77777777" w:rsidR="00464ACA" w:rsidRPr="00E04243" w:rsidRDefault="00464ACA" w:rsidP="00106E8D">
      <w:pPr>
        <w:pStyle w:val="Nadpis50"/>
        <w:ind w:left="2835" w:hanging="425"/>
      </w:pPr>
      <w:r w:rsidRPr="00E04243">
        <w:t xml:space="preserve">za poskytování smluvních služeb uvedených v čl. </w:t>
      </w:r>
      <w:r w:rsidR="00C701A5">
        <w:t>32.4.2</w:t>
      </w:r>
      <w:proofErr w:type="gramStart"/>
      <w:r w:rsidRPr="00E04243">
        <w:t xml:space="preserve"> </w:t>
      </w:r>
      <w:r w:rsidRPr="00D51B57">
        <w:rPr>
          <w:highlight w:val="yellow"/>
        </w:rPr>
        <w:t>….</w:t>
      </w:r>
      <w:proofErr w:type="gramEnd"/>
      <w:r w:rsidRPr="00D51B57">
        <w:rPr>
          <w:highlight w:val="yellow"/>
        </w:rPr>
        <w:t>.</w:t>
      </w:r>
      <w:r w:rsidRPr="00E04243">
        <w:t xml:space="preserve"> Kč bez DPH</w:t>
      </w:r>
    </w:p>
    <w:p w14:paraId="0D3532F9" w14:textId="77777777" w:rsidR="00464ACA" w:rsidRPr="00E04243" w:rsidRDefault="00464ACA" w:rsidP="00106E8D">
      <w:pPr>
        <w:pStyle w:val="Nadpis50"/>
        <w:ind w:left="2835" w:hanging="425"/>
      </w:pPr>
      <w:r w:rsidRPr="00E04243">
        <w:t xml:space="preserve">za poskytování smluvních služeb uvedených v čl. </w:t>
      </w:r>
      <w:r w:rsidR="00C701A5">
        <w:t>32.4.3</w:t>
      </w:r>
      <w:r w:rsidRPr="00E04243">
        <w:t xml:space="preserve"> </w:t>
      </w:r>
      <w:proofErr w:type="gramStart"/>
      <w:r w:rsidRPr="00E04243">
        <w:t xml:space="preserve"> </w:t>
      </w:r>
      <w:r w:rsidRPr="00D51B57">
        <w:rPr>
          <w:highlight w:val="yellow"/>
        </w:rPr>
        <w:t>….</w:t>
      </w:r>
      <w:proofErr w:type="gramEnd"/>
      <w:r w:rsidRPr="00D51B57">
        <w:rPr>
          <w:highlight w:val="yellow"/>
        </w:rPr>
        <w:t>.</w:t>
      </w:r>
      <w:r w:rsidRPr="00E04243">
        <w:t xml:space="preserve"> Kč bez DPH</w:t>
      </w:r>
    </w:p>
    <w:p w14:paraId="4CF14157" w14:textId="5E38260D" w:rsidR="00464ACA" w:rsidRDefault="00464ACA" w:rsidP="00106E8D">
      <w:pPr>
        <w:pStyle w:val="Nadpis50"/>
        <w:ind w:left="2835" w:hanging="425"/>
      </w:pPr>
      <w:r w:rsidRPr="00E04243">
        <w:t xml:space="preserve">za poskytování smluvních služeb uvedených v čl. </w:t>
      </w:r>
      <w:r w:rsidR="00D51B57">
        <w:t>32.4.</w:t>
      </w:r>
      <w:r w:rsidR="005E76F9">
        <w:t>4</w:t>
      </w:r>
      <w:proofErr w:type="gramStart"/>
      <w:r w:rsidRPr="00E04243">
        <w:t xml:space="preserve"> </w:t>
      </w:r>
      <w:r w:rsidRPr="00D51B57">
        <w:rPr>
          <w:highlight w:val="yellow"/>
        </w:rPr>
        <w:t>….</w:t>
      </w:r>
      <w:proofErr w:type="gramEnd"/>
      <w:r w:rsidRPr="00E04243">
        <w:t>. Kč bez DPH</w:t>
      </w:r>
    </w:p>
    <w:p w14:paraId="2B18BA7C" w14:textId="1402B46C" w:rsidR="007B1F0D" w:rsidRPr="00E04243" w:rsidRDefault="007B1F0D" w:rsidP="00C064D8">
      <w:pPr>
        <w:pStyle w:val="Nadpis50"/>
        <w:ind w:left="2835" w:hanging="425"/>
      </w:pPr>
      <w:r w:rsidRPr="00E04243">
        <w:t xml:space="preserve">za poskytování smluvních služeb uvedených v čl. </w:t>
      </w:r>
      <w:r>
        <w:t>32.4.</w:t>
      </w:r>
      <w:del w:id="331" w:author="Šmídek Petr" w:date="2020-07-29T08:26:00Z">
        <w:r w:rsidDel="0083766D">
          <w:delText>4</w:delText>
        </w:r>
      </w:del>
      <w:ins w:id="332" w:author="Šmídek Petr" w:date="2020-07-29T08:26:00Z">
        <w:r w:rsidR="0083766D">
          <w:t>5</w:t>
        </w:r>
      </w:ins>
      <w:proofErr w:type="gramStart"/>
      <w:r>
        <w:t xml:space="preserve"> </w:t>
      </w:r>
      <w:r w:rsidRPr="00C064D8">
        <w:rPr>
          <w:highlight w:val="yellow"/>
        </w:rPr>
        <w:t>….</w:t>
      </w:r>
      <w:proofErr w:type="gramEnd"/>
      <w:r w:rsidRPr="00C064D8">
        <w:rPr>
          <w:highlight w:val="yellow"/>
        </w:rPr>
        <w:t>.</w:t>
      </w:r>
      <w:r w:rsidRPr="00E04243">
        <w:t xml:space="preserve"> Kč bez DPH</w:t>
      </w:r>
    </w:p>
    <w:p w14:paraId="5E647A00" w14:textId="77777777" w:rsidR="004A30F6" w:rsidRPr="008F1B04" w:rsidRDefault="004A30F6" w:rsidP="00E63328">
      <w:pPr>
        <w:pStyle w:val="Nadpis1"/>
      </w:pPr>
      <w:bookmarkStart w:id="333" w:name="_Toc159144240"/>
      <w:bookmarkStart w:id="334" w:name="_Toc213223350"/>
      <w:bookmarkStart w:id="335" w:name="_Toc528338505"/>
      <w:bookmarkEnd w:id="330"/>
      <w:r w:rsidRPr="008F1B04">
        <w:t>DPH</w:t>
      </w:r>
      <w:bookmarkEnd w:id="333"/>
      <w:bookmarkEnd w:id="334"/>
      <w:bookmarkEnd w:id="335"/>
    </w:p>
    <w:p w14:paraId="4FA93235" w14:textId="77777777" w:rsidR="004A30F6" w:rsidRPr="008F1B04" w:rsidRDefault="004A30F6" w:rsidP="00E63328">
      <w:pPr>
        <w:pStyle w:val="Nadpis2"/>
      </w:pPr>
      <w:r w:rsidRPr="008F1B04">
        <w:t>Všechny částky podle této Smlouvy jsou vyčísleny bez DPH.</w:t>
      </w:r>
    </w:p>
    <w:p w14:paraId="28F7FDC9" w14:textId="77777777" w:rsidR="004A30F6" w:rsidRPr="008F1B04" w:rsidRDefault="004A30F6" w:rsidP="00E63328">
      <w:pPr>
        <w:pStyle w:val="Nadpis2"/>
      </w:pPr>
      <w:r w:rsidRPr="008F1B04">
        <w:t xml:space="preserve">Pokud bude jakékoliv plnění podle této Smlouvy zdanitelným plněním podle Závazných Předpisů týkajících se DPH či jiné obdobné </w:t>
      </w:r>
      <w:r w:rsidR="005B1F06" w:rsidRPr="008F1B04">
        <w:t>d</w:t>
      </w:r>
      <w:r w:rsidRPr="008F1B04">
        <w:t xml:space="preserve">aně vybírané v příslušné době, přičítá se příslušná </w:t>
      </w:r>
      <w:r w:rsidR="005B1F06" w:rsidRPr="008F1B04">
        <w:t>d</w:t>
      </w:r>
      <w:r w:rsidRPr="008F1B04">
        <w:t xml:space="preserve">aň tak, aby příjemce plnění obdržel po odečtení </w:t>
      </w:r>
      <w:r w:rsidR="005B1F06" w:rsidRPr="008F1B04">
        <w:t>d</w:t>
      </w:r>
      <w:r w:rsidRPr="008F1B04">
        <w:t>aně příslušnou částku uvedenou v této Smlouvě.</w:t>
      </w:r>
    </w:p>
    <w:p w14:paraId="4CCFDC63" w14:textId="77777777" w:rsidR="004A30F6" w:rsidRPr="008F1B04" w:rsidRDefault="004A30F6" w:rsidP="00E63328">
      <w:pPr>
        <w:pStyle w:val="Nadpis2"/>
      </w:pPr>
      <w:r w:rsidRPr="008F1B04">
        <w:t>Odkazuje-li se v této Smlouvě na náklady Smluvní Strany, počítají se náklady po odečtení DPH, ledaže příslušná osoba, která náklady hradí, nemůže v souvislosti s</w:t>
      </w:r>
      <w:r w:rsidR="00163DF1" w:rsidRPr="008F1B04">
        <w:t> </w:t>
      </w:r>
      <w:r w:rsidRPr="008F1B04">
        <w:t xml:space="preserve">konkrétním plněním uplatnit nárok na odpočet </w:t>
      </w:r>
      <w:r w:rsidR="005B1F06" w:rsidRPr="008F1B04">
        <w:t>d</w:t>
      </w:r>
      <w:r w:rsidRPr="008F1B04">
        <w:t>aně.</w:t>
      </w:r>
    </w:p>
    <w:p w14:paraId="5D46B008" w14:textId="77777777" w:rsidR="00936793" w:rsidRPr="008F1B04" w:rsidRDefault="00936793" w:rsidP="00E63328">
      <w:pPr>
        <w:pStyle w:val="Nadpis1"/>
      </w:pPr>
      <w:bookmarkStart w:id="336" w:name="_Toc159144241"/>
      <w:bookmarkStart w:id="337" w:name="_Toc213223351"/>
      <w:bookmarkStart w:id="338" w:name="_Toc528338506"/>
      <w:r w:rsidRPr="008F1B04">
        <w:lastRenderedPageBreak/>
        <w:t>Nájemné</w:t>
      </w:r>
      <w:bookmarkEnd w:id="336"/>
      <w:bookmarkEnd w:id="337"/>
      <w:bookmarkEnd w:id="338"/>
    </w:p>
    <w:p w14:paraId="7BDC1C96" w14:textId="77777777" w:rsidR="00936793" w:rsidRPr="008F1B04" w:rsidRDefault="00AB2E73" w:rsidP="00C051D8">
      <w:pPr>
        <w:pStyle w:val="Nadpis2T"/>
      </w:pPr>
      <w:bookmarkStart w:id="339" w:name="_Ref157500641"/>
      <w:r w:rsidRPr="008F1B04">
        <w:t>Základní ustanovení</w:t>
      </w:r>
      <w:bookmarkEnd w:id="339"/>
    </w:p>
    <w:p w14:paraId="4641A618" w14:textId="77777777" w:rsidR="00936793" w:rsidRPr="008F1B04" w:rsidRDefault="00AB2E73" w:rsidP="00E63328">
      <w:pPr>
        <w:pStyle w:val="Nadpis2B"/>
      </w:pPr>
      <w:r w:rsidRPr="008F1B04">
        <w:t xml:space="preserve">Smluvní Strany výslovně sjednávají, že výši Nájemného je oprávněn a současně povinen stanovit jednostranně Vlastník, zvlášť pro Vodovod(y) a zvlášť pro Kanalizaci(e), a tuto výši považují pro účely této Smlouvy za cenu sjednanou dle cenových předpisů; odpovědnost Vlastníka za soulad Nájemného s cenovými předpisy není tím dotčena. Provozovatel je povinen zahrnout takto určenou výši Nájemného do kalkulace Ceny pro Vodné a Ceny pro Stočné postupem dle </w:t>
      </w:r>
      <w:r w:rsidR="00675C77" w:rsidRPr="008F1B04">
        <w:t>P</w:t>
      </w:r>
      <w:r w:rsidRPr="008F1B04">
        <w:t xml:space="preserve">řílohy č. </w:t>
      </w:r>
      <w:r w:rsidR="00A44FE7" w:rsidRPr="008F1B04">
        <w:t>7</w:t>
      </w:r>
      <w:r w:rsidR="00980475">
        <w:t xml:space="preserve"> </w:t>
      </w:r>
      <w:r w:rsidR="00452A21" w:rsidRPr="008F1B04">
        <w:rPr>
          <w:i/>
        </w:rPr>
        <w:t>(</w:t>
      </w:r>
      <w:r w:rsidR="00A44FE7" w:rsidRPr="008F1B04">
        <w:rPr>
          <w:i/>
        </w:rPr>
        <w:t>Platební mechanismus</w:t>
      </w:r>
      <w:r w:rsidR="00452A21" w:rsidRPr="008F1B04">
        <w:rPr>
          <w:i/>
        </w:rPr>
        <w:t>)</w:t>
      </w:r>
      <w:r w:rsidRPr="008F1B04">
        <w:t xml:space="preserve"> k této Smlouvě. Smluvní Strany berou na vědomí, že dle </w:t>
      </w:r>
      <w:r w:rsidR="00675C77" w:rsidRPr="008F1B04">
        <w:t>P</w:t>
      </w:r>
      <w:r w:rsidRPr="008F1B04">
        <w:t xml:space="preserve">řílohy č. </w:t>
      </w:r>
      <w:r w:rsidR="00A44FE7" w:rsidRPr="008F1B04">
        <w:t>7</w:t>
      </w:r>
      <w:r w:rsidRPr="008F1B04">
        <w:t xml:space="preserve"> ke Smlouvě nesmí Vlastník určit výši Nájemného nižší, než je výše (hodnota) obsažená </w:t>
      </w:r>
      <w:r w:rsidR="0087705C" w:rsidRPr="008F1B04">
        <w:t>v</w:t>
      </w:r>
      <w:r w:rsidR="00163DF1" w:rsidRPr="008F1B04">
        <w:t> </w:t>
      </w:r>
      <w:r w:rsidRPr="008F1B04">
        <w:t>Přílo</w:t>
      </w:r>
      <w:r w:rsidR="0087705C" w:rsidRPr="008F1B04">
        <w:t>ze</w:t>
      </w:r>
      <w:r w:rsidRPr="008F1B04">
        <w:t xml:space="preserve"> č. </w:t>
      </w:r>
      <w:r w:rsidR="00A44FE7" w:rsidRPr="008F1B04">
        <w:t>7</w:t>
      </w:r>
      <w:r w:rsidR="008A2A0C">
        <w:t xml:space="preserve"> ke Smlouvě</w:t>
      </w:r>
      <w:r w:rsidRPr="008F1B04">
        <w:t xml:space="preserve">, příslušným způsobem navýšená z důvodu obecné inflace způsobem uvedeným v Příloze č. </w:t>
      </w:r>
      <w:r w:rsidR="00A44FE7" w:rsidRPr="008F1B04">
        <w:t>7</w:t>
      </w:r>
      <w:r w:rsidR="008A2A0C">
        <w:t xml:space="preserve"> ke Smlouvě</w:t>
      </w:r>
      <w:r w:rsidRPr="008F1B04">
        <w:t>.</w:t>
      </w:r>
    </w:p>
    <w:p w14:paraId="5F8DCD72" w14:textId="77777777" w:rsidR="00936793" w:rsidRPr="008F1B04" w:rsidRDefault="00AB2E73" w:rsidP="00C051D8">
      <w:pPr>
        <w:pStyle w:val="Nadpis2T"/>
      </w:pPr>
      <w:r w:rsidRPr="008F1B04">
        <w:t>Stanovení</w:t>
      </w:r>
      <w:r w:rsidR="00936793" w:rsidRPr="008F1B04">
        <w:t xml:space="preserve"> Nájemného</w:t>
      </w:r>
      <w:r w:rsidR="00C051D8">
        <w:t xml:space="preserve"> Vlastníkem</w:t>
      </w:r>
    </w:p>
    <w:p w14:paraId="5E0F6960" w14:textId="77777777" w:rsidR="009D0B58" w:rsidRPr="008F1B04" w:rsidRDefault="00BC62BA" w:rsidP="00E63328">
      <w:pPr>
        <w:pStyle w:val="Nadpis2B"/>
      </w:pPr>
      <w:r w:rsidRPr="008F1B04">
        <w:t xml:space="preserve">Vlastník je povinen nejpozději 3 (slovy: tři) měsíce před koncem každého kalendářního roku sdělit Provozovateli výši Nájemného na následující kalendářní rok. Provozovatel je povinen tuto výši Nájemného promítnout do kalkulace Ceny pro Vodné a Ceny pro Stočné a platit Vlastníkovi v následujícím kalendářním roce tuto výši Nájemného v souladu s mechanismem dle Přílohy č. </w:t>
      </w:r>
      <w:r w:rsidR="007226F5" w:rsidRPr="008F1B04">
        <w:t>7</w:t>
      </w:r>
      <w:r w:rsidR="000302EB" w:rsidRPr="008F1B04">
        <w:t xml:space="preserve"> (</w:t>
      </w:r>
      <w:r w:rsidR="000302EB" w:rsidRPr="008F1B04">
        <w:rPr>
          <w:i/>
        </w:rPr>
        <w:t>Platební mechanismus)</w:t>
      </w:r>
      <w:r w:rsidRPr="008F1B04">
        <w:t xml:space="preserve"> k této Smlouvě. Pokud Vlastník ve stanovené lhůtě nepředá informace o výši Nájemného na následující kalendářní rok, má se za to</w:t>
      </w:r>
      <w:r w:rsidR="00417680" w:rsidRPr="008F1B04">
        <w:t>, že výše Nájemného je ve výši obsažené v</w:t>
      </w:r>
      <w:r w:rsidR="000302EB" w:rsidRPr="008F1B04">
        <w:t> </w:t>
      </w:r>
      <w:r w:rsidR="00417680" w:rsidRPr="008F1B04">
        <w:t>Přílo</w:t>
      </w:r>
      <w:r w:rsidR="00AF0CB4" w:rsidRPr="008F1B04">
        <w:t>ze</w:t>
      </w:r>
      <w:r w:rsidR="00417680" w:rsidRPr="008F1B04">
        <w:t xml:space="preserve"> č. </w:t>
      </w:r>
      <w:r w:rsidR="007226F5" w:rsidRPr="008F1B04">
        <w:t>7</w:t>
      </w:r>
      <w:r w:rsidR="008A2A0C">
        <w:t xml:space="preserve"> ke Smlouvě</w:t>
      </w:r>
      <w:r w:rsidR="00417680" w:rsidRPr="008F1B04">
        <w:t xml:space="preserve"> nebo ve výši Nájemného z</w:t>
      </w:r>
      <w:r w:rsidR="008A2A0C">
        <w:t>a probíhající kalendářní rok (v </w:t>
      </w:r>
      <w:r w:rsidR="00417680" w:rsidRPr="008F1B04">
        <w:t xml:space="preserve">obou případech příslušným způsobem navýšená z důvodu obecné inflace způsobem uvedeným v Příloze č. </w:t>
      </w:r>
      <w:r w:rsidR="007226F5" w:rsidRPr="008F1B04">
        <w:t>7</w:t>
      </w:r>
      <w:r w:rsidR="008A2A0C">
        <w:t xml:space="preserve"> této Smlouvy</w:t>
      </w:r>
      <w:r w:rsidR="00417680" w:rsidRPr="008F1B04">
        <w:t>, a to podle toho, která částka je vyšší</w:t>
      </w:r>
      <w:r w:rsidR="00C23D54" w:rsidRPr="008F1B04">
        <w:t>)</w:t>
      </w:r>
      <w:r w:rsidR="00417680" w:rsidRPr="008F1B04">
        <w:t>.</w:t>
      </w:r>
    </w:p>
    <w:p w14:paraId="104A7559" w14:textId="77777777" w:rsidR="00AC1B1A" w:rsidRPr="008F1B04" w:rsidRDefault="001924C1" w:rsidP="00C051D8">
      <w:pPr>
        <w:pStyle w:val="Nadpis2T"/>
      </w:pPr>
      <w:r>
        <w:t>Splatnost Nájemného</w:t>
      </w:r>
    </w:p>
    <w:p w14:paraId="13849946" w14:textId="77777777" w:rsidR="00936793" w:rsidRPr="008F1B04" w:rsidRDefault="00804464" w:rsidP="00E63328">
      <w:pPr>
        <w:pStyle w:val="Nadpis2B"/>
      </w:pPr>
      <w:r w:rsidRPr="008F1B04">
        <w:t xml:space="preserve">Provozovatel je povinen hradit Nájemné Vlastníkovi za každý rok ve dvanácti stejných měsíčních splátkách, splatných vždy do 15. </w:t>
      </w:r>
      <w:r w:rsidR="000302EB" w:rsidRPr="008F1B04">
        <w:t xml:space="preserve">(slovy: patnáctého) </w:t>
      </w:r>
      <w:r w:rsidR="00CB0B56" w:rsidRPr="008F1B04">
        <w:t>d</w:t>
      </w:r>
      <w:r w:rsidRPr="008F1B04">
        <w:t xml:space="preserve">ne kalendářního měsíce, za který se splátka Nájemného platí, bezhotovostním převodem na bankovní účet písemně určený Vlastníkem. V případě trvání Provozování pouze v části příslušného kalendářního měsíce je Provozovatel povinen uhradit Vlastníkovi pouze poměrnou část Nájemného. Nestanoví-li tato Smlouva výslovně jinak, </w:t>
      </w:r>
      <w:r w:rsidRPr="008F1B04">
        <w:rPr>
          <w:szCs w:val="22"/>
        </w:rPr>
        <w:t>nemůže</w:t>
      </w:r>
      <w:r w:rsidRPr="008F1B04">
        <w:t xml:space="preserve"> Provozovatel započíst pohledávky Provozovatele za Vlastníkem vyplývající z této Smlouvy.</w:t>
      </w:r>
    </w:p>
    <w:p w14:paraId="60F8BFE9" w14:textId="77777777" w:rsidR="00936793" w:rsidRPr="008F1B04" w:rsidRDefault="00ED383F" w:rsidP="00E63328">
      <w:pPr>
        <w:pStyle w:val="Nadpis1"/>
      </w:pPr>
      <w:bookmarkStart w:id="340" w:name="_Toc159144243"/>
      <w:bookmarkStart w:id="341" w:name="_Toc213223352"/>
      <w:bookmarkStart w:id="342" w:name="_Toc528338507"/>
      <w:bookmarkEnd w:id="212"/>
      <w:r w:rsidRPr="008F1B04">
        <w:t>zrušení povolení provozování vodovodů a kanalizac</w:t>
      </w:r>
      <w:bookmarkEnd w:id="340"/>
      <w:r w:rsidRPr="008F1B04">
        <w:t>í</w:t>
      </w:r>
      <w:bookmarkEnd w:id="341"/>
      <w:bookmarkEnd w:id="342"/>
    </w:p>
    <w:p w14:paraId="41E7314D" w14:textId="77777777" w:rsidR="00936793" w:rsidRPr="008F1B04" w:rsidRDefault="00936793" w:rsidP="00E63328">
      <w:pPr>
        <w:pStyle w:val="Nadpis2"/>
      </w:pPr>
      <w:r w:rsidRPr="008F1B04">
        <w:t xml:space="preserve">Provozovatel </w:t>
      </w:r>
      <w:r w:rsidR="00852601" w:rsidRPr="008F1B04">
        <w:t>je povinen bezodkladně, nejpozději do 24</w:t>
      </w:r>
      <w:r w:rsidR="00D174E1" w:rsidRPr="008F1B04">
        <w:t xml:space="preserve"> (slovy: dvaceti čtyř)</w:t>
      </w:r>
      <w:r w:rsidR="00852601" w:rsidRPr="008F1B04">
        <w:t xml:space="preserve"> hodin informovat Vlastníka v případě, že </w:t>
      </w:r>
      <w:r w:rsidR="00956A8F" w:rsidRPr="008F1B04">
        <w:t>M</w:t>
      </w:r>
      <w:r w:rsidRPr="008F1B04">
        <w:t>ini</w:t>
      </w:r>
      <w:r w:rsidR="00852601" w:rsidRPr="008F1B04">
        <w:t>sterstvo</w:t>
      </w:r>
      <w:r w:rsidR="00653C88">
        <w:t xml:space="preserve"> </w:t>
      </w:r>
      <w:r w:rsidR="00ED383F" w:rsidRPr="008F1B04">
        <w:t>z</w:t>
      </w:r>
      <w:r w:rsidRPr="008F1B04">
        <w:t xml:space="preserve">emědělství </w:t>
      </w:r>
      <w:r w:rsidR="00956A8F" w:rsidRPr="008F1B04">
        <w:t>Č</w:t>
      </w:r>
      <w:r w:rsidR="004E19BE" w:rsidRPr="008F1B04">
        <w:t>R</w:t>
      </w:r>
      <w:r w:rsidR="00653C88">
        <w:t xml:space="preserve"> </w:t>
      </w:r>
      <w:r w:rsidR="00852601" w:rsidRPr="008F1B04">
        <w:t xml:space="preserve">rozhodlo </w:t>
      </w:r>
      <w:r w:rsidR="008A2A0C">
        <w:t>o </w:t>
      </w:r>
      <w:r w:rsidRPr="008F1B04">
        <w:t xml:space="preserve">zrušení povolení </w:t>
      </w:r>
      <w:r w:rsidR="00852601" w:rsidRPr="008F1B04">
        <w:t xml:space="preserve">Provozovatele </w:t>
      </w:r>
      <w:r w:rsidRPr="008F1B04">
        <w:t xml:space="preserve">k </w:t>
      </w:r>
      <w:r w:rsidR="00ED383F" w:rsidRPr="008F1B04">
        <w:t>P</w:t>
      </w:r>
      <w:r w:rsidRPr="008F1B04">
        <w:t>rovozování Vodovod</w:t>
      </w:r>
      <w:r w:rsidR="00ED383F" w:rsidRPr="008F1B04">
        <w:t>ů a Kanalizací</w:t>
      </w:r>
      <w:r w:rsidR="00852601" w:rsidRPr="008F1B04">
        <w:t xml:space="preserve"> z důvodu</w:t>
      </w:r>
      <w:r w:rsidRPr="008F1B04">
        <w:t>:</w:t>
      </w:r>
    </w:p>
    <w:p w14:paraId="5D5B20C7" w14:textId="77777777" w:rsidR="00936793" w:rsidRPr="008F1B04" w:rsidRDefault="00852601" w:rsidP="006D0890">
      <w:pPr>
        <w:pStyle w:val="Nadpis3"/>
      </w:pPr>
      <w:r w:rsidRPr="008F1B04">
        <w:t xml:space="preserve">opakovaného porušení Závazných Předpisů </w:t>
      </w:r>
      <w:r w:rsidR="00936793" w:rsidRPr="008F1B04">
        <w:t>Provozovatel</w:t>
      </w:r>
      <w:r w:rsidRPr="008F1B04">
        <w:t>em</w:t>
      </w:r>
      <w:r w:rsidR="00936793" w:rsidRPr="008F1B04">
        <w:t xml:space="preserve"> přes předchozí upozornění </w:t>
      </w:r>
      <w:r w:rsidR="00956A8F" w:rsidRPr="008F1B04">
        <w:t>M</w:t>
      </w:r>
      <w:r w:rsidR="00936793" w:rsidRPr="008F1B04">
        <w:t xml:space="preserve">inisterstva </w:t>
      </w:r>
      <w:r w:rsidR="00ED383F" w:rsidRPr="008F1B04">
        <w:t>z</w:t>
      </w:r>
      <w:r w:rsidR="00936793" w:rsidRPr="008F1B04">
        <w:t xml:space="preserve">emědělství </w:t>
      </w:r>
      <w:r w:rsidR="00956A8F" w:rsidRPr="008F1B04">
        <w:t>Č</w:t>
      </w:r>
      <w:r w:rsidR="004E19BE" w:rsidRPr="008F1B04">
        <w:t>R</w:t>
      </w:r>
      <w:r w:rsidR="00301057">
        <w:t xml:space="preserve"> </w:t>
      </w:r>
      <w:r w:rsidR="00936793" w:rsidRPr="008F1B04">
        <w:t>nebo</w:t>
      </w:r>
    </w:p>
    <w:p w14:paraId="0C0548EA" w14:textId="77777777" w:rsidR="00936793" w:rsidRPr="008F1B04" w:rsidRDefault="00852601" w:rsidP="006D0890">
      <w:pPr>
        <w:pStyle w:val="Nadpis3"/>
      </w:pPr>
      <w:r w:rsidRPr="008F1B04">
        <w:t>pro závažné nedostatky zjištěné technickým auditem.</w:t>
      </w:r>
    </w:p>
    <w:p w14:paraId="41CAEB96" w14:textId="77777777" w:rsidR="00936793" w:rsidRPr="008F1B04" w:rsidRDefault="00936793" w:rsidP="00CC1322">
      <w:pPr>
        <w:pStyle w:val="ST"/>
      </w:pPr>
      <w:bookmarkStart w:id="343" w:name="_Toc132117353"/>
      <w:bookmarkStart w:id="344" w:name="_Toc159144244"/>
      <w:bookmarkStart w:id="345" w:name="_Toc213223353"/>
      <w:bookmarkStart w:id="346" w:name="_Toc528338508"/>
      <w:r w:rsidRPr="008F1B04">
        <w:lastRenderedPageBreak/>
        <w:t xml:space="preserve">ČÁST </w:t>
      </w:r>
      <w:r w:rsidR="00602581" w:rsidRPr="008F1B04">
        <w:t>5</w:t>
      </w:r>
      <w:r w:rsidRPr="008F1B04">
        <w:t>:</w:t>
      </w:r>
      <w:r w:rsidRPr="008F1B04">
        <w:tab/>
      </w:r>
      <w:r w:rsidR="00452A21" w:rsidRPr="008F1B04">
        <w:t>VNĚJŠÍ UDÁLOSTI</w:t>
      </w:r>
      <w:bookmarkEnd w:id="343"/>
      <w:bookmarkEnd w:id="344"/>
      <w:bookmarkEnd w:id="345"/>
      <w:bookmarkEnd w:id="346"/>
    </w:p>
    <w:p w14:paraId="20BCA446" w14:textId="77777777" w:rsidR="00F01AA6" w:rsidRPr="008F1B04" w:rsidRDefault="007E5A43" w:rsidP="00E63328">
      <w:pPr>
        <w:pStyle w:val="Nadpis1"/>
      </w:pPr>
      <w:bookmarkStart w:id="347" w:name="_Toc132117354"/>
      <w:bookmarkStart w:id="348" w:name="_Ref132160907"/>
      <w:bookmarkStart w:id="349" w:name="_Ref132161411"/>
      <w:bookmarkStart w:id="350" w:name="_Ref132259091"/>
      <w:bookmarkStart w:id="351" w:name="_Ref157854332"/>
      <w:bookmarkStart w:id="352" w:name="_Toc159144245"/>
      <w:bookmarkStart w:id="353" w:name="_Toc213223354"/>
      <w:bookmarkStart w:id="354" w:name="_Toc528338509"/>
      <w:r w:rsidRPr="008F1B04">
        <w:t>VNĚJŠÍ</w:t>
      </w:r>
      <w:r w:rsidR="00936793" w:rsidRPr="008F1B04">
        <w:t xml:space="preserve"> UDÁLOSTI</w:t>
      </w:r>
      <w:bookmarkStart w:id="355" w:name="_Ref521919343"/>
      <w:bookmarkStart w:id="356" w:name="_Ref521919348"/>
      <w:bookmarkStart w:id="357" w:name="_Ref522026882"/>
      <w:bookmarkStart w:id="358" w:name="_Ref522027341"/>
      <w:bookmarkStart w:id="359" w:name="_Ref522091588"/>
      <w:bookmarkEnd w:id="347"/>
      <w:bookmarkEnd w:id="348"/>
      <w:bookmarkEnd w:id="349"/>
      <w:bookmarkEnd w:id="350"/>
      <w:bookmarkEnd w:id="351"/>
      <w:bookmarkEnd w:id="352"/>
      <w:bookmarkEnd w:id="353"/>
      <w:bookmarkEnd w:id="354"/>
    </w:p>
    <w:p w14:paraId="7FF6CF8B" w14:textId="40505DFA" w:rsidR="00936793" w:rsidRPr="008F1B04" w:rsidRDefault="0051603C" w:rsidP="00E63328">
      <w:pPr>
        <w:pStyle w:val="Nadpis2B"/>
      </w:pPr>
      <w:bookmarkStart w:id="360" w:name="_Toc528338510"/>
      <w:r w:rsidRPr="008F1B04">
        <w:t>Vn</w:t>
      </w:r>
      <w:r w:rsidR="00F70CC5" w:rsidRPr="008F1B04">
        <w:t>ější Události představují okolnosti, které dle rozhodnutí Vlastníka mohou být důvodem získání výhody v podobě (1) dočasného zproštění povinnosti podle této Smlouvy a/nebo (2) omezení práv Vlastníka vyplývajících z této Smlouvy. Pro účely této Smlouvy jsou označovány jako Liberační Události.</w:t>
      </w:r>
      <w:bookmarkEnd w:id="355"/>
      <w:bookmarkEnd w:id="356"/>
      <w:bookmarkEnd w:id="357"/>
      <w:bookmarkEnd w:id="358"/>
      <w:bookmarkEnd w:id="359"/>
      <w:bookmarkEnd w:id="360"/>
    </w:p>
    <w:p w14:paraId="3A84F797" w14:textId="77777777" w:rsidR="00110760" w:rsidRPr="008F1B04" w:rsidRDefault="00110760" w:rsidP="00E63328">
      <w:pPr>
        <w:pStyle w:val="Nadpis1"/>
      </w:pPr>
      <w:bookmarkStart w:id="361" w:name="_Ref522108134"/>
      <w:bookmarkStart w:id="362" w:name="_Toc528338511"/>
      <w:r w:rsidRPr="008F1B04">
        <w:t>Liberační Události</w:t>
      </w:r>
      <w:bookmarkEnd w:id="361"/>
      <w:bookmarkEnd w:id="362"/>
    </w:p>
    <w:p w14:paraId="1A1B2B82" w14:textId="77777777" w:rsidR="000066A9" w:rsidRPr="00B76A09" w:rsidRDefault="00FF4D39" w:rsidP="00E63328">
      <w:pPr>
        <w:pStyle w:val="Nadpis2"/>
      </w:pPr>
      <w:r w:rsidRPr="00B76A09">
        <w:t xml:space="preserve">Smluvní Strany si jsou vědomy skutečnosti, že Liberační Události zprošťují Vlastníka </w:t>
      </w:r>
      <w:r w:rsidR="000066A9" w:rsidRPr="00B76A09">
        <w:t xml:space="preserve">uplatnit </w:t>
      </w:r>
      <w:r w:rsidR="00D75E27">
        <w:t>jeho</w:t>
      </w:r>
      <w:r w:rsidR="000066A9" w:rsidRPr="00B76A09">
        <w:t xml:space="preserve"> právo </w:t>
      </w:r>
      <w:r w:rsidR="00D75E27">
        <w:t xml:space="preserve">na </w:t>
      </w:r>
      <w:r w:rsidR="000066A9" w:rsidRPr="00B76A09">
        <w:t xml:space="preserve">předčasné ukončení </w:t>
      </w:r>
      <w:r w:rsidR="007619FE">
        <w:t xml:space="preserve">této Smlouvy </w:t>
      </w:r>
      <w:r w:rsidR="000066A9" w:rsidRPr="00B76A09">
        <w:t xml:space="preserve">podle </w:t>
      </w:r>
      <w:r w:rsidR="00D75E27">
        <w:t xml:space="preserve">jejího </w:t>
      </w:r>
      <w:r w:rsidR="000066A9" w:rsidRPr="00B76A09">
        <w:t xml:space="preserve">čl. </w:t>
      </w:r>
      <w:r w:rsidR="00165DEC">
        <w:fldChar w:fldCharType="begin"/>
      </w:r>
      <w:r w:rsidR="008A2A0C">
        <w:instrText xml:space="preserve"> REF _Ref528332170 \r \h </w:instrText>
      </w:r>
      <w:r w:rsidR="00165DEC">
        <w:fldChar w:fldCharType="separate"/>
      </w:r>
      <w:r w:rsidR="00CD344D">
        <w:t>48</w:t>
      </w:r>
      <w:r w:rsidR="00165DEC">
        <w:fldChar w:fldCharType="end"/>
      </w:r>
      <w:r w:rsidR="000066A9" w:rsidRPr="00B76A09">
        <w:t xml:space="preserve"> nebo </w:t>
      </w:r>
      <w:r w:rsidR="00D75E27">
        <w:t xml:space="preserve">jeho </w:t>
      </w:r>
      <w:r w:rsidR="000066A9" w:rsidRPr="00B76A09">
        <w:t xml:space="preserve">práva z bankovní záruky podle čl. </w:t>
      </w:r>
      <w:r w:rsidR="00165DEC">
        <w:fldChar w:fldCharType="begin"/>
      </w:r>
      <w:r w:rsidR="008A2A0C">
        <w:instrText xml:space="preserve"> REF _Ref528332206 \r \h </w:instrText>
      </w:r>
      <w:r w:rsidR="00165DEC">
        <w:fldChar w:fldCharType="separate"/>
      </w:r>
      <w:r w:rsidR="00CD344D">
        <w:t>46</w:t>
      </w:r>
      <w:r w:rsidR="00165DEC">
        <w:fldChar w:fldCharType="end"/>
      </w:r>
      <w:r w:rsidR="000066A9" w:rsidRPr="00B76A09">
        <w:t xml:space="preserve"> této Smlouvy. </w:t>
      </w:r>
    </w:p>
    <w:p w14:paraId="1F60D0ED" w14:textId="77777777" w:rsidR="000066A9" w:rsidRPr="00B76A09" w:rsidRDefault="000066A9" w:rsidP="00E63328">
      <w:pPr>
        <w:pStyle w:val="Nadpis2"/>
      </w:pPr>
      <w:r w:rsidRPr="00B76A09">
        <w:t>Smluvní Strany si jsou vědomy skutečnosti, že Liberační Události zprošťují Provozovatele povinnosti platit Vlastníkovi příslušnou(é) Smluvní P</w:t>
      </w:r>
      <w:r w:rsidR="00455D3C">
        <w:t>okutu(y) a současně nedochází k </w:t>
      </w:r>
      <w:r w:rsidRPr="00B76A09">
        <w:t>započítávání příslušných smluvních pokutových bodů odpovídajících takové(</w:t>
      </w:r>
      <w:proofErr w:type="spellStart"/>
      <w:r w:rsidRPr="00B76A09">
        <w:t>ým</w:t>
      </w:r>
      <w:proofErr w:type="spellEnd"/>
      <w:r w:rsidRPr="00B76A09">
        <w:t>) Smluvní(m) Pokutě(</w:t>
      </w:r>
      <w:proofErr w:type="spellStart"/>
      <w:r w:rsidRPr="00B76A09">
        <w:t>ám</w:t>
      </w:r>
      <w:proofErr w:type="spellEnd"/>
      <w:r w:rsidRPr="00B76A09">
        <w:t xml:space="preserve">) podle Přílohy č. 8 </w:t>
      </w:r>
      <w:r w:rsidRPr="00AA7D97">
        <w:rPr>
          <w:i/>
        </w:rPr>
        <w:t>(Smluvní Pokuty)</w:t>
      </w:r>
      <w:r w:rsidRPr="00B76A09">
        <w:t xml:space="preserve"> k této Smlouvě, které byly vyvolány Liberační Událostí, a to po dobu trvání Liberační Události.</w:t>
      </w:r>
    </w:p>
    <w:p w14:paraId="603BDE80" w14:textId="77777777" w:rsidR="00FF4D39" w:rsidRPr="00B76A09" w:rsidRDefault="00FF4D39" w:rsidP="00E63328">
      <w:pPr>
        <w:pStyle w:val="Nadpis2"/>
      </w:pPr>
      <w:r w:rsidRPr="00B76A09">
        <w:t xml:space="preserve">Podrobnosti k Liberační </w:t>
      </w:r>
      <w:r w:rsidRPr="00455D3C">
        <w:t>Události</w:t>
      </w:r>
      <w:r w:rsidRPr="00B76A09">
        <w:t xml:space="preserve"> jsou uvedené v Příloze č. </w:t>
      </w:r>
      <w:r w:rsidR="000971F0" w:rsidRPr="00B76A09">
        <w:t>13</w:t>
      </w:r>
      <w:r w:rsidR="00455D3C">
        <w:t xml:space="preserve"> </w:t>
      </w:r>
      <w:r w:rsidR="00AA7D97" w:rsidRPr="00AA7D97">
        <w:rPr>
          <w:i/>
        </w:rPr>
        <w:t>(Podrobnější pravidla komunikace, řešení sporu a liberační události)</w:t>
      </w:r>
      <w:r w:rsidR="00455D3C">
        <w:rPr>
          <w:i/>
        </w:rPr>
        <w:t xml:space="preserve"> </w:t>
      </w:r>
      <w:r w:rsidRPr="00B76A09">
        <w:t xml:space="preserve">této Smlouvy. </w:t>
      </w:r>
    </w:p>
    <w:p w14:paraId="73D3BC7F" w14:textId="77777777" w:rsidR="001E5B12" w:rsidRDefault="001E5B12" w:rsidP="00E63328">
      <w:pPr>
        <w:pStyle w:val="Nadpis1"/>
      </w:pPr>
      <w:bookmarkStart w:id="363" w:name="_Toc528338512"/>
      <w:r w:rsidRPr="001E5B12">
        <w:t>NÁSLEDKY LIBERAČNÍ UDÁLOSTI</w:t>
      </w:r>
      <w:bookmarkEnd w:id="363"/>
    </w:p>
    <w:p w14:paraId="1CF358D6" w14:textId="77777777" w:rsidR="00FE7626" w:rsidRPr="00B76A09" w:rsidRDefault="00B76A09" w:rsidP="00E63328">
      <w:pPr>
        <w:pStyle w:val="Nadpis2B"/>
      </w:pPr>
      <w:r>
        <w:t xml:space="preserve">Postup Smluvních </w:t>
      </w:r>
      <w:r w:rsidR="0048516E">
        <w:t>S</w:t>
      </w:r>
      <w:r>
        <w:t xml:space="preserve">tran po vzniku Liberační události a ke zmírnění jejích následků upravuje </w:t>
      </w:r>
      <w:r w:rsidR="00252532">
        <w:t>P</w:t>
      </w:r>
      <w:r>
        <w:t>říloha č. 13</w:t>
      </w:r>
      <w:r w:rsidR="005A570F">
        <w:t xml:space="preserve"> </w:t>
      </w:r>
      <w:r w:rsidR="00252532" w:rsidRPr="00252532">
        <w:rPr>
          <w:i/>
        </w:rPr>
        <w:t>(Podrobnější pravidla komunikace, řešení sporu a liberační události)</w:t>
      </w:r>
      <w:r>
        <w:t xml:space="preserve"> Smlouvy.</w:t>
      </w:r>
    </w:p>
    <w:p w14:paraId="3EA3D798" w14:textId="77777777" w:rsidR="00936793" w:rsidRPr="008F1B04" w:rsidRDefault="00936793" w:rsidP="00E63328">
      <w:pPr>
        <w:pStyle w:val="Nadpis1"/>
      </w:pPr>
      <w:bookmarkStart w:id="364" w:name="_Toc126035500"/>
      <w:bookmarkStart w:id="365" w:name="_Toc132117358"/>
      <w:bookmarkStart w:id="366" w:name="_Ref132351629"/>
      <w:bookmarkStart w:id="367" w:name="_Ref132352007"/>
      <w:bookmarkStart w:id="368" w:name="_Toc159144249"/>
      <w:bookmarkStart w:id="369" w:name="_Toc213223357"/>
      <w:bookmarkStart w:id="370" w:name="_Toc528338513"/>
      <w:r w:rsidRPr="008F1B04">
        <w:t xml:space="preserve">ZMĚNY </w:t>
      </w:r>
      <w:bookmarkEnd w:id="364"/>
      <w:r w:rsidRPr="008F1B04">
        <w:t>ZÁVAZNÝCH PŘEDPISŮ</w:t>
      </w:r>
      <w:bookmarkEnd w:id="365"/>
      <w:bookmarkEnd w:id="366"/>
      <w:bookmarkEnd w:id="367"/>
      <w:bookmarkEnd w:id="368"/>
      <w:bookmarkEnd w:id="369"/>
      <w:bookmarkEnd w:id="370"/>
    </w:p>
    <w:p w14:paraId="2E92B17F" w14:textId="77777777" w:rsidR="000751A1" w:rsidRPr="008F1B04" w:rsidRDefault="000751A1" w:rsidP="006D0890">
      <w:pPr>
        <w:pStyle w:val="Nadpis2T"/>
      </w:pPr>
      <w:bookmarkStart w:id="371" w:name="_Ref132259157"/>
      <w:r w:rsidRPr="008F1B04">
        <w:t>Změna Závazných Předpisů</w:t>
      </w:r>
    </w:p>
    <w:p w14:paraId="4CB00F5B" w14:textId="77777777" w:rsidR="000751A1" w:rsidRPr="008F1B04" w:rsidRDefault="000751A1" w:rsidP="006D0890">
      <w:pPr>
        <w:pStyle w:val="Nadpis3"/>
      </w:pPr>
      <w:bookmarkStart w:id="372" w:name="_Ref522091877"/>
      <w:r w:rsidRPr="008F1B04">
        <w:t>V případě, že dojde ke Změně Závaznýc</w:t>
      </w:r>
      <w:r w:rsidR="0020360B" w:rsidRPr="008F1B04">
        <w:t xml:space="preserve">h Předpisů, zavazují se Smluvní Strany společně posoudit </w:t>
      </w:r>
      <w:r w:rsidR="00BB4BFB" w:rsidRPr="008F1B04">
        <w:t>povahu</w:t>
      </w:r>
      <w:r w:rsidR="0020360B" w:rsidRPr="008F1B04">
        <w:t xml:space="preserve"> Změny Závazných Předpisů</w:t>
      </w:r>
      <w:r w:rsidR="00301057">
        <w:t xml:space="preserve"> </w:t>
      </w:r>
      <w:r w:rsidR="0020360B" w:rsidRPr="008F1B04">
        <w:t>postupem uvedeným v</w:t>
      </w:r>
      <w:r w:rsidR="00675C77" w:rsidRPr="008F1B04">
        <w:t> </w:t>
      </w:r>
      <w:r w:rsidR="001940EE" w:rsidRPr="008F1B04">
        <w:t>čl</w:t>
      </w:r>
      <w:r w:rsidR="00675C77" w:rsidRPr="008F1B04">
        <w:t>.</w:t>
      </w:r>
      <w:r w:rsidR="001342D8">
        <w:t> </w:t>
      </w:r>
      <w:r w:rsidR="00165DEC" w:rsidRPr="008F1B04">
        <w:fldChar w:fldCharType="begin"/>
      </w:r>
      <w:r w:rsidR="00675C77" w:rsidRPr="008F1B04">
        <w:instrText xml:space="preserve"> REF _Ref522091692 \r \h </w:instrText>
      </w:r>
      <w:r w:rsidR="001342D8">
        <w:instrText xml:space="preserve"> \* MERGEFORMAT </w:instrText>
      </w:r>
      <w:r w:rsidR="00165DEC" w:rsidRPr="008F1B04">
        <w:fldChar w:fldCharType="separate"/>
      </w:r>
      <w:r w:rsidR="00CD344D">
        <w:t>9.3</w:t>
      </w:r>
      <w:r w:rsidR="00165DEC" w:rsidRPr="008F1B04">
        <w:fldChar w:fldCharType="end"/>
      </w:r>
      <w:r w:rsidR="000D72A5" w:rsidRPr="008F1B04">
        <w:t xml:space="preserve"> této Smlouvy</w:t>
      </w:r>
      <w:r w:rsidR="0020360B" w:rsidRPr="008F1B04">
        <w:t xml:space="preserve">, </w:t>
      </w:r>
      <w:r w:rsidR="00BB4BFB" w:rsidRPr="008F1B04">
        <w:t xml:space="preserve">tj. </w:t>
      </w:r>
      <w:r w:rsidR="0020360B" w:rsidRPr="008F1B04">
        <w:t xml:space="preserve">zda se jedná </w:t>
      </w:r>
      <w:r w:rsidR="00DD52F7" w:rsidRPr="008F1B04">
        <w:t xml:space="preserve">pro účely této Smlouvy </w:t>
      </w:r>
      <w:r w:rsidR="0020360B" w:rsidRPr="008F1B04">
        <w:t>o</w:t>
      </w:r>
      <w:r w:rsidR="001342D8">
        <w:t xml:space="preserve"> Obecnou nebo o </w:t>
      </w:r>
      <w:r w:rsidR="009014CE" w:rsidRPr="008F1B04">
        <w:t>Kvalifikovanou Změnu Předpisů.</w:t>
      </w:r>
      <w:bookmarkEnd w:id="372"/>
    </w:p>
    <w:p w14:paraId="1949F512" w14:textId="77777777" w:rsidR="0020360B" w:rsidRPr="008F1B04" w:rsidRDefault="009014CE" w:rsidP="006D0890">
      <w:pPr>
        <w:pStyle w:val="Nadpis3"/>
      </w:pPr>
      <w:bookmarkStart w:id="373" w:name="_Ref522091961"/>
      <w:r w:rsidRPr="008F1B04">
        <w:t>Po posouzení Změny</w:t>
      </w:r>
      <w:r w:rsidR="0020360B" w:rsidRPr="008F1B04">
        <w:t xml:space="preserve"> Závazných Předpisů ve smyslu čl</w:t>
      </w:r>
      <w:r w:rsidR="00675C77" w:rsidRPr="008F1B04">
        <w:t>.</w:t>
      </w:r>
      <w:r w:rsidR="001342D8">
        <w:t> </w:t>
      </w:r>
      <w:r w:rsidR="00165DEC">
        <w:fldChar w:fldCharType="begin"/>
      </w:r>
      <w:r w:rsidR="009F0656">
        <w:instrText xml:space="preserve"> REF _Ref522091877 \r \h </w:instrText>
      </w:r>
      <w:r w:rsidR="001342D8">
        <w:instrText xml:space="preserve"> \* MERGEFORMAT </w:instrText>
      </w:r>
      <w:r w:rsidR="00165DEC">
        <w:fldChar w:fldCharType="separate"/>
      </w:r>
      <w:r w:rsidR="00CD344D">
        <w:t>39.1.1</w:t>
      </w:r>
      <w:r w:rsidR="00165DEC">
        <w:fldChar w:fldCharType="end"/>
      </w:r>
      <w:r w:rsidR="0020360B" w:rsidRPr="008F1B04">
        <w:t xml:space="preserve"> této Smlouvy, Smluvní Strany projednají </w:t>
      </w:r>
      <w:r w:rsidR="00395AC0" w:rsidRPr="008F1B04">
        <w:t>konzultací</w:t>
      </w:r>
      <w:r w:rsidRPr="008F1B04">
        <w:t xml:space="preserve"> dle čl. </w:t>
      </w:r>
      <w:r w:rsidR="00165DEC" w:rsidRPr="008F1B04">
        <w:fldChar w:fldCharType="begin"/>
      </w:r>
      <w:r w:rsidR="00675C77" w:rsidRPr="008F1B04">
        <w:instrText xml:space="preserve"> REF _Ref522091692 \r \h </w:instrText>
      </w:r>
      <w:r w:rsidR="001342D8">
        <w:instrText xml:space="preserve"> \* MERGEFORMAT </w:instrText>
      </w:r>
      <w:r w:rsidR="00165DEC" w:rsidRPr="008F1B04">
        <w:fldChar w:fldCharType="separate"/>
      </w:r>
      <w:r w:rsidR="00CD344D">
        <w:t>9.3</w:t>
      </w:r>
      <w:r w:rsidR="00165DEC" w:rsidRPr="008F1B04">
        <w:fldChar w:fldCharType="end"/>
      </w:r>
      <w:r w:rsidR="0061050A">
        <w:t xml:space="preserve"> výše a Přílohy č. 1</w:t>
      </w:r>
      <w:r w:rsidR="00E2172C">
        <w:t>3</w:t>
      </w:r>
      <w:r w:rsidR="00E001F6">
        <w:t xml:space="preserve"> ke Smlouvě, a </w:t>
      </w:r>
      <w:r w:rsidR="0061050A">
        <w:t xml:space="preserve">to </w:t>
      </w:r>
      <w:r w:rsidRPr="008F1B04">
        <w:t>zejména</w:t>
      </w:r>
      <w:r w:rsidR="0020360B" w:rsidRPr="008F1B04">
        <w:t>:</w:t>
      </w:r>
      <w:bookmarkEnd w:id="373"/>
    </w:p>
    <w:p w14:paraId="454B734E" w14:textId="77777777" w:rsidR="0020360B" w:rsidRPr="008F1B04" w:rsidRDefault="0020360B" w:rsidP="001C2B67">
      <w:pPr>
        <w:pStyle w:val="Nadpis4"/>
      </w:pPr>
      <w:r w:rsidRPr="008F1B04">
        <w:t>nezbytné změny Provozování Vodovodů a/nebo Kanalizací, které nastanou v důsledku takové změny;</w:t>
      </w:r>
    </w:p>
    <w:p w14:paraId="7A9340EA" w14:textId="77777777" w:rsidR="0020360B" w:rsidRPr="008F1B04" w:rsidRDefault="0020360B" w:rsidP="001C2B67">
      <w:pPr>
        <w:pStyle w:val="Nadpis4"/>
      </w:pPr>
      <w:r w:rsidRPr="008F1B04">
        <w:t>zda je t</w:t>
      </w:r>
      <w:r w:rsidR="009014CE" w:rsidRPr="008F1B04">
        <w:t xml:space="preserve">řeba </w:t>
      </w:r>
      <w:r w:rsidRPr="008F1B04">
        <w:t>tuto Smlouvu případně jakýkoliv Provozní Dokument</w:t>
      </w:r>
      <w:r w:rsidR="009014CE" w:rsidRPr="008F1B04">
        <w:t>, změnit,</w:t>
      </w:r>
      <w:r w:rsidR="0003643D" w:rsidRPr="008F1B04">
        <w:t xml:space="preserve"> a v případě, že ano, do kdy taková změna bude provedena a</w:t>
      </w:r>
      <w:r w:rsidR="00163DF1" w:rsidRPr="008F1B04">
        <w:t> </w:t>
      </w:r>
      <w:r w:rsidR="0003643D" w:rsidRPr="008F1B04">
        <w:t>kdo ji navrhne</w:t>
      </w:r>
      <w:r w:rsidRPr="008F1B04">
        <w:t>;</w:t>
      </w:r>
    </w:p>
    <w:p w14:paraId="7E2E3914" w14:textId="77777777" w:rsidR="0020360B" w:rsidRPr="008F1B04" w:rsidRDefault="00C42F20" w:rsidP="001C2B67">
      <w:pPr>
        <w:pStyle w:val="Nadpis4"/>
      </w:pPr>
      <w:r w:rsidRPr="008F1B04">
        <w:t>zda bude třeba Provozovatele zprostit plnění některých závazků</w:t>
      </w:r>
      <w:r w:rsidR="0020360B" w:rsidRPr="008F1B04">
        <w:t xml:space="preserve"> Provozovatele vyplývajícím z této Smlouvy;</w:t>
      </w:r>
    </w:p>
    <w:p w14:paraId="4E50C002" w14:textId="77777777" w:rsidR="0020360B" w:rsidRPr="008F1B04" w:rsidRDefault="0020360B" w:rsidP="001C2B67">
      <w:pPr>
        <w:pStyle w:val="Nadpis4"/>
      </w:pPr>
      <w:r w:rsidRPr="008F1B04">
        <w:lastRenderedPageBreak/>
        <w:t xml:space="preserve">zda v přímém důsledku implementace </w:t>
      </w:r>
      <w:r w:rsidR="0003643D" w:rsidRPr="008F1B04">
        <w:t xml:space="preserve">Obecné </w:t>
      </w:r>
      <w:r w:rsidR="00911614" w:rsidRPr="008F1B04">
        <w:t xml:space="preserve">Změny Předpisů </w:t>
      </w:r>
      <w:r w:rsidR="0003643D" w:rsidRPr="008F1B04">
        <w:t xml:space="preserve">či </w:t>
      </w:r>
      <w:r w:rsidRPr="008F1B04">
        <w:t>Kvalifikované Změny Předpisů dojde ke zvýšení nákladů (investičních i</w:t>
      </w:r>
      <w:r w:rsidR="00E106BA" w:rsidRPr="008F1B04">
        <w:t> </w:t>
      </w:r>
      <w:r w:rsidRPr="008F1B04">
        <w:t xml:space="preserve">provozních) či </w:t>
      </w:r>
      <w:r w:rsidR="00C42F20" w:rsidRPr="008F1B04">
        <w:t xml:space="preserve">k </w:t>
      </w:r>
      <w:r w:rsidRPr="008F1B04">
        <w:t>nedosažení výnosů Provozovatele;</w:t>
      </w:r>
    </w:p>
    <w:p w14:paraId="0AE2DD6E" w14:textId="77777777" w:rsidR="0020360B" w:rsidRPr="008F1B04" w:rsidRDefault="0020360B" w:rsidP="001C2B67">
      <w:pPr>
        <w:pStyle w:val="Nadpis4"/>
      </w:pPr>
      <w:r w:rsidRPr="008F1B04">
        <w:t xml:space="preserve">jaké </w:t>
      </w:r>
      <w:r w:rsidR="0003643D" w:rsidRPr="008F1B04">
        <w:t>i</w:t>
      </w:r>
      <w:r w:rsidRPr="008F1B04">
        <w:t xml:space="preserve">nvestice jsou nutné pro implementaci </w:t>
      </w:r>
      <w:r w:rsidR="0003643D" w:rsidRPr="008F1B04">
        <w:t xml:space="preserve">Obecné </w:t>
      </w:r>
      <w:r w:rsidR="00911614" w:rsidRPr="008F1B04">
        <w:t xml:space="preserve">Změny Předpisů </w:t>
      </w:r>
      <w:r w:rsidR="0003643D" w:rsidRPr="008F1B04">
        <w:t xml:space="preserve">či </w:t>
      </w:r>
      <w:r w:rsidRPr="008F1B04">
        <w:t>Kvalifikované Změny Předpisů učinit či jaké budou ušetřeny;</w:t>
      </w:r>
    </w:p>
    <w:p w14:paraId="3C556A20" w14:textId="77777777" w:rsidR="0020360B" w:rsidRPr="008F1B04" w:rsidRDefault="0020360B" w:rsidP="001C2B67">
      <w:pPr>
        <w:pStyle w:val="Nadpis4"/>
      </w:pPr>
      <w:r w:rsidRPr="008F1B04">
        <w:t xml:space="preserve">jaká Povolení budou potřeba pro implementaci </w:t>
      </w:r>
      <w:r w:rsidR="0003643D" w:rsidRPr="008F1B04">
        <w:t>Obecné</w:t>
      </w:r>
      <w:r w:rsidR="00911614" w:rsidRPr="008F1B04">
        <w:t xml:space="preserve"> Změny Předpisů</w:t>
      </w:r>
      <w:r w:rsidR="0003643D" w:rsidRPr="008F1B04">
        <w:t xml:space="preserve"> či </w:t>
      </w:r>
      <w:r w:rsidRPr="008F1B04">
        <w:t>Kvalifikované Změny Předpisů; a</w:t>
      </w:r>
    </w:p>
    <w:p w14:paraId="33D52B10" w14:textId="77777777" w:rsidR="0020360B" w:rsidRPr="008F1B04" w:rsidRDefault="0020360B" w:rsidP="001C2B67">
      <w:pPr>
        <w:pStyle w:val="Nadpis4"/>
      </w:pPr>
      <w:r w:rsidRPr="008F1B04">
        <w:t xml:space="preserve">srovnání, jakým způsobem </w:t>
      </w:r>
      <w:r w:rsidR="0003643D" w:rsidRPr="008F1B04">
        <w:t xml:space="preserve">Obecná </w:t>
      </w:r>
      <w:r w:rsidR="00911614" w:rsidRPr="008F1B04">
        <w:t xml:space="preserve">Změna Předpisů </w:t>
      </w:r>
      <w:r w:rsidR="0003643D" w:rsidRPr="008F1B04">
        <w:t xml:space="preserve">či </w:t>
      </w:r>
      <w:r w:rsidRPr="008F1B04">
        <w:t>Kvalifikovaná Změna Předpisů ovlivňuje ceny, které si účtují jiní dodavatelé služeb podobných Provozování Vodovodů a Kanalizací, včetně Spřízněných Osob.</w:t>
      </w:r>
    </w:p>
    <w:p w14:paraId="13E1CBB3" w14:textId="77777777" w:rsidR="00395AC0" w:rsidRPr="008F1B04" w:rsidRDefault="00395AC0" w:rsidP="00E63328">
      <w:pPr>
        <w:pStyle w:val="Nadpis3"/>
        <w:numPr>
          <w:ilvl w:val="0"/>
          <w:numId w:val="0"/>
        </w:numPr>
        <w:ind w:left="1418"/>
      </w:pPr>
      <w:r w:rsidRPr="008F1B04">
        <w:t xml:space="preserve">Výše uvedené bude obsaženo v zápise z konzultace dle </w:t>
      </w:r>
      <w:r w:rsidR="00301057">
        <w:t>Přílohy č. </w:t>
      </w:r>
      <w:r w:rsidR="0061050A" w:rsidRPr="009F5E4D">
        <w:t>1</w:t>
      </w:r>
      <w:r w:rsidR="000971F0" w:rsidRPr="009F5E4D">
        <w:t>3</w:t>
      </w:r>
      <w:r w:rsidR="00301057">
        <w:t xml:space="preserve"> </w:t>
      </w:r>
      <w:r w:rsidR="009F0656">
        <w:rPr>
          <w:i/>
        </w:rPr>
        <w:t>(Podrobnější pravidla komunikace, řešení sporu a liberační události)</w:t>
      </w:r>
      <w:r w:rsidR="00453D5E">
        <w:rPr>
          <w:i/>
        </w:rPr>
        <w:t xml:space="preserve"> </w:t>
      </w:r>
      <w:r w:rsidR="000D72A5" w:rsidRPr="008F1B04">
        <w:t>této Smlouvy.</w:t>
      </w:r>
    </w:p>
    <w:p w14:paraId="58503F0F" w14:textId="77777777" w:rsidR="0003643D" w:rsidRPr="008F1B04" w:rsidRDefault="0003643D" w:rsidP="006D0890">
      <w:pPr>
        <w:pStyle w:val="Nadpis3"/>
      </w:pPr>
      <w:r w:rsidRPr="008F1B04">
        <w:t xml:space="preserve">Smluvní Strany se v rámci </w:t>
      </w:r>
      <w:r w:rsidR="00395AC0" w:rsidRPr="008F1B04">
        <w:t>svých jednání podle čl</w:t>
      </w:r>
      <w:r w:rsidR="00675C77" w:rsidRPr="008F1B04">
        <w:t>.</w:t>
      </w:r>
      <w:r w:rsidR="004F0C97">
        <w:t> </w:t>
      </w:r>
      <w:r w:rsidR="00165DEC">
        <w:fldChar w:fldCharType="begin"/>
      </w:r>
      <w:r w:rsidR="009F0656">
        <w:instrText xml:space="preserve"> REF _Ref522091877 \r \h </w:instrText>
      </w:r>
      <w:r w:rsidR="00165DEC">
        <w:fldChar w:fldCharType="separate"/>
      </w:r>
      <w:r w:rsidR="00CD344D">
        <w:t>39.1.1</w:t>
      </w:r>
      <w:r w:rsidR="00165DEC">
        <w:fldChar w:fldCharType="end"/>
      </w:r>
      <w:r w:rsidR="004F0C97">
        <w:t xml:space="preserve"> </w:t>
      </w:r>
      <w:r w:rsidR="00395AC0" w:rsidRPr="008F1B04">
        <w:t xml:space="preserve">a </w:t>
      </w:r>
      <w:r w:rsidR="00165DEC">
        <w:fldChar w:fldCharType="begin"/>
      </w:r>
      <w:r w:rsidR="009F0656">
        <w:instrText xml:space="preserve"> REF _Ref522091961 \r \h </w:instrText>
      </w:r>
      <w:r w:rsidR="00165DEC">
        <w:fldChar w:fldCharType="separate"/>
      </w:r>
      <w:r w:rsidR="00CD344D">
        <w:t>39.1.2</w:t>
      </w:r>
      <w:r w:rsidR="00165DEC">
        <w:fldChar w:fldCharType="end"/>
      </w:r>
      <w:r w:rsidR="004F0C97">
        <w:t xml:space="preserve"> </w:t>
      </w:r>
      <w:r w:rsidRPr="008F1B04">
        <w:t>této Smlouvy pokusí dohodnout na způsobu, kterým může Provozovatel minimalizovat negativní důsledky Obecné</w:t>
      </w:r>
      <w:r w:rsidR="00911614" w:rsidRPr="008F1B04">
        <w:t xml:space="preserve"> Změny Předpisů</w:t>
      </w:r>
      <w:r w:rsidRPr="008F1B04">
        <w:t xml:space="preserve"> či Kvalifikované Změny Předpisů (pokud takové negativní důsledky nastanou).</w:t>
      </w:r>
    </w:p>
    <w:p w14:paraId="199002A9" w14:textId="77777777" w:rsidR="0003643D" w:rsidRPr="008F1B04" w:rsidRDefault="0003643D" w:rsidP="006D0890">
      <w:pPr>
        <w:pStyle w:val="Nadpis3"/>
      </w:pPr>
      <w:r w:rsidRPr="008F1B04">
        <w:t xml:space="preserve">V případě jakékoli Změny Závazných Předpisů jejíž ustanovení jsou zakotvena </w:t>
      </w:r>
      <w:r w:rsidR="00395AC0" w:rsidRPr="008F1B04">
        <w:t>v</w:t>
      </w:r>
      <w:r w:rsidR="00B03204" w:rsidRPr="008F1B04">
        <w:t> </w:t>
      </w:r>
      <w:r w:rsidRPr="008F1B04">
        <w:t>této Smlouvě jsou Smluvní Strany povinny změnit či doplnit tuto Smlouvu tak, aby tato Smlouva odpovídala příslušné Změně Závazných Předpisů.</w:t>
      </w:r>
    </w:p>
    <w:p w14:paraId="44C2C990" w14:textId="77777777" w:rsidR="00936793" w:rsidRPr="008F1B04" w:rsidRDefault="00936793" w:rsidP="00294C16">
      <w:pPr>
        <w:pStyle w:val="Nadpis2T"/>
      </w:pPr>
      <w:r w:rsidRPr="008F1B04">
        <w:t>Obecná Změna Předpisů</w:t>
      </w:r>
    </w:p>
    <w:p w14:paraId="7FBB6DAE" w14:textId="77777777" w:rsidR="00936793" w:rsidRPr="008F1B04" w:rsidRDefault="00936793" w:rsidP="00E63328">
      <w:pPr>
        <w:pStyle w:val="Nadpis2B"/>
      </w:pPr>
      <w:r w:rsidRPr="008F1B04">
        <w:t xml:space="preserve">Provozovatel nese veškeré náklady na provádění </w:t>
      </w:r>
      <w:r w:rsidR="00CC406E" w:rsidRPr="008F1B04">
        <w:t>z</w:t>
      </w:r>
      <w:r w:rsidRPr="008F1B04">
        <w:t xml:space="preserve">měn v důsledku Obecných Změn Předpisů, </w:t>
      </w:r>
      <w:r w:rsidR="005F7201" w:rsidRPr="008F1B04">
        <w:t>za předpokladu, že Obecná Změna Předpisů nepředstavuje Kvalifikovanou Změnu</w:t>
      </w:r>
      <w:r w:rsidR="00453D5E">
        <w:t xml:space="preserve"> </w:t>
      </w:r>
      <w:r w:rsidR="00FC5703" w:rsidRPr="008F1B04">
        <w:t>Předpisů</w:t>
      </w:r>
      <w:r w:rsidR="00F723B1" w:rsidRPr="008F1B04">
        <w:t>.</w:t>
      </w:r>
    </w:p>
    <w:p w14:paraId="546B9A48" w14:textId="77777777" w:rsidR="00936793" w:rsidRPr="008F1B04" w:rsidRDefault="00936793" w:rsidP="00294C16">
      <w:pPr>
        <w:pStyle w:val="Nadpis2T"/>
      </w:pPr>
      <w:bookmarkStart w:id="374" w:name="_Ref157854350"/>
      <w:r w:rsidRPr="008F1B04">
        <w:t>Kvalifikovaná Změna Předpisů</w:t>
      </w:r>
      <w:bookmarkEnd w:id="371"/>
      <w:bookmarkEnd w:id="374"/>
    </w:p>
    <w:p w14:paraId="3F0A8F8D" w14:textId="77777777" w:rsidR="00710044" w:rsidRPr="008F1B04" w:rsidRDefault="00710044" w:rsidP="00E63328">
      <w:pPr>
        <w:pStyle w:val="Nadpis2B"/>
      </w:pPr>
      <w:r w:rsidRPr="008F1B04">
        <w:t xml:space="preserve">Vlastník nese veškeré náklady </w:t>
      </w:r>
      <w:r w:rsidR="009F0D6A" w:rsidRPr="008F1B04">
        <w:t xml:space="preserve">(investiční i </w:t>
      </w:r>
      <w:r w:rsidR="00E20CFD" w:rsidRPr="008F1B04">
        <w:t>provozní</w:t>
      </w:r>
      <w:r w:rsidR="009F0D6A" w:rsidRPr="008F1B04">
        <w:t xml:space="preserve">) </w:t>
      </w:r>
      <w:r w:rsidRPr="008F1B04">
        <w:t xml:space="preserve">na provádění </w:t>
      </w:r>
      <w:r w:rsidR="00CC406E" w:rsidRPr="008F1B04">
        <w:t>z</w:t>
      </w:r>
      <w:r w:rsidRPr="008F1B04">
        <w:t>měn v</w:t>
      </w:r>
      <w:r w:rsidR="00B03204" w:rsidRPr="008F1B04">
        <w:t> </w:t>
      </w:r>
      <w:r w:rsidRPr="008F1B04">
        <w:t>důsledku Kvalifikovaných Změn Předpisů.</w:t>
      </w:r>
    </w:p>
    <w:p w14:paraId="1331F46F" w14:textId="77777777" w:rsidR="00936793" w:rsidRPr="008F1B04" w:rsidRDefault="00936793" w:rsidP="00CC1322">
      <w:pPr>
        <w:pStyle w:val="ST"/>
      </w:pPr>
      <w:bookmarkStart w:id="375" w:name="_Toc132117361"/>
      <w:bookmarkStart w:id="376" w:name="_Toc159144252"/>
      <w:bookmarkStart w:id="377" w:name="_Toc213223358"/>
      <w:bookmarkStart w:id="378" w:name="_Toc528338514"/>
      <w:r w:rsidRPr="008F1B04">
        <w:t xml:space="preserve">ČÁST </w:t>
      </w:r>
      <w:r w:rsidR="00D10162" w:rsidRPr="008F1B04">
        <w:t>6</w:t>
      </w:r>
      <w:r w:rsidRPr="008F1B04">
        <w:t>:</w:t>
      </w:r>
      <w:r w:rsidRPr="008F1B04">
        <w:tab/>
        <w:t>ODPOVĚDNOST, ODŠKODNĚNÍ A POJIŠTĚNÍ</w:t>
      </w:r>
      <w:bookmarkEnd w:id="375"/>
      <w:bookmarkEnd w:id="376"/>
      <w:bookmarkEnd w:id="377"/>
      <w:bookmarkEnd w:id="378"/>
    </w:p>
    <w:p w14:paraId="7E7B027D" w14:textId="77777777" w:rsidR="00936793" w:rsidRPr="008F1B04" w:rsidRDefault="00936793" w:rsidP="00E63328">
      <w:pPr>
        <w:pStyle w:val="Nadpis1"/>
      </w:pPr>
      <w:bookmarkStart w:id="379" w:name="_Toc132117362"/>
      <w:bookmarkStart w:id="380" w:name="_Toc159144253"/>
      <w:bookmarkStart w:id="381" w:name="_Toc213223359"/>
      <w:bookmarkStart w:id="382" w:name="_Toc528338515"/>
      <w:r w:rsidRPr="008F1B04">
        <w:t>ODPOVĚDNOST A SLIBY ODŠKODNĚNÍ</w:t>
      </w:r>
      <w:bookmarkEnd w:id="379"/>
      <w:bookmarkEnd w:id="380"/>
      <w:bookmarkEnd w:id="381"/>
      <w:bookmarkEnd w:id="382"/>
    </w:p>
    <w:p w14:paraId="501B7024" w14:textId="77777777" w:rsidR="00936793" w:rsidRPr="008F1B04" w:rsidRDefault="000B6E5A" w:rsidP="00294C16">
      <w:pPr>
        <w:pStyle w:val="Nadpis2T"/>
      </w:pPr>
      <w:bookmarkStart w:id="383" w:name="_Ref65054312"/>
      <w:r w:rsidRPr="008F1B04">
        <w:t>Odpověd</w:t>
      </w:r>
      <w:r w:rsidR="00453D5E">
        <w:t>nost Provozovatele</w:t>
      </w:r>
    </w:p>
    <w:p w14:paraId="47AA034C" w14:textId="77777777" w:rsidR="00936793" w:rsidRPr="008F1B04" w:rsidRDefault="00577B56" w:rsidP="00E63328">
      <w:pPr>
        <w:pStyle w:val="Nadpis2B"/>
      </w:pPr>
      <w:bookmarkStart w:id="384" w:name="_Ref470066881"/>
      <w:bookmarkStart w:id="385" w:name="_Ref513460830"/>
      <w:bookmarkStart w:id="386" w:name="_Ref516896003"/>
      <w:bookmarkStart w:id="387" w:name="_Ref29880318"/>
      <w:r w:rsidRPr="008F1B04">
        <w:t>Provozovatel je odpovědný za škodu vzniklou jeho činností podle této Smlouvy Vlastníkovi i třetím osobám v rozsahu daném právními předpisy.</w:t>
      </w:r>
    </w:p>
    <w:p w14:paraId="604D5BDD" w14:textId="77777777" w:rsidR="00936793" w:rsidRPr="008F1B04" w:rsidRDefault="007F358A" w:rsidP="00294C16">
      <w:pPr>
        <w:pStyle w:val="Nadpis2T"/>
      </w:pPr>
      <w:bookmarkStart w:id="388" w:name="_Ref16579260"/>
      <w:bookmarkStart w:id="389" w:name="_Ref29880363"/>
      <w:bookmarkEnd w:id="384"/>
      <w:bookmarkEnd w:id="385"/>
      <w:bookmarkEnd w:id="386"/>
      <w:bookmarkEnd w:id="387"/>
      <w:r w:rsidRPr="008F1B04">
        <w:t>Odpovědnost Vlastníka vůči</w:t>
      </w:r>
      <w:r w:rsidR="00936793" w:rsidRPr="008F1B04">
        <w:t xml:space="preserve"> Provozovateli</w:t>
      </w:r>
    </w:p>
    <w:p w14:paraId="12CA24A6" w14:textId="77777777" w:rsidR="00936793" w:rsidRPr="008F1B04" w:rsidRDefault="00826D24" w:rsidP="00E63328">
      <w:pPr>
        <w:pStyle w:val="Nadpis2B"/>
      </w:pPr>
      <w:r w:rsidRPr="008F1B04">
        <w:t>Vzhledem k</w:t>
      </w:r>
      <w:r w:rsidR="00995573" w:rsidRPr="008F1B04">
        <w:t xml:space="preserve"> účelu, za jakým byl Vlastník založen </w:t>
      </w:r>
      <w:r w:rsidRPr="008F1B04">
        <w:t xml:space="preserve">a k povaze činností Vlastníka a škod, které by Vlastníkem a Osobami na Straně Vlastníka mohly být způsobeny </w:t>
      </w:r>
      <w:r w:rsidR="00C80010" w:rsidRPr="008F1B04">
        <w:t>Provozovateli</w:t>
      </w:r>
      <w:r w:rsidR="00052971">
        <w:t xml:space="preserve"> </w:t>
      </w:r>
      <w:r w:rsidR="00F0168A" w:rsidRPr="008F1B04">
        <w:t xml:space="preserve">na základě této Smlouvy </w:t>
      </w:r>
      <w:r w:rsidRPr="008F1B04">
        <w:t>Smluvní Strany stanoví, že c</w:t>
      </w:r>
      <w:r w:rsidR="00936793" w:rsidRPr="008F1B04">
        <w:t xml:space="preserve">elková odpovědnost Vlastníka v daném </w:t>
      </w:r>
      <w:r w:rsidR="00914EDA" w:rsidRPr="008F1B04">
        <w:t>roce</w:t>
      </w:r>
      <w:r w:rsidR="00936793" w:rsidRPr="008F1B04">
        <w:t xml:space="preserve"> nepřev</w:t>
      </w:r>
      <w:r w:rsidR="00E568E0" w:rsidRPr="008F1B04">
        <w:t>ý</w:t>
      </w:r>
      <w:r w:rsidR="00936793" w:rsidRPr="008F1B04">
        <w:t>š</w:t>
      </w:r>
      <w:r w:rsidRPr="008F1B04">
        <w:t>í</w:t>
      </w:r>
      <w:r w:rsidR="00052971">
        <w:t xml:space="preserve"> </w:t>
      </w:r>
      <w:r w:rsidR="003C0784" w:rsidRPr="008F1B04">
        <w:t xml:space="preserve">částku 5 000 000 Kč (slovy: pět milionů korun českých) a v rámci Doby Provozování celkem částku 40 000 000 </w:t>
      </w:r>
      <w:r w:rsidR="008C1D21" w:rsidRPr="008F1B04">
        <w:t xml:space="preserve">Kč </w:t>
      </w:r>
      <w:r w:rsidR="003C0784" w:rsidRPr="008F1B04">
        <w:t>(slovy: čtyřicet</w:t>
      </w:r>
      <w:r w:rsidR="00052971">
        <w:t xml:space="preserve"> </w:t>
      </w:r>
      <w:r w:rsidR="003C0784" w:rsidRPr="008F1B04">
        <w:t>milionů korun českých).</w:t>
      </w:r>
    </w:p>
    <w:p w14:paraId="6FECB557" w14:textId="77777777" w:rsidR="00936793" w:rsidRPr="000971F0" w:rsidRDefault="00936793" w:rsidP="00E63328">
      <w:pPr>
        <w:pStyle w:val="Nadpis1"/>
      </w:pPr>
      <w:bookmarkStart w:id="390" w:name="_Toc159144254"/>
      <w:bookmarkStart w:id="391" w:name="_Ref208201003"/>
      <w:bookmarkStart w:id="392" w:name="_Toc213223360"/>
      <w:bookmarkStart w:id="393" w:name="_Ref216767271"/>
      <w:bookmarkStart w:id="394" w:name="_Ref522026956"/>
      <w:bookmarkStart w:id="395" w:name="_Ref522027023"/>
      <w:bookmarkStart w:id="396" w:name="_Toc528338516"/>
      <w:bookmarkEnd w:id="383"/>
      <w:bookmarkEnd w:id="388"/>
      <w:bookmarkEnd w:id="389"/>
      <w:r w:rsidRPr="000971F0">
        <w:lastRenderedPageBreak/>
        <w:t>POJIŠTĚNÍ</w:t>
      </w:r>
      <w:bookmarkEnd w:id="390"/>
      <w:bookmarkEnd w:id="391"/>
      <w:bookmarkEnd w:id="392"/>
      <w:bookmarkEnd w:id="393"/>
      <w:bookmarkEnd w:id="394"/>
      <w:bookmarkEnd w:id="395"/>
      <w:bookmarkEnd w:id="396"/>
    </w:p>
    <w:p w14:paraId="66F5BDEB" w14:textId="77777777" w:rsidR="000971F0" w:rsidRDefault="000971F0" w:rsidP="00294C16">
      <w:pPr>
        <w:pStyle w:val="Nadpis2T"/>
      </w:pPr>
      <w:bookmarkStart w:id="397" w:name="_Ref158028245"/>
      <w:bookmarkStart w:id="398" w:name="_Ref522091985"/>
      <w:r>
        <w:t>Uzavření pojistné smlouvy</w:t>
      </w:r>
    </w:p>
    <w:p w14:paraId="7C83CF30" w14:textId="77777777" w:rsidR="00DE4367" w:rsidRDefault="00DE4367" w:rsidP="00E63328">
      <w:pPr>
        <w:pStyle w:val="Nadpis2B"/>
      </w:pPr>
      <w:r w:rsidRPr="000971F0">
        <w:t xml:space="preserve">Pro krytí úhrady škody je povinen Provozovatel na svůj náklad uzavřít a udržovat po Dobu Provozování pojistnou smlouvu na pojištění odpovědnosti odpovídající požadavkům </w:t>
      </w:r>
      <w:proofErr w:type="gramStart"/>
      <w:r w:rsidRPr="000971F0">
        <w:t>uvedeným  v</w:t>
      </w:r>
      <w:proofErr w:type="gramEnd"/>
      <w:r w:rsidRPr="000971F0">
        <w:t xml:space="preserve"> tomto článku Smlouvy a na žádost Vlastníka </w:t>
      </w:r>
      <w:bookmarkEnd w:id="397"/>
      <w:r w:rsidRPr="000971F0">
        <w:t>prokázat bez zbytečného odkladu splnění této povinnosti.</w:t>
      </w:r>
      <w:bookmarkEnd w:id="398"/>
      <w:r w:rsidR="000971F0">
        <w:t xml:space="preserve"> Další požadavky vlastníka na Pojištění jsou uvedeny v </w:t>
      </w:r>
      <w:r w:rsidR="002D6EA6">
        <w:t>P</w:t>
      </w:r>
      <w:r w:rsidR="000971F0">
        <w:t xml:space="preserve">říloze č. 7 </w:t>
      </w:r>
      <w:r w:rsidR="002D6EA6">
        <w:rPr>
          <w:i/>
        </w:rPr>
        <w:t xml:space="preserve">(Platební mechanismus) </w:t>
      </w:r>
      <w:r w:rsidR="000971F0">
        <w:t>k</w:t>
      </w:r>
      <w:r w:rsidR="002D6EA6">
        <w:t xml:space="preserve"> této</w:t>
      </w:r>
      <w:r w:rsidR="000971F0">
        <w:t xml:space="preserve"> Smlouvě</w:t>
      </w:r>
      <w:r w:rsidR="0036318A">
        <w:t>.</w:t>
      </w:r>
    </w:p>
    <w:p w14:paraId="67B05713" w14:textId="77777777" w:rsidR="00936793" w:rsidRPr="008F1B04" w:rsidRDefault="00936793" w:rsidP="00CC1322">
      <w:pPr>
        <w:pStyle w:val="ST"/>
      </w:pPr>
      <w:bookmarkStart w:id="399" w:name="_Toc132117364"/>
      <w:bookmarkStart w:id="400" w:name="_Toc159144255"/>
      <w:bookmarkStart w:id="401" w:name="_Toc213223361"/>
      <w:bookmarkStart w:id="402" w:name="_Toc528338517"/>
      <w:r w:rsidRPr="008F1B04">
        <w:t xml:space="preserve">ČÁST </w:t>
      </w:r>
      <w:r w:rsidR="00945A8C" w:rsidRPr="008F1B04">
        <w:t>7</w:t>
      </w:r>
      <w:r w:rsidRPr="008F1B04">
        <w:t>:</w:t>
      </w:r>
      <w:r w:rsidRPr="008F1B04">
        <w:tab/>
        <w:t>PERSONÁLNÍ OTÁZKY</w:t>
      </w:r>
      <w:bookmarkEnd w:id="399"/>
      <w:bookmarkEnd w:id="400"/>
      <w:bookmarkEnd w:id="401"/>
      <w:bookmarkEnd w:id="402"/>
    </w:p>
    <w:p w14:paraId="730970CE" w14:textId="77777777" w:rsidR="00936793" w:rsidRPr="008F1B04" w:rsidRDefault="00936793" w:rsidP="00E63328">
      <w:pPr>
        <w:pStyle w:val="Nadpis1"/>
      </w:pPr>
      <w:bookmarkStart w:id="403" w:name="_Toc128311343"/>
      <w:bookmarkStart w:id="404" w:name="_Toc132117365"/>
      <w:bookmarkStart w:id="405" w:name="_Toc159144256"/>
      <w:bookmarkStart w:id="406" w:name="_Toc213223362"/>
      <w:bookmarkStart w:id="407" w:name="_Toc528338518"/>
      <w:bookmarkStart w:id="408" w:name="_Ref77133113"/>
      <w:bookmarkStart w:id="409" w:name="_Ref77134382"/>
      <w:bookmarkStart w:id="410" w:name="_Ref77134442"/>
      <w:bookmarkStart w:id="411" w:name="_Toc102378055"/>
      <w:r w:rsidRPr="008F1B04">
        <w:t>ZAMĚSTNANCI – OBECNĚ</w:t>
      </w:r>
      <w:bookmarkEnd w:id="403"/>
      <w:bookmarkEnd w:id="404"/>
      <w:bookmarkEnd w:id="405"/>
      <w:bookmarkEnd w:id="406"/>
      <w:bookmarkEnd w:id="407"/>
      <w:bookmarkEnd w:id="408"/>
      <w:bookmarkEnd w:id="409"/>
      <w:bookmarkEnd w:id="410"/>
      <w:bookmarkEnd w:id="411"/>
    </w:p>
    <w:p w14:paraId="4C39872C" w14:textId="77777777" w:rsidR="00936793" w:rsidRPr="008F1B04" w:rsidRDefault="00936793" w:rsidP="00782616">
      <w:pPr>
        <w:pStyle w:val="Nadpis2T"/>
      </w:pPr>
      <w:r w:rsidRPr="008F1B04">
        <w:t xml:space="preserve">Personální </w:t>
      </w:r>
      <w:r w:rsidR="00A62C1D" w:rsidRPr="008F1B04">
        <w:t>obsazení</w:t>
      </w:r>
    </w:p>
    <w:p w14:paraId="56037208" w14:textId="77777777" w:rsidR="00936793" w:rsidRPr="00782616" w:rsidRDefault="00936793" w:rsidP="00782616">
      <w:pPr>
        <w:pStyle w:val="Nadpis3"/>
      </w:pPr>
      <w:r w:rsidRPr="008F1B04">
        <w:t>Provozovatel je při plnění této Smlouvy povinen</w:t>
      </w:r>
      <w:r w:rsidR="00A06C5F">
        <w:t xml:space="preserve"> </w:t>
      </w:r>
      <w:r w:rsidRPr="008F1B04">
        <w:t xml:space="preserve">zajistit, aby pracovní podmínky všech Pracovníků účastnících se </w:t>
      </w:r>
      <w:r w:rsidR="00945A8C" w:rsidRPr="008F1B04">
        <w:t>Provozování Vodovodů a Kanalizací</w:t>
      </w:r>
      <w:r w:rsidRPr="008F1B04">
        <w:t xml:space="preserve"> podle této Smlouvy odpovídaly Závazným Předpisům a Zavedené Odborné Praxi</w:t>
      </w:r>
      <w:r w:rsidR="00611C63" w:rsidRPr="008F1B04">
        <w:t>.</w:t>
      </w:r>
      <w:r w:rsidRPr="008F1B04">
        <w:t xml:space="preserve"> Provozovatel je dále povinen zajistit, aby vůči těmto Pracovníkům byly dodržovány všechny p</w:t>
      </w:r>
      <w:r w:rsidRPr="00782616">
        <w:t>odmínky stanovené v Závazných Předpisech,</w:t>
      </w:r>
      <w:r w:rsidR="00132448" w:rsidRPr="00782616">
        <w:t xml:space="preserve"> pracovních smlouvách, </w:t>
      </w:r>
      <w:r w:rsidRPr="00782616">
        <w:t>Zavedené Odborné Praxi i v této Smlouvě. Smluvní Strany si jsou vědomy skutečnosti, že porušení tohoto závazku bude považováno za porušení této Smlouvy bez ohledu na to, zda je postiženo příslušným orgánem státního dozoru či nikoliv</w:t>
      </w:r>
      <w:r w:rsidR="00F77E6C" w:rsidRPr="00782616">
        <w:t>.</w:t>
      </w:r>
    </w:p>
    <w:p w14:paraId="5D3A8EF2" w14:textId="77777777" w:rsidR="00F547D3" w:rsidRPr="008F1B04" w:rsidRDefault="00F547D3" w:rsidP="00782616">
      <w:pPr>
        <w:pStyle w:val="Nadpis3"/>
      </w:pPr>
      <w:r w:rsidRPr="00782616">
        <w:t>Provozovatel je povinen zajistit plnění svých závazků dle této Smlouvy odborně kvalifikovanými odpovědnými osobami, a to minimálně 10 (</w:t>
      </w:r>
      <w:r w:rsidRPr="008F1B04">
        <w:t xml:space="preserve">slovy: deseti) osobami odpovědnými za realizaci předmětu této Smlouvy (členové týmu), přičemž musí být splněny následující požadavky Vlastníka: </w:t>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4"/>
      </w:tblGrid>
      <w:tr w:rsidR="00F547D3" w:rsidRPr="008F1B04" w14:paraId="33A925BD" w14:textId="77777777" w:rsidTr="00230A62">
        <w:tc>
          <w:tcPr>
            <w:tcW w:w="9212" w:type="dxa"/>
            <w:shd w:val="clear" w:color="auto" w:fill="auto"/>
          </w:tcPr>
          <w:p w14:paraId="2A8AC54A" w14:textId="77777777" w:rsidR="00F547D3" w:rsidRPr="00C261A4" w:rsidRDefault="00F547D3" w:rsidP="00230A62">
            <w:pPr>
              <w:spacing w:before="120" w:after="0" w:line="276" w:lineRule="auto"/>
              <w:ind w:left="0"/>
              <w:rPr>
                <w:rFonts w:ascii="Segoe UI" w:hAnsi="Segoe UI" w:cs="Segoe UI"/>
                <w:i/>
                <w:sz w:val="21"/>
                <w:szCs w:val="21"/>
              </w:rPr>
            </w:pPr>
            <w:r w:rsidRPr="00C261A4">
              <w:rPr>
                <w:rFonts w:ascii="Segoe UI" w:hAnsi="Segoe UI" w:cs="Segoe UI"/>
                <w:b/>
                <w:i/>
                <w:sz w:val="21"/>
                <w:szCs w:val="21"/>
                <w:u w:val="single"/>
              </w:rPr>
              <w:t>1. alespoň 1 člen týmu</w:t>
            </w:r>
            <w:r w:rsidRPr="00C261A4">
              <w:rPr>
                <w:rFonts w:ascii="Segoe UI" w:hAnsi="Segoe UI" w:cs="Segoe UI"/>
                <w:i/>
                <w:sz w:val="21"/>
                <w:szCs w:val="21"/>
              </w:rPr>
              <w:t xml:space="preserve"> má</w:t>
            </w:r>
          </w:p>
          <w:p w14:paraId="28BF6686" w14:textId="77777777" w:rsidR="00F547D3" w:rsidRPr="00C261A4" w:rsidRDefault="00F547D3" w:rsidP="00D9338F">
            <w:pPr>
              <w:numPr>
                <w:ilvl w:val="0"/>
                <w:numId w:val="50"/>
              </w:numPr>
              <w:spacing w:after="0" w:line="276" w:lineRule="auto"/>
              <w:ind w:left="641" w:hanging="357"/>
              <w:contextualSpacing/>
              <w:rPr>
                <w:rFonts w:ascii="Segoe UI" w:hAnsi="Segoe UI" w:cs="Segoe UI"/>
                <w:i/>
                <w:sz w:val="21"/>
                <w:szCs w:val="21"/>
              </w:rPr>
            </w:pPr>
            <w:r w:rsidRPr="00C261A4">
              <w:rPr>
                <w:rFonts w:ascii="Segoe UI" w:hAnsi="Segoe UI" w:cs="Segoe UI"/>
                <w:i/>
                <w:sz w:val="21"/>
                <w:szCs w:val="21"/>
              </w:rPr>
              <w:t>minimálně vysokoškolské vzdělání v akreditovaném studijním programu v</w:t>
            </w:r>
            <w:r w:rsidR="00E030C8" w:rsidRPr="00C261A4">
              <w:rPr>
                <w:rFonts w:ascii="Segoe UI" w:hAnsi="Segoe UI" w:cs="Segoe UI"/>
                <w:i/>
                <w:sz w:val="21"/>
                <w:szCs w:val="21"/>
              </w:rPr>
              <w:t> </w:t>
            </w:r>
            <w:r w:rsidRPr="00C261A4">
              <w:rPr>
                <w:rFonts w:ascii="Segoe UI" w:hAnsi="Segoe UI" w:cs="Segoe UI"/>
                <w:i/>
                <w:sz w:val="21"/>
                <w:szCs w:val="21"/>
              </w:rPr>
              <w:t>oboru obsahově zaměřeném na vodovody a kanalizace nebo v</w:t>
            </w:r>
            <w:r w:rsidR="00E030C8" w:rsidRPr="00C261A4">
              <w:rPr>
                <w:rFonts w:ascii="Segoe UI" w:hAnsi="Segoe UI" w:cs="Segoe UI"/>
                <w:i/>
                <w:sz w:val="21"/>
                <w:szCs w:val="21"/>
              </w:rPr>
              <w:t> </w:t>
            </w:r>
            <w:r w:rsidRPr="00C261A4">
              <w:rPr>
                <w:rFonts w:ascii="Segoe UI" w:hAnsi="Segoe UI" w:cs="Segoe UI"/>
                <w:i/>
                <w:sz w:val="21"/>
                <w:szCs w:val="21"/>
              </w:rPr>
              <w:t>příbuzném oboru k oboru vzdělávání obsahově zaměřeném na vodovody a kanalizace a zároveň</w:t>
            </w:r>
          </w:p>
          <w:p w14:paraId="51CCF6D3" w14:textId="77777777" w:rsidR="00F547D3" w:rsidRPr="00C261A4" w:rsidRDefault="00F547D3" w:rsidP="00D9338F">
            <w:pPr>
              <w:numPr>
                <w:ilvl w:val="0"/>
                <w:numId w:val="50"/>
              </w:numPr>
              <w:spacing w:after="0" w:line="276" w:lineRule="auto"/>
              <w:ind w:left="641" w:hanging="357"/>
              <w:contextualSpacing/>
              <w:rPr>
                <w:rFonts w:ascii="Segoe UI" w:hAnsi="Segoe UI" w:cs="Segoe UI"/>
                <w:i/>
                <w:sz w:val="21"/>
                <w:szCs w:val="21"/>
              </w:rPr>
            </w:pPr>
            <w:r w:rsidRPr="00C261A4">
              <w:rPr>
                <w:rFonts w:ascii="Segoe UI" w:hAnsi="Segoe UI" w:cs="Segoe UI"/>
                <w:i/>
                <w:sz w:val="21"/>
                <w:szCs w:val="21"/>
              </w:rPr>
              <w:t>praxi v délce nejméně 10 let v oblasti provozování vodovodů a kanalizací;</w:t>
            </w:r>
          </w:p>
          <w:p w14:paraId="3F25D5D1" w14:textId="77777777" w:rsidR="00F547D3" w:rsidRPr="00C261A4" w:rsidRDefault="00F547D3" w:rsidP="00230A62">
            <w:pPr>
              <w:spacing w:before="120" w:after="0" w:line="276" w:lineRule="auto"/>
              <w:ind w:left="0"/>
              <w:rPr>
                <w:rFonts w:ascii="Segoe UI" w:hAnsi="Segoe UI" w:cs="Segoe UI"/>
                <w:i/>
                <w:sz w:val="21"/>
                <w:szCs w:val="21"/>
              </w:rPr>
            </w:pPr>
            <w:r w:rsidRPr="00C261A4">
              <w:rPr>
                <w:rFonts w:ascii="Segoe UI" w:hAnsi="Segoe UI" w:cs="Segoe UI"/>
                <w:b/>
                <w:i/>
                <w:sz w:val="21"/>
                <w:szCs w:val="21"/>
                <w:u w:val="single"/>
              </w:rPr>
              <w:t>2. alespoň 1 člen týmu</w:t>
            </w:r>
            <w:r w:rsidRPr="00C261A4">
              <w:rPr>
                <w:rFonts w:ascii="Segoe UI" w:hAnsi="Segoe UI" w:cs="Segoe UI"/>
                <w:i/>
                <w:sz w:val="21"/>
                <w:szCs w:val="21"/>
              </w:rPr>
              <w:t xml:space="preserve"> má</w:t>
            </w:r>
          </w:p>
          <w:p w14:paraId="2988929C" w14:textId="77777777" w:rsidR="00F547D3" w:rsidRPr="00C261A4" w:rsidRDefault="00F547D3" w:rsidP="00D9338F">
            <w:pPr>
              <w:numPr>
                <w:ilvl w:val="0"/>
                <w:numId w:val="50"/>
              </w:numPr>
              <w:spacing w:after="0" w:line="276" w:lineRule="auto"/>
              <w:ind w:left="641" w:hanging="357"/>
              <w:contextualSpacing/>
              <w:rPr>
                <w:rFonts w:ascii="Segoe UI" w:hAnsi="Segoe UI" w:cs="Segoe UI"/>
                <w:i/>
                <w:sz w:val="21"/>
                <w:szCs w:val="21"/>
              </w:rPr>
            </w:pPr>
            <w:r w:rsidRPr="00C261A4">
              <w:rPr>
                <w:rFonts w:ascii="Segoe UI" w:hAnsi="Segoe UI" w:cs="Segoe UI"/>
                <w:i/>
                <w:sz w:val="21"/>
                <w:szCs w:val="21"/>
              </w:rPr>
              <w:t>minimálně vysokoškolské vzdělání v akreditovaném studijním programu v</w:t>
            </w:r>
            <w:r w:rsidR="00E030C8" w:rsidRPr="00C261A4">
              <w:rPr>
                <w:rFonts w:ascii="Segoe UI" w:hAnsi="Segoe UI" w:cs="Segoe UI"/>
                <w:i/>
                <w:sz w:val="21"/>
                <w:szCs w:val="21"/>
              </w:rPr>
              <w:t> </w:t>
            </w:r>
            <w:r w:rsidRPr="00C261A4">
              <w:rPr>
                <w:rFonts w:ascii="Segoe UI" w:hAnsi="Segoe UI" w:cs="Segoe UI"/>
                <w:i/>
                <w:sz w:val="21"/>
                <w:szCs w:val="21"/>
              </w:rPr>
              <w:t>oboru chemicko-technologickém a zároveň</w:t>
            </w:r>
          </w:p>
          <w:p w14:paraId="776D42C9" w14:textId="77777777" w:rsidR="00F547D3" w:rsidRPr="00C261A4" w:rsidRDefault="00F547D3" w:rsidP="00D9338F">
            <w:pPr>
              <w:numPr>
                <w:ilvl w:val="0"/>
                <w:numId w:val="50"/>
              </w:numPr>
              <w:spacing w:after="0" w:line="276" w:lineRule="auto"/>
              <w:ind w:left="641" w:hanging="357"/>
              <w:contextualSpacing/>
              <w:rPr>
                <w:rFonts w:ascii="Segoe UI" w:hAnsi="Segoe UI" w:cs="Segoe UI"/>
                <w:i/>
                <w:sz w:val="21"/>
                <w:szCs w:val="21"/>
              </w:rPr>
            </w:pPr>
            <w:r w:rsidRPr="00C261A4">
              <w:rPr>
                <w:rFonts w:ascii="Segoe UI" w:hAnsi="Segoe UI" w:cs="Segoe UI"/>
                <w:i/>
                <w:sz w:val="21"/>
                <w:szCs w:val="21"/>
              </w:rPr>
              <w:t>praxi v délce nejméně 6 let v oblasti provozování vodovodů a kanalizací;</w:t>
            </w:r>
          </w:p>
          <w:p w14:paraId="35A80A3D" w14:textId="77777777" w:rsidR="00F547D3" w:rsidRPr="00C261A4" w:rsidRDefault="00F547D3" w:rsidP="00230A62">
            <w:pPr>
              <w:spacing w:before="120" w:after="0" w:line="276" w:lineRule="auto"/>
              <w:ind w:left="0"/>
              <w:rPr>
                <w:rFonts w:ascii="Segoe UI" w:hAnsi="Segoe UI" w:cs="Segoe UI"/>
                <w:i/>
                <w:sz w:val="21"/>
                <w:szCs w:val="21"/>
              </w:rPr>
            </w:pPr>
            <w:r w:rsidRPr="00C261A4">
              <w:rPr>
                <w:rFonts w:ascii="Segoe UI" w:hAnsi="Segoe UI" w:cs="Segoe UI"/>
                <w:b/>
                <w:i/>
                <w:sz w:val="21"/>
                <w:szCs w:val="21"/>
                <w:u w:val="single"/>
              </w:rPr>
              <w:t>3. alespoň 1 člen týmu</w:t>
            </w:r>
            <w:r w:rsidRPr="00C261A4">
              <w:rPr>
                <w:rFonts w:ascii="Segoe UI" w:hAnsi="Segoe UI" w:cs="Segoe UI"/>
                <w:i/>
                <w:sz w:val="21"/>
                <w:szCs w:val="21"/>
              </w:rPr>
              <w:t xml:space="preserve"> má</w:t>
            </w:r>
          </w:p>
          <w:p w14:paraId="0A9D8B53" w14:textId="77777777" w:rsidR="00F547D3" w:rsidRPr="00C261A4" w:rsidRDefault="00F547D3" w:rsidP="00D9338F">
            <w:pPr>
              <w:numPr>
                <w:ilvl w:val="0"/>
                <w:numId w:val="50"/>
              </w:numPr>
              <w:spacing w:after="0" w:line="276" w:lineRule="auto"/>
              <w:ind w:left="641" w:hanging="357"/>
              <w:contextualSpacing/>
              <w:rPr>
                <w:rFonts w:ascii="Segoe UI" w:hAnsi="Segoe UI" w:cs="Segoe UI"/>
                <w:i/>
                <w:sz w:val="21"/>
                <w:szCs w:val="21"/>
              </w:rPr>
            </w:pPr>
            <w:r w:rsidRPr="00C261A4">
              <w:rPr>
                <w:rFonts w:ascii="Segoe UI" w:hAnsi="Segoe UI" w:cs="Segoe UI"/>
                <w:i/>
                <w:sz w:val="21"/>
                <w:szCs w:val="21"/>
              </w:rPr>
              <w:t>minimálně vysokoškolské vzdělání v akreditovaném studijním programu v</w:t>
            </w:r>
            <w:r w:rsidR="00E030C8" w:rsidRPr="00C261A4">
              <w:rPr>
                <w:rFonts w:ascii="Segoe UI" w:hAnsi="Segoe UI" w:cs="Segoe UI"/>
                <w:i/>
                <w:sz w:val="21"/>
                <w:szCs w:val="21"/>
              </w:rPr>
              <w:t> </w:t>
            </w:r>
            <w:r w:rsidRPr="00C261A4">
              <w:rPr>
                <w:rFonts w:ascii="Segoe UI" w:hAnsi="Segoe UI" w:cs="Segoe UI"/>
                <w:i/>
                <w:sz w:val="21"/>
                <w:szCs w:val="21"/>
              </w:rPr>
              <w:t>oboru obsahově zaměřeném na vodovody a kanalizace nebo v</w:t>
            </w:r>
            <w:r w:rsidR="00E030C8" w:rsidRPr="00C261A4">
              <w:rPr>
                <w:rFonts w:ascii="Segoe UI" w:hAnsi="Segoe UI" w:cs="Segoe UI"/>
                <w:i/>
                <w:sz w:val="21"/>
                <w:szCs w:val="21"/>
              </w:rPr>
              <w:t> </w:t>
            </w:r>
            <w:r w:rsidRPr="00C261A4">
              <w:rPr>
                <w:rFonts w:ascii="Segoe UI" w:hAnsi="Segoe UI" w:cs="Segoe UI"/>
                <w:i/>
                <w:sz w:val="21"/>
                <w:szCs w:val="21"/>
              </w:rPr>
              <w:t xml:space="preserve">příbuzném </w:t>
            </w:r>
            <w:r w:rsidRPr="00C261A4">
              <w:rPr>
                <w:rFonts w:ascii="Segoe UI" w:hAnsi="Segoe UI" w:cs="Segoe UI"/>
                <w:i/>
                <w:sz w:val="21"/>
                <w:szCs w:val="21"/>
              </w:rPr>
              <w:lastRenderedPageBreak/>
              <w:t>oboru k oboru vzdělávání obsahově zaměřeném na vodovody a kanalizace a zároveň</w:t>
            </w:r>
          </w:p>
          <w:p w14:paraId="58F6955D" w14:textId="77777777" w:rsidR="00F547D3" w:rsidRPr="00C261A4" w:rsidRDefault="00F547D3" w:rsidP="00D9338F">
            <w:pPr>
              <w:numPr>
                <w:ilvl w:val="0"/>
                <w:numId w:val="50"/>
              </w:numPr>
              <w:spacing w:after="0" w:line="276" w:lineRule="auto"/>
              <w:ind w:left="641" w:hanging="357"/>
              <w:contextualSpacing/>
              <w:rPr>
                <w:rFonts w:ascii="Segoe UI" w:hAnsi="Segoe UI" w:cs="Segoe UI"/>
                <w:i/>
                <w:sz w:val="21"/>
                <w:szCs w:val="21"/>
              </w:rPr>
            </w:pPr>
            <w:r w:rsidRPr="00C261A4">
              <w:rPr>
                <w:rFonts w:ascii="Segoe UI" w:hAnsi="Segoe UI" w:cs="Segoe UI"/>
                <w:i/>
                <w:sz w:val="21"/>
                <w:szCs w:val="21"/>
              </w:rPr>
              <w:t>praxi v délce nejméně 6 let v oblasti provozování vodovodů a kanalizací;</w:t>
            </w:r>
          </w:p>
          <w:p w14:paraId="06CD030E" w14:textId="77777777" w:rsidR="00F547D3" w:rsidRPr="00C261A4" w:rsidRDefault="00F547D3" w:rsidP="0035427D">
            <w:pPr>
              <w:spacing w:after="0" w:line="276" w:lineRule="auto"/>
              <w:ind w:left="641"/>
              <w:contextualSpacing/>
              <w:rPr>
                <w:rFonts w:ascii="Segoe UI" w:hAnsi="Segoe UI" w:cs="Segoe UI"/>
                <w:i/>
                <w:sz w:val="21"/>
                <w:szCs w:val="21"/>
              </w:rPr>
            </w:pPr>
            <w:r w:rsidRPr="00C261A4">
              <w:rPr>
                <w:rFonts w:ascii="Segoe UI" w:hAnsi="Segoe UI" w:cs="Segoe UI"/>
                <w:i/>
                <w:sz w:val="21"/>
                <w:szCs w:val="21"/>
              </w:rPr>
              <w:t>Za splnění úrovně dosaženého vzdělání se u tohoto člena týmu považuje také minimálně středoškolské vzdělání s maturitní zkouškou (nebo ekvivalentní zkouškou dle jiného než českého právního řádu) v oboru obsahově zaměřeném na vodovody a kanalizace nebo v příbuzném oboru k oboru vzdělávání obsahově zaměřeném na vodovody a kanalizace s délkou praxe nejméně 10 let v oblasti provozování vodovodů a</w:t>
            </w:r>
            <w:r w:rsidR="00E030C8" w:rsidRPr="00C261A4">
              <w:rPr>
                <w:rFonts w:ascii="Segoe UI" w:hAnsi="Segoe UI" w:cs="Segoe UI"/>
                <w:i/>
                <w:sz w:val="21"/>
                <w:szCs w:val="21"/>
              </w:rPr>
              <w:t> </w:t>
            </w:r>
            <w:r w:rsidRPr="00C261A4">
              <w:rPr>
                <w:rFonts w:ascii="Segoe UI" w:hAnsi="Segoe UI" w:cs="Segoe UI"/>
                <w:i/>
                <w:sz w:val="21"/>
                <w:szCs w:val="21"/>
              </w:rPr>
              <w:t>kanalizací.</w:t>
            </w:r>
          </w:p>
          <w:p w14:paraId="01FAE3A4" w14:textId="77777777" w:rsidR="00F547D3" w:rsidRPr="00C261A4" w:rsidRDefault="00F547D3" w:rsidP="00230A62">
            <w:pPr>
              <w:spacing w:before="120" w:after="0" w:line="276" w:lineRule="auto"/>
              <w:ind w:left="0"/>
              <w:rPr>
                <w:rFonts w:ascii="Segoe UI" w:hAnsi="Segoe UI" w:cs="Segoe UI"/>
                <w:i/>
                <w:sz w:val="21"/>
                <w:szCs w:val="21"/>
              </w:rPr>
            </w:pPr>
            <w:r w:rsidRPr="00C261A4">
              <w:rPr>
                <w:rFonts w:ascii="Segoe UI" w:hAnsi="Segoe UI" w:cs="Segoe UI"/>
                <w:b/>
                <w:i/>
                <w:sz w:val="21"/>
                <w:szCs w:val="21"/>
                <w:u w:val="single"/>
              </w:rPr>
              <w:t>4. alespoň 1 člen týmu</w:t>
            </w:r>
            <w:r w:rsidRPr="00C261A4">
              <w:rPr>
                <w:rFonts w:ascii="Segoe UI" w:hAnsi="Segoe UI" w:cs="Segoe UI"/>
                <w:i/>
                <w:sz w:val="21"/>
                <w:szCs w:val="21"/>
              </w:rPr>
              <w:t xml:space="preserve"> má</w:t>
            </w:r>
          </w:p>
          <w:p w14:paraId="10FBBCDC" w14:textId="77777777" w:rsidR="00F547D3" w:rsidRPr="00C261A4" w:rsidRDefault="00F547D3" w:rsidP="00D9338F">
            <w:pPr>
              <w:numPr>
                <w:ilvl w:val="0"/>
                <w:numId w:val="50"/>
              </w:numPr>
              <w:spacing w:after="0" w:line="276" w:lineRule="auto"/>
              <w:ind w:left="641" w:hanging="357"/>
              <w:rPr>
                <w:rFonts w:ascii="Segoe UI" w:hAnsi="Segoe UI" w:cs="Segoe UI"/>
                <w:i/>
                <w:sz w:val="21"/>
                <w:szCs w:val="21"/>
              </w:rPr>
            </w:pPr>
            <w:r w:rsidRPr="00C261A4">
              <w:rPr>
                <w:rFonts w:ascii="Segoe UI" w:hAnsi="Segoe UI" w:cs="Segoe UI"/>
                <w:i/>
                <w:sz w:val="21"/>
                <w:szCs w:val="21"/>
              </w:rPr>
              <w:t>minimálně vysokoškolské vzdělání v akreditovaném studijním programu v</w:t>
            </w:r>
            <w:r w:rsidR="00E030C8" w:rsidRPr="00C261A4">
              <w:rPr>
                <w:rFonts w:ascii="Segoe UI" w:hAnsi="Segoe UI" w:cs="Segoe UI"/>
                <w:i/>
                <w:sz w:val="21"/>
                <w:szCs w:val="21"/>
              </w:rPr>
              <w:t> </w:t>
            </w:r>
            <w:r w:rsidRPr="00C261A4">
              <w:rPr>
                <w:rFonts w:ascii="Segoe UI" w:hAnsi="Segoe UI" w:cs="Segoe UI"/>
                <w:i/>
                <w:sz w:val="21"/>
                <w:szCs w:val="21"/>
              </w:rPr>
              <w:t>oboru obsahově zaměřeném na vodovody a kanalizace nebo v</w:t>
            </w:r>
            <w:r w:rsidR="00E030C8" w:rsidRPr="00C261A4">
              <w:rPr>
                <w:rFonts w:ascii="Segoe UI" w:hAnsi="Segoe UI" w:cs="Segoe UI"/>
                <w:i/>
                <w:sz w:val="21"/>
                <w:szCs w:val="21"/>
              </w:rPr>
              <w:t> </w:t>
            </w:r>
            <w:r w:rsidRPr="00C261A4">
              <w:rPr>
                <w:rFonts w:ascii="Segoe UI" w:hAnsi="Segoe UI" w:cs="Segoe UI"/>
                <w:i/>
                <w:sz w:val="21"/>
                <w:szCs w:val="21"/>
              </w:rPr>
              <w:t>příbuzném oboru k oboru vzdělávání obsahově zaměřeném na vodovody a kanalizace a zároveň</w:t>
            </w:r>
          </w:p>
          <w:p w14:paraId="2488F2D5" w14:textId="77777777" w:rsidR="00F547D3" w:rsidRPr="00C261A4" w:rsidRDefault="00F547D3" w:rsidP="00D9338F">
            <w:pPr>
              <w:numPr>
                <w:ilvl w:val="0"/>
                <w:numId w:val="50"/>
              </w:numPr>
              <w:spacing w:after="0" w:line="276" w:lineRule="auto"/>
              <w:ind w:left="641" w:hanging="357"/>
              <w:rPr>
                <w:rFonts w:ascii="Segoe UI" w:hAnsi="Segoe UI" w:cs="Segoe UI"/>
                <w:i/>
                <w:sz w:val="21"/>
                <w:szCs w:val="21"/>
              </w:rPr>
            </w:pPr>
            <w:r w:rsidRPr="00C261A4">
              <w:rPr>
                <w:rFonts w:ascii="Segoe UI" w:hAnsi="Segoe UI" w:cs="Segoe UI"/>
                <w:i/>
                <w:sz w:val="21"/>
                <w:szCs w:val="21"/>
              </w:rPr>
              <w:t>praxi v délce nejméně 3 let v oblasti provozování vodovodů a kanalizací;</w:t>
            </w:r>
          </w:p>
          <w:p w14:paraId="34D8949F" w14:textId="77777777" w:rsidR="00F547D3" w:rsidRPr="00C261A4" w:rsidRDefault="00F547D3" w:rsidP="00230A62">
            <w:pPr>
              <w:spacing w:after="0" w:line="276" w:lineRule="auto"/>
              <w:ind w:left="641"/>
              <w:rPr>
                <w:rFonts w:ascii="Segoe UI" w:hAnsi="Segoe UI" w:cs="Segoe UI"/>
                <w:i/>
                <w:sz w:val="21"/>
                <w:szCs w:val="21"/>
              </w:rPr>
            </w:pPr>
            <w:r w:rsidRPr="00C261A4">
              <w:rPr>
                <w:rFonts w:ascii="Segoe UI" w:hAnsi="Segoe UI" w:cs="Segoe UI"/>
                <w:i/>
                <w:sz w:val="21"/>
                <w:szCs w:val="21"/>
              </w:rPr>
              <w:t>Za splnění úrovně dosaženého vzdělání se u tohoto člena týmu považuje také minimálně středoškolské vzdělání s maturitní zkouškou (nebo ekvivalentní zkouškou dle jiného než českého právního řádu) v oboru obsahově zaměřeném na vodovody a kanalizace nebo v příbuzném oboru k oboru vzdělávání obsahově zaměřeném na vodovody a kanalizace s délkou praxe nejméně 5 let v oblasti provozování vodovodů a kanalizací.</w:t>
            </w:r>
          </w:p>
          <w:p w14:paraId="73CA56EC" w14:textId="77777777" w:rsidR="00F547D3" w:rsidRPr="00C261A4" w:rsidRDefault="00F547D3" w:rsidP="00230A62">
            <w:pPr>
              <w:spacing w:before="120" w:after="0" w:line="276" w:lineRule="auto"/>
              <w:ind w:left="0"/>
              <w:rPr>
                <w:rFonts w:ascii="Segoe UI" w:hAnsi="Segoe UI" w:cs="Segoe UI"/>
                <w:i/>
                <w:sz w:val="21"/>
                <w:szCs w:val="21"/>
              </w:rPr>
            </w:pPr>
            <w:r w:rsidRPr="00C261A4">
              <w:rPr>
                <w:rFonts w:ascii="Segoe UI" w:hAnsi="Segoe UI" w:cs="Segoe UI"/>
                <w:b/>
                <w:i/>
                <w:sz w:val="21"/>
                <w:szCs w:val="21"/>
                <w:u w:val="single"/>
              </w:rPr>
              <w:t>5. alespoň 1 člen týmu</w:t>
            </w:r>
            <w:r w:rsidRPr="00C261A4">
              <w:rPr>
                <w:rFonts w:ascii="Segoe UI" w:hAnsi="Segoe UI" w:cs="Segoe UI"/>
                <w:i/>
                <w:sz w:val="21"/>
                <w:szCs w:val="21"/>
              </w:rPr>
              <w:t xml:space="preserve"> má</w:t>
            </w:r>
          </w:p>
          <w:p w14:paraId="3475A0A9" w14:textId="77777777" w:rsidR="00F547D3" w:rsidRPr="00C261A4" w:rsidRDefault="00F547D3" w:rsidP="00D9338F">
            <w:pPr>
              <w:numPr>
                <w:ilvl w:val="0"/>
                <w:numId w:val="50"/>
              </w:numPr>
              <w:spacing w:after="0" w:line="276" w:lineRule="auto"/>
              <w:ind w:left="641" w:hanging="357"/>
              <w:rPr>
                <w:rFonts w:ascii="Segoe UI" w:hAnsi="Segoe UI" w:cs="Segoe UI"/>
                <w:i/>
                <w:sz w:val="21"/>
                <w:szCs w:val="21"/>
              </w:rPr>
            </w:pPr>
            <w:r w:rsidRPr="00C261A4">
              <w:rPr>
                <w:rFonts w:ascii="Segoe UI" w:hAnsi="Segoe UI" w:cs="Segoe UI"/>
                <w:i/>
                <w:sz w:val="21"/>
                <w:szCs w:val="21"/>
              </w:rPr>
              <w:t>minimálně středoškolské vzdělání s maturitní zkouškou (nebo ekvivalentní zkouškou dle jiného než českého právního řádu) v oboru obsahově zaměřeném na vodovody a kanalizace nebo v příbuzném oboru k oboru vzdělávání obsahově zaměřeném na vodovody a kanalizace a</w:t>
            </w:r>
            <w:r w:rsidR="00285A53" w:rsidRPr="00C261A4">
              <w:rPr>
                <w:rFonts w:ascii="Segoe UI" w:hAnsi="Segoe UI" w:cs="Segoe UI"/>
                <w:i/>
                <w:sz w:val="21"/>
                <w:szCs w:val="21"/>
              </w:rPr>
              <w:t> </w:t>
            </w:r>
            <w:r w:rsidRPr="00C261A4">
              <w:rPr>
                <w:rFonts w:ascii="Segoe UI" w:hAnsi="Segoe UI" w:cs="Segoe UI"/>
                <w:i/>
                <w:sz w:val="21"/>
                <w:szCs w:val="21"/>
              </w:rPr>
              <w:t>zároveň</w:t>
            </w:r>
          </w:p>
          <w:p w14:paraId="1FA12FDD" w14:textId="77777777" w:rsidR="00F547D3" w:rsidRPr="00C261A4" w:rsidRDefault="00F547D3" w:rsidP="00D9338F">
            <w:pPr>
              <w:numPr>
                <w:ilvl w:val="0"/>
                <w:numId w:val="50"/>
              </w:numPr>
              <w:spacing w:after="0" w:line="276" w:lineRule="auto"/>
              <w:ind w:left="641" w:hanging="357"/>
              <w:rPr>
                <w:rFonts w:ascii="Segoe UI" w:hAnsi="Segoe UI" w:cs="Segoe UI"/>
                <w:i/>
                <w:sz w:val="21"/>
                <w:szCs w:val="21"/>
              </w:rPr>
            </w:pPr>
            <w:r w:rsidRPr="00C261A4">
              <w:rPr>
                <w:rFonts w:ascii="Segoe UI" w:hAnsi="Segoe UI" w:cs="Segoe UI"/>
                <w:i/>
                <w:sz w:val="21"/>
                <w:szCs w:val="21"/>
              </w:rPr>
              <w:t>praxi v délce nejméně 10 let v oblasti provozování vodovodů a kanalizací;</w:t>
            </w:r>
          </w:p>
          <w:p w14:paraId="05B5FB2B" w14:textId="77777777" w:rsidR="00F547D3" w:rsidRPr="00C261A4" w:rsidRDefault="00F547D3" w:rsidP="00230A62">
            <w:pPr>
              <w:spacing w:before="120" w:after="0" w:line="276" w:lineRule="auto"/>
              <w:ind w:left="0"/>
              <w:rPr>
                <w:rFonts w:ascii="Segoe UI" w:hAnsi="Segoe UI" w:cs="Segoe UI"/>
                <w:i/>
                <w:sz w:val="21"/>
                <w:szCs w:val="21"/>
              </w:rPr>
            </w:pPr>
            <w:r w:rsidRPr="00C261A4">
              <w:rPr>
                <w:rFonts w:ascii="Segoe UI" w:hAnsi="Segoe UI" w:cs="Segoe UI"/>
                <w:b/>
                <w:i/>
                <w:sz w:val="21"/>
                <w:szCs w:val="21"/>
                <w:u w:val="single"/>
              </w:rPr>
              <w:t>6. alespoň 1 člen týmu</w:t>
            </w:r>
            <w:r w:rsidRPr="00C261A4">
              <w:rPr>
                <w:rFonts w:ascii="Segoe UI" w:hAnsi="Segoe UI" w:cs="Segoe UI"/>
                <w:i/>
                <w:sz w:val="21"/>
                <w:szCs w:val="21"/>
              </w:rPr>
              <w:t xml:space="preserve"> má</w:t>
            </w:r>
          </w:p>
          <w:p w14:paraId="317157D8" w14:textId="77777777" w:rsidR="00F547D3" w:rsidRPr="00C261A4" w:rsidRDefault="00F547D3" w:rsidP="00D9338F">
            <w:pPr>
              <w:numPr>
                <w:ilvl w:val="0"/>
                <w:numId w:val="50"/>
              </w:numPr>
              <w:spacing w:after="0" w:line="276" w:lineRule="auto"/>
              <w:ind w:left="641" w:hanging="357"/>
              <w:rPr>
                <w:rFonts w:ascii="Segoe UI" w:hAnsi="Segoe UI" w:cs="Segoe UI"/>
                <w:i/>
                <w:sz w:val="21"/>
                <w:szCs w:val="21"/>
              </w:rPr>
            </w:pPr>
            <w:r w:rsidRPr="00C261A4">
              <w:rPr>
                <w:rFonts w:ascii="Segoe UI" w:hAnsi="Segoe UI" w:cs="Segoe UI"/>
                <w:i/>
                <w:sz w:val="21"/>
                <w:szCs w:val="21"/>
              </w:rPr>
              <w:t>minimálně středoškolské vzdělání s maturitní zkouškou (nebo ekvivalentní zkouškou dle jiného než českého právního řádu) v oboru obsahově zaměřeném na vodovody a kanalizace nebo v příbuzném oboru k oboru vzdělávání obsahově zaměřeném na vodovody a kanalizace a</w:t>
            </w:r>
            <w:r w:rsidR="00285A53" w:rsidRPr="00C261A4">
              <w:rPr>
                <w:rFonts w:ascii="Segoe UI" w:hAnsi="Segoe UI" w:cs="Segoe UI"/>
                <w:i/>
                <w:sz w:val="21"/>
                <w:szCs w:val="21"/>
              </w:rPr>
              <w:t> </w:t>
            </w:r>
            <w:r w:rsidRPr="00C261A4">
              <w:rPr>
                <w:rFonts w:ascii="Segoe UI" w:hAnsi="Segoe UI" w:cs="Segoe UI"/>
                <w:i/>
                <w:sz w:val="21"/>
                <w:szCs w:val="21"/>
              </w:rPr>
              <w:t>zároveň</w:t>
            </w:r>
          </w:p>
          <w:p w14:paraId="6443CE49" w14:textId="77777777" w:rsidR="00F547D3" w:rsidRPr="00C261A4" w:rsidRDefault="00F547D3" w:rsidP="00D9338F">
            <w:pPr>
              <w:numPr>
                <w:ilvl w:val="0"/>
                <w:numId w:val="50"/>
              </w:numPr>
              <w:spacing w:after="0" w:line="276" w:lineRule="auto"/>
              <w:ind w:left="641" w:hanging="357"/>
              <w:rPr>
                <w:rFonts w:ascii="Segoe UI" w:hAnsi="Segoe UI" w:cs="Segoe UI"/>
                <w:i/>
                <w:sz w:val="21"/>
                <w:szCs w:val="21"/>
              </w:rPr>
            </w:pPr>
            <w:r w:rsidRPr="00C261A4">
              <w:rPr>
                <w:rFonts w:ascii="Segoe UI" w:hAnsi="Segoe UI" w:cs="Segoe UI"/>
                <w:i/>
                <w:sz w:val="21"/>
                <w:szCs w:val="21"/>
              </w:rPr>
              <w:t>praxi v délce nejméně 5 let v oblasti provozování vodovodů a kanalizací;</w:t>
            </w:r>
          </w:p>
          <w:p w14:paraId="184DB80A" w14:textId="77777777" w:rsidR="00F547D3" w:rsidRPr="00C261A4" w:rsidRDefault="00F547D3" w:rsidP="00230A62">
            <w:pPr>
              <w:spacing w:after="0" w:line="276" w:lineRule="auto"/>
              <w:ind w:left="641"/>
              <w:rPr>
                <w:rFonts w:ascii="Segoe UI" w:hAnsi="Segoe UI" w:cs="Segoe UI"/>
                <w:i/>
                <w:sz w:val="21"/>
                <w:szCs w:val="21"/>
              </w:rPr>
            </w:pPr>
            <w:r w:rsidRPr="00C261A4">
              <w:rPr>
                <w:rFonts w:ascii="Segoe UI" w:hAnsi="Segoe UI" w:cs="Segoe UI"/>
                <w:i/>
                <w:sz w:val="21"/>
                <w:szCs w:val="21"/>
              </w:rPr>
              <w:t>Za splnění úrovně dosaženého vzdělání se u tohoto člena týmu považuje také minimálně délka praxe nejméně 10 let v oblasti provozování vodovodů a kanalizací bez požadavku na dosaženou úroveň vzdělání.</w:t>
            </w:r>
          </w:p>
          <w:p w14:paraId="789A1239" w14:textId="77777777" w:rsidR="00F547D3" w:rsidRPr="00C261A4" w:rsidRDefault="00F547D3" w:rsidP="00230A62">
            <w:pPr>
              <w:spacing w:before="120" w:after="0" w:line="276" w:lineRule="auto"/>
              <w:ind w:left="0"/>
              <w:rPr>
                <w:rFonts w:ascii="Segoe UI" w:hAnsi="Segoe UI" w:cs="Segoe UI"/>
                <w:i/>
                <w:sz w:val="21"/>
                <w:szCs w:val="21"/>
              </w:rPr>
            </w:pPr>
            <w:r w:rsidRPr="00C261A4">
              <w:rPr>
                <w:rFonts w:ascii="Segoe UI" w:hAnsi="Segoe UI" w:cs="Segoe UI"/>
                <w:b/>
                <w:i/>
                <w:sz w:val="21"/>
                <w:szCs w:val="21"/>
                <w:u w:val="single"/>
              </w:rPr>
              <w:t>7. alespoň 1 člen týmu</w:t>
            </w:r>
            <w:r w:rsidRPr="00C261A4">
              <w:rPr>
                <w:rFonts w:ascii="Segoe UI" w:hAnsi="Segoe UI" w:cs="Segoe UI"/>
                <w:i/>
                <w:sz w:val="21"/>
                <w:szCs w:val="21"/>
              </w:rPr>
              <w:t xml:space="preserve"> má</w:t>
            </w:r>
          </w:p>
          <w:p w14:paraId="49BA168F" w14:textId="77777777" w:rsidR="00F547D3" w:rsidRPr="00C261A4" w:rsidRDefault="00F547D3" w:rsidP="00D9338F">
            <w:pPr>
              <w:numPr>
                <w:ilvl w:val="0"/>
                <w:numId w:val="50"/>
              </w:numPr>
              <w:spacing w:after="0" w:line="276" w:lineRule="auto"/>
              <w:ind w:left="641" w:hanging="357"/>
              <w:rPr>
                <w:rFonts w:ascii="Segoe UI" w:hAnsi="Segoe UI" w:cs="Segoe UI"/>
                <w:i/>
                <w:sz w:val="21"/>
                <w:szCs w:val="21"/>
              </w:rPr>
            </w:pPr>
            <w:r w:rsidRPr="00C261A4">
              <w:rPr>
                <w:rFonts w:ascii="Segoe UI" w:hAnsi="Segoe UI" w:cs="Segoe UI"/>
                <w:i/>
                <w:sz w:val="21"/>
                <w:szCs w:val="21"/>
              </w:rPr>
              <w:lastRenderedPageBreak/>
              <w:t>minimálně středoškolské vzdělání s maturitní zkouškou (nebo ekvivalentní zkouškou dle jiného než českého právního řádu) v oboru obsahově zaměřeném na vodovody a kanalizace nebo v příbuzném oboru k oboru vzdělávání obsahově zaměřeném na vodovody a kanalizace a zároveň</w:t>
            </w:r>
          </w:p>
          <w:p w14:paraId="03003D8D" w14:textId="77777777" w:rsidR="00F547D3" w:rsidRPr="00C261A4" w:rsidRDefault="00F547D3" w:rsidP="00D9338F">
            <w:pPr>
              <w:numPr>
                <w:ilvl w:val="0"/>
                <w:numId w:val="50"/>
              </w:numPr>
              <w:spacing w:after="0" w:line="276" w:lineRule="auto"/>
              <w:ind w:left="641" w:hanging="357"/>
              <w:rPr>
                <w:rFonts w:ascii="Segoe UI" w:hAnsi="Segoe UI" w:cs="Segoe UI"/>
                <w:i/>
                <w:sz w:val="21"/>
                <w:szCs w:val="21"/>
              </w:rPr>
            </w:pPr>
            <w:r w:rsidRPr="00C261A4">
              <w:rPr>
                <w:rFonts w:ascii="Segoe UI" w:hAnsi="Segoe UI" w:cs="Segoe UI"/>
                <w:i/>
                <w:sz w:val="21"/>
                <w:szCs w:val="21"/>
              </w:rPr>
              <w:t>praxi v délce nejméně 3 let v oblasti provozování vodovodů a kanalizací;</w:t>
            </w:r>
          </w:p>
          <w:p w14:paraId="3B45F648" w14:textId="77777777" w:rsidR="00F547D3" w:rsidRPr="00C261A4" w:rsidRDefault="00F547D3" w:rsidP="00230A62">
            <w:pPr>
              <w:spacing w:after="0" w:line="276" w:lineRule="auto"/>
              <w:ind w:left="641"/>
              <w:rPr>
                <w:rFonts w:ascii="Segoe UI" w:hAnsi="Segoe UI" w:cs="Segoe UI"/>
                <w:i/>
                <w:sz w:val="21"/>
                <w:szCs w:val="21"/>
              </w:rPr>
            </w:pPr>
            <w:r w:rsidRPr="00C261A4">
              <w:rPr>
                <w:rFonts w:ascii="Segoe UI" w:hAnsi="Segoe UI" w:cs="Segoe UI"/>
                <w:i/>
                <w:sz w:val="21"/>
                <w:szCs w:val="21"/>
              </w:rPr>
              <w:t>Za splnění úrovně dosaženého vzdělání se u tohoto člena týmu považuje také minimálně délka praxe nejméně 5 let v oblasti provozování vodovodů a kanalizací bez požadavku na dosaženou úroveň vzdělání.</w:t>
            </w:r>
          </w:p>
          <w:p w14:paraId="0605FA82" w14:textId="77777777" w:rsidR="00F547D3" w:rsidRPr="00C261A4" w:rsidRDefault="00F547D3" w:rsidP="00230A62">
            <w:pPr>
              <w:spacing w:before="120" w:after="0" w:line="276" w:lineRule="auto"/>
              <w:ind w:left="0"/>
              <w:rPr>
                <w:rFonts w:ascii="Segoe UI" w:hAnsi="Segoe UI" w:cs="Segoe UI"/>
                <w:i/>
                <w:sz w:val="21"/>
                <w:szCs w:val="21"/>
              </w:rPr>
            </w:pPr>
            <w:r w:rsidRPr="00C261A4">
              <w:rPr>
                <w:rFonts w:ascii="Segoe UI" w:hAnsi="Segoe UI" w:cs="Segoe UI"/>
                <w:b/>
                <w:i/>
                <w:sz w:val="21"/>
                <w:szCs w:val="21"/>
                <w:u w:val="single"/>
              </w:rPr>
              <w:t>8. alespoň 3 členové týmu</w:t>
            </w:r>
            <w:r w:rsidRPr="00C261A4">
              <w:rPr>
                <w:rFonts w:ascii="Segoe UI" w:hAnsi="Segoe UI" w:cs="Segoe UI"/>
                <w:i/>
                <w:sz w:val="21"/>
                <w:szCs w:val="21"/>
              </w:rPr>
              <w:t xml:space="preserve"> mají</w:t>
            </w:r>
          </w:p>
          <w:p w14:paraId="2E68093F" w14:textId="77777777" w:rsidR="00F547D3" w:rsidRPr="00C261A4" w:rsidRDefault="00F547D3" w:rsidP="00D9338F">
            <w:pPr>
              <w:numPr>
                <w:ilvl w:val="0"/>
                <w:numId w:val="50"/>
              </w:numPr>
              <w:spacing w:after="0" w:line="276" w:lineRule="auto"/>
              <w:contextualSpacing/>
              <w:rPr>
                <w:rFonts w:ascii="Segoe UI" w:hAnsi="Segoe UI" w:cs="Segoe UI"/>
                <w:i/>
                <w:sz w:val="21"/>
                <w:szCs w:val="21"/>
              </w:rPr>
            </w:pPr>
            <w:r w:rsidRPr="00C261A4">
              <w:rPr>
                <w:rFonts w:ascii="Segoe UI" w:hAnsi="Segoe UI" w:cs="Segoe UI"/>
                <w:i/>
                <w:sz w:val="21"/>
                <w:szCs w:val="21"/>
              </w:rPr>
              <w:t>praxi v délce nejméně 3 let v oblasti provozování vodovodů a kanalizací;</w:t>
            </w:r>
          </w:p>
          <w:p w14:paraId="68377C51" w14:textId="77777777" w:rsidR="00F547D3" w:rsidRPr="008F1B04" w:rsidRDefault="00F547D3" w:rsidP="00230A62">
            <w:pPr>
              <w:spacing w:after="0" w:line="276" w:lineRule="auto"/>
              <w:ind w:left="641"/>
              <w:contextualSpacing/>
              <w:rPr>
                <w:rFonts w:ascii="Segoe UI" w:hAnsi="Segoe UI" w:cs="Segoe UI"/>
                <w:i/>
              </w:rPr>
            </w:pPr>
            <w:r w:rsidRPr="00C261A4">
              <w:rPr>
                <w:rFonts w:ascii="Segoe UI" w:hAnsi="Segoe UI" w:cs="Segoe UI"/>
                <w:i/>
                <w:sz w:val="21"/>
                <w:szCs w:val="21"/>
              </w:rPr>
              <w:t>U těchto členů týmu Vlastník nestanovil požadavek na dosaženou úroveň vzdělání.</w:t>
            </w:r>
          </w:p>
        </w:tc>
      </w:tr>
    </w:tbl>
    <w:p w14:paraId="7B19963A" w14:textId="77777777" w:rsidR="00936793" w:rsidRPr="008F1B04" w:rsidRDefault="00A06C5F" w:rsidP="00054DAC">
      <w:pPr>
        <w:pStyle w:val="Nadpis2T"/>
      </w:pPr>
      <w:r>
        <w:lastRenderedPageBreak/>
        <w:t>Bezpečnostní a další předpisy</w:t>
      </w:r>
    </w:p>
    <w:p w14:paraId="1FA535B8" w14:textId="77777777" w:rsidR="00936793" w:rsidRPr="008F1B04" w:rsidRDefault="00936793" w:rsidP="00054DAC">
      <w:pPr>
        <w:pStyle w:val="Nadpis3"/>
      </w:pPr>
      <w:r w:rsidRPr="008F1B04">
        <w:t>Provozovatel je povinen zajistit, aby všichni Pracovníci, k</w:t>
      </w:r>
      <w:r w:rsidR="00325F31">
        <w:t>teří se podílejí na </w:t>
      </w:r>
      <w:r w:rsidR="00945A8C" w:rsidRPr="008F1B04">
        <w:t xml:space="preserve">Provozování Vodovodů a/nebo Kanalizací </w:t>
      </w:r>
      <w:r w:rsidRPr="008F1B04">
        <w:t>nebo vstupují na Pozemky a</w:t>
      </w:r>
      <w:r w:rsidR="00945A8C" w:rsidRPr="008F1B04">
        <w:t>/nebo</w:t>
      </w:r>
      <w:r w:rsidRPr="008F1B04">
        <w:t xml:space="preserve"> Stavby nebo k Vodovodu a</w:t>
      </w:r>
      <w:r w:rsidR="00945A8C" w:rsidRPr="008F1B04">
        <w:t>/nebo</w:t>
      </w:r>
      <w:r w:rsidRPr="008F1B04">
        <w:t xml:space="preserve"> Kanalizaci</w:t>
      </w:r>
      <w:r w:rsidR="00F0168A" w:rsidRPr="008F1B04">
        <w:t xml:space="preserve"> či jinak jednají na základě nebo v souvislosti s touto Smlouvou</w:t>
      </w:r>
      <w:r w:rsidRPr="008F1B04">
        <w:t xml:space="preserve">, mimo jiné dodržovali </w:t>
      </w:r>
      <w:r w:rsidR="00945A8C" w:rsidRPr="008F1B04">
        <w:t xml:space="preserve">zákonné </w:t>
      </w:r>
      <w:r w:rsidRPr="008F1B04">
        <w:t>povinnosti</w:t>
      </w:r>
      <w:r w:rsidR="00945A8C" w:rsidRPr="008F1B04">
        <w:t>, povinnosti obsažené v Provozních Dokumentech</w:t>
      </w:r>
      <w:r w:rsidR="00132448" w:rsidRPr="008F1B04">
        <w:t>, pracovních smlouvách</w:t>
      </w:r>
      <w:r w:rsidR="00945A8C" w:rsidRPr="008F1B04">
        <w:t xml:space="preserve"> a</w:t>
      </w:r>
      <w:r w:rsidR="00B03204" w:rsidRPr="008F1B04">
        <w:t> </w:t>
      </w:r>
      <w:r w:rsidR="00945A8C" w:rsidRPr="008F1B04">
        <w:t>Povoleních</w:t>
      </w:r>
      <w:r w:rsidRPr="008F1B04">
        <w:t xml:space="preserve">, a to bez ohledu na to, zda jde o Pracovníky Provozovatele, či jeho </w:t>
      </w:r>
      <w:r w:rsidR="008A7231" w:rsidRPr="008F1B04">
        <w:t>Pod</w:t>
      </w:r>
      <w:r w:rsidRPr="008F1B04">
        <w:t>dodavatelů.</w:t>
      </w:r>
    </w:p>
    <w:p w14:paraId="200A970F" w14:textId="77777777" w:rsidR="00936793" w:rsidRPr="008F1B04" w:rsidRDefault="00936793" w:rsidP="00054DAC">
      <w:pPr>
        <w:pStyle w:val="Nadpis3"/>
      </w:pPr>
      <w:r w:rsidRPr="008F1B04">
        <w:t xml:space="preserve">Provozovatel je povinen vyhovět žádosti Vlastníka a učinit veškeré potřebné kroky vůči Pracovníkovi (sám, či </w:t>
      </w:r>
      <w:proofErr w:type="gramStart"/>
      <w:r w:rsidRPr="008F1B04">
        <w:t>zajistit</w:t>
      </w:r>
      <w:proofErr w:type="gramEnd"/>
      <w:r w:rsidRPr="008F1B04">
        <w:t xml:space="preserve"> aby tyto kroky učinili </w:t>
      </w:r>
      <w:r w:rsidR="008A7231" w:rsidRPr="008F1B04">
        <w:t>Pod</w:t>
      </w:r>
      <w:r w:rsidRPr="008F1B04">
        <w:t xml:space="preserve">dodavatelé), který porušuje </w:t>
      </w:r>
      <w:r w:rsidR="00945A8C" w:rsidRPr="008F1B04">
        <w:t>zákonné povinnosti, povinnosti obsažené v Provozních Dokumentech</w:t>
      </w:r>
      <w:r w:rsidR="007B7DC5" w:rsidRPr="008F1B04">
        <w:t>, pracovní smlouvě</w:t>
      </w:r>
      <w:r w:rsidR="00945A8C" w:rsidRPr="008F1B04">
        <w:t xml:space="preserve"> a Povoleních</w:t>
      </w:r>
      <w:r w:rsidRPr="008F1B04">
        <w:t>, zejména</w:t>
      </w:r>
      <w:r w:rsidR="00DA00C1">
        <w:t xml:space="preserve"> tohoto Pracovníka upozornit na </w:t>
      </w:r>
      <w:r w:rsidRPr="008F1B04">
        <w:t xml:space="preserve">porušování pracovní kázně a </w:t>
      </w:r>
      <w:r w:rsidR="00EE794B" w:rsidRPr="008F1B04">
        <w:t xml:space="preserve">učinit veškeré potřebné kroky, aby se porušení </w:t>
      </w:r>
      <w:r w:rsidR="008A7231" w:rsidRPr="008F1B04">
        <w:t>jeho povinností</w:t>
      </w:r>
      <w:r w:rsidR="00EE794B" w:rsidRPr="008F1B04">
        <w:t xml:space="preserve"> neopakovalo. Podle </w:t>
      </w:r>
      <w:r w:rsidRPr="008F1B04">
        <w:t xml:space="preserve">závažnosti porušení </w:t>
      </w:r>
      <w:r w:rsidR="00EE794B" w:rsidRPr="008F1B04">
        <w:t xml:space="preserve">je Provozovatel povinen </w:t>
      </w:r>
      <w:r w:rsidR="0097691C" w:rsidRPr="008F1B04">
        <w:t>zamezit tomuto Pracovníku další přístup na Vodovod a</w:t>
      </w:r>
      <w:r w:rsidR="0047305C" w:rsidRPr="008F1B04">
        <w:t>/nebo</w:t>
      </w:r>
      <w:r w:rsidR="0097691C" w:rsidRPr="008F1B04">
        <w:t xml:space="preserve"> Kanalizaci a </w:t>
      </w:r>
      <w:r w:rsidR="00EE794B" w:rsidRPr="008F1B04">
        <w:t xml:space="preserve">pokud budou splněny podmínky stanovené Závaznými Předpisy, </w:t>
      </w:r>
      <w:r w:rsidRPr="008F1B04">
        <w:t>dát příslušnému Pracovníkovi výpověď či jej převést na jinou práci nebo s ním okamžitě zrušit pracovní poměr či s ním ukončit jiný smluvní vztah</w:t>
      </w:r>
      <w:r w:rsidR="00C34074">
        <w:t>. V případě, že se jedná o </w:t>
      </w:r>
      <w:r w:rsidR="00DD5DFF" w:rsidRPr="008F1B04">
        <w:t xml:space="preserve">Pracovníky </w:t>
      </w:r>
      <w:r w:rsidR="003151EA" w:rsidRPr="008F1B04">
        <w:t>Pod</w:t>
      </w:r>
      <w:r w:rsidR="00DD5DFF" w:rsidRPr="008F1B04">
        <w:t xml:space="preserve">dodavatelů, je Provozovatel povinen vynaložit přiměřené úsilí k tomu, aby </w:t>
      </w:r>
      <w:r w:rsidR="003151EA" w:rsidRPr="008F1B04">
        <w:t>Pod</w:t>
      </w:r>
      <w:r w:rsidR="00DD5DFF" w:rsidRPr="008F1B04">
        <w:t>dodavatelé učinili tyto kroky vůči svým Pracovníkům</w:t>
      </w:r>
      <w:r w:rsidRPr="008F1B04">
        <w:t>.</w:t>
      </w:r>
    </w:p>
    <w:p w14:paraId="5151CB4D" w14:textId="77777777" w:rsidR="00936793" w:rsidRPr="008F1B04" w:rsidRDefault="00936793" w:rsidP="00AD5AC0">
      <w:pPr>
        <w:pStyle w:val="Nadpis2T"/>
      </w:pPr>
      <w:bookmarkStart w:id="412" w:name="_Ref77134431"/>
      <w:r w:rsidRPr="008F1B04">
        <w:t>Odmítnutí přístupu</w:t>
      </w:r>
    </w:p>
    <w:bookmarkEnd w:id="412"/>
    <w:p w14:paraId="49F1334C" w14:textId="77777777" w:rsidR="00936793" w:rsidRPr="008F1B04" w:rsidRDefault="008E3A92" w:rsidP="00AD5AC0">
      <w:pPr>
        <w:pStyle w:val="Nadpis3"/>
      </w:pPr>
      <w:r w:rsidRPr="008F1B04">
        <w:t xml:space="preserve">Vlastník je oprávněn požadovat na </w:t>
      </w:r>
      <w:r w:rsidR="00936793" w:rsidRPr="008F1B04">
        <w:t>Provozovatel</w:t>
      </w:r>
      <w:r w:rsidRPr="008F1B04">
        <w:t>i prokázání</w:t>
      </w:r>
      <w:r w:rsidR="00936793" w:rsidRPr="008F1B04">
        <w:t xml:space="preserve"> identit</w:t>
      </w:r>
      <w:r w:rsidRPr="008F1B04">
        <w:t>y</w:t>
      </w:r>
      <w:r w:rsidR="00936793" w:rsidRPr="008F1B04">
        <w:t xml:space="preserve"> všech Pracovníků (svých i </w:t>
      </w:r>
      <w:r w:rsidR="000E451E" w:rsidRPr="008F1B04">
        <w:t>Pod</w:t>
      </w:r>
      <w:r w:rsidR="00936793" w:rsidRPr="008F1B04">
        <w:t xml:space="preserve">dodavatelů), kteří zajišťují </w:t>
      </w:r>
      <w:r w:rsidR="0047305C" w:rsidRPr="008F1B04">
        <w:t>Provozování Vodovodů a/nebo Kanalizací</w:t>
      </w:r>
      <w:r w:rsidRPr="008F1B04">
        <w:t xml:space="preserve"> přímo na Pozemku či Stavbě</w:t>
      </w:r>
      <w:r w:rsidR="00611C63" w:rsidRPr="008F1B04">
        <w:t>.</w:t>
      </w:r>
    </w:p>
    <w:p w14:paraId="4549BAC8" w14:textId="77777777" w:rsidR="00936793" w:rsidRPr="008F1B04" w:rsidRDefault="00936793" w:rsidP="00AD5AC0">
      <w:pPr>
        <w:pStyle w:val="Nadpis3"/>
      </w:pPr>
      <w:r w:rsidRPr="008F1B04">
        <w:t>Vlastník si vyhrazuje právo odmítnout přístup na Pozem</w:t>
      </w:r>
      <w:r w:rsidR="008E3A92" w:rsidRPr="008F1B04">
        <w:t>e</w:t>
      </w:r>
      <w:r w:rsidRPr="008F1B04">
        <w:t>k</w:t>
      </w:r>
      <w:r w:rsidR="008E3A92" w:rsidRPr="008F1B04">
        <w:t xml:space="preserve"> či</w:t>
      </w:r>
      <w:r w:rsidRPr="008F1B04">
        <w:t xml:space="preserve"> Stavb</w:t>
      </w:r>
      <w:r w:rsidR="008E3A92" w:rsidRPr="008F1B04">
        <w:t>u</w:t>
      </w:r>
      <w:r w:rsidRPr="008F1B04">
        <w:t xml:space="preserve"> nebo k</w:t>
      </w:r>
      <w:r w:rsidR="00B03204" w:rsidRPr="008F1B04">
        <w:t> </w:t>
      </w:r>
      <w:r w:rsidRPr="008F1B04">
        <w:t xml:space="preserve">Vodovodu a Kanalizaci jakékoliv osobě, která se na straně Provozovatele či jeho </w:t>
      </w:r>
      <w:r w:rsidR="00EF294A" w:rsidRPr="008F1B04">
        <w:t>Pod</w:t>
      </w:r>
      <w:r w:rsidRPr="008F1B04">
        <w:t>dodavatelů podílí na</w:t>
      </w:r>
      <w:r w:rsidR="002D6EA6">
        <w:t xml:space="preserve"> plnění závazků vyplývajících z </w:t>
      </w:r>
      <w:r w:rsidRPr="008F1B04">
        <w:t>této Smlouvy, pokud se Vlastník domnívá, že přítomnost takové osoby na Pozem</w:t>
      </w:r>
      <w:r w:rsidR="008E3A92" w:rsidRPr="008F1B04">
        <w:t>ku</w:t>
      </w:r>
      <w:r w:rsidR="00947C99">
        <w:t xml:space="preserve"> </w:t>
      </w:r>
      <w:r w:rsidR="0047305C" w:rsidRPr="008F1B04">
        <w:t>a/nebo</w:t>
      </w:r>
      <w:r w:rsidRPr="008F1B04">
        <w:t xml:space="preserve"> Stavb</w:t>
      </w:r>
      <w:r w:rsidR="008E3A92" w:rsidRPr="008F1B04">
        <w:t>ě</w:t>
      </w:r>
      <w:r w:rsidR="00947C99">
        <w:t xml:space="preserve"> nebo </w:t>
      </w:r>
      <w:r w:rsidR="00947C99">
        <w:lastRenderedPageBreak/>
        <w:t>u </w:t>
      </w:r>
      <w:r w:rsidRPr="008F1B04">
        <w:t>Vodovodu a</w:t>
      </w:r>
      <w:r w:rsidR="0047305C" w:rsidRPr="008F1B04">
        <w:t>/nebo</w:t>
      </w:r>
      <w:r w:rsidRPr="008F1B04">
        <w:t xml:space="preserve"> Kanalizace představuje riziko</w:t>
      </w:r>
      <w:r w:rsidR="00947C99">
        <w:t xml:space="preserve"> vzniku škody na zdraví nebo na </w:t>
      </w:r>
      <w:r w:rsidRPr="008F1B04">
        <w:t xml:space="preserve">majetku nebo je nežádoucí z jiného důvodu. Tato osoba se může na straně Provozovatele dále podílet na poskytování </w:t>
      </w:r>
      <w:r w:rsidR="0047305C" w:rsidRPr="008F1B04">
        <w:t>Provozování Vodovodů a/nebo Kanalizací</w:t>
      </w:r>
      <w:r w:rsidRPr="008F1B04">
        <w:t xml:space="preserve"> a vstupovat na Pozem</w:t>
      </w:r>
      <w:r w:rsidR="008E3A92" w:rsidRPr="008F1B04">
        <w:t>e</w:t>
      </w:r>
      <w:r w:rsidRPr="008F1B04">
        <w:t>k a</w:t>
      </w:r>
      <w:r w:rsidR="0047305C" w:rsidRPr="008F1B04">
        <w:t>/nebo</w:t>
      </w:r>
      <w:r w:rsidRPr="008F1B04">
        <w:t xml:space="preserve"> Stavb</w:t>
      </w:r>
      <w:r w:rsidR="008E3A92" w:rsidRPr="008F1B04">
        <w:t>u</w:t>
      </w:r>
      <w:r w:rsidRPr="008F1B04">
        <w:t xml:space="preserve"> nebo k</w:t>
      </w:r>
      <w:r w:rsidR="00B03204" w:rsidRPr="008F1B04">
        <w:t> </w:t>
      </w:r>
      <w:r w:rsidRPr="008F1B04">
        <w:t>Vodovodu a</w:t>
      </w:r>
      <w:r w:rsidR="0047305C" w:rsidRPr="008F1B04">
        <w:t>/nebo</w:t>
      </w:r>
      <w:r w:rsidR="002D6EA6">
        <w:t xml:space="preserve"> Kanalizaci pouze s </w:t>
      </w:r>
      <w:r w:rsidRPr="008F1B04">
        <w:t xml:space="preserve">předchozím písemným souhlasem Vlastníka. </w:t>
      </w:r>
    </w:p>
    <w:p w14:paraId="388F7222" w14:textId="77777777" w:rsidR="00936793" w:rsidRPr="008F1B04" w:rsidRDefault="00936793" w:rsidP="00AD5AC0">
      <w:pPr>
        <w:pStyle w:val="Nadpis3"/>
      </w:pPr>
      <w:r w:rsidRPr="008F1B04">
        <w:t xml:space="preserve">Vlastník nemusí uvést důvod pro odmítnutí dle předchozího odstavce, avšak pokud důvod neuvede, či tento důvod nebude přiměřený, musí Provozovateli nahradit zvýšené náklady, které v důsledku odmítnutí Vlastníka vzniknou Provozovateli či </w:t>
      </w:r>
      <w:r w:rsidR="00EF294A" w:rsidRPr="008F1B04">
        <w:t>Pod</w:t>
      </w:r>
      <w:r w:rsidRPr="008F1B04">
        <w:t>dodavatelům.</w:t>
      </w:r>
    </w:p>
    <w:p w14:paraId="721A5645" w14:textId="3724E8C7" w:rsidR="00936793" w:rsidRPr="008F1B04" w:rsidRDefault="00936793" w:rsidP="00E63328">
      <w:pPr>
        <w:pStyle w:val="Nadpis1"/>
      </w:pPr>
      <w:bookmarkStart w:id="413" w:name="_Toc128311344"/>
      <w:bookmarkStart w:id="414" w:name="_Ref76976419"/>
      <w:bookmarkStart w:id="415" w:name="_Toc132117366"/>
      <w:bookmarkStart w:id="416" w:name="_Toc159144257"/>
      <w:bookmarkStart w:id="417" w:name="_Toc213223363"/>
      <w:bookmarkStart w:id="418" w:name="_Toc528338519"/>
      <w:r w:rsidRPr="008F1B04">
        <w:t>PŘE</w:t>
      </w:r>
      <w:r w:rsidR="003F260E" w:rsidRPr="008F1B04">
        <w:t>CH</w:t>
      </w:r>
      <w:r w:rsidRPr="008F1B04">
        <w:t>OD ZAMĚSTNANCŮ</w:t>
      </w:r>
      <w:bookmarkEnd w:id="413"/>
      <w:bookmarkEnd w:id="414"/>
      <w:r w:rsidR="00A109C5">
        <w:t xml:space="preserve"> </w:t>
      </w:r>
      <w:r w:rsidRPr="008F1B04">
        <w:t xml:space="preserve">NA </w:t>
      </w:r>
      <w:bookmarkEnd w:id="415"/>
      <w:r w:rsidR="003F260E" w:rsidRPr="008F1B04">
        <w:t xml:space="preserve">NOVÉHO </w:t>
      </w:r>
      <w:r w:rsidRPr="008F1B04">
        <w:t>PROVOZOVAT</w:t>
      </w:r>
      <w:r w:rsidR="003F260E" w:rsidRPr="008F1B04">
        <w:t>E</w:t>
      </w:r>
      <w:r w:rsidRPr="008F1B04">
        <w:t>LE</w:t>
      </w:r>
      <w:bookmarkEnd w:id="416"/>
      <w:bookmarkEnd w:id="417"/>
      <w:bookmarkEnd w:id="418"/>
    </w:p>
    <w:p w14:paraId="776C7FB0" w14:textId="77777777" w:rsidR="00936793" w:rsidRPr="008F1B04" w:rsidRDefault="00936793" w:rsidP="00E63328">
      <w:pPr>
        <w:pStyle w:val="Nadpis2T"/>
      </w:pPr>
      <w:bookmarkStart w:id="419" w:name="_Ref158028595"/>
      <w:r w:rsidRPr="008F1B04">
        <w:t>Seznam Přecházejících Zaměstnanců</w:t>
      </w:r>
      <w:bookmarkEnd w:id="419"/>
    </w:p>
    <w:p w14:paraId="186B6F10" w14:textId="77777777" w:rsidR="00936793" w:rsidRPr="008F1B04" w:rsidRDefault="006F0701" w:rsidP="00E63328">
      <w:pPr>
        <w:pStyle w:val="Nadpis2B"/>
      </w:pPr>
      <w:bookmarkStart w:id="420" w:name="_Ref132434856"/>
      <w:r w:rsidRPr="008F1B04">
        <w:t>Provozovatel se zavazuje předat Vlastníkovi seznam zaměstnanců, u kterých může dojít k přechodu práv a povinností z pracovněprávních vztahů dle ustanovení § 338 odst. 2 zákona č. 262/2006 Sb., zákoníku práce, ve znění pozdějších předpisů, v důsledku uzavření nové provozní smlouvy s</w:t>
      </w:r>
      <w:r w:rsidR="003F260E" w:rsidRPr="008F1B04">
        <w:t xml:space="preserve"> Novým </w:t>
      </w:r>
      <w:r w:rsidR="0059101F" w:rsidRPr="008F1B04">
        <w:t>P</w:t>
      </w:r>
      <w:r w:rsidRPr="008F1B04">
        <w:t xml:space="preserve">rovozovatelem odlišným od Provozovatele a zároveň přehled mzdových nákladů na tyto zaměstnance strukturovaný dle druhu vykonávané práce. </w:t>
      </w:r>
      <w:bookmarkStart w:id="421" w:name="_Toc128311349"/>
      <w:bookmarkStart w:id="422" w:name="_Ref76980786"/>
      <w:bookmarkEnd w:id="420"/>
      <w:r w:rsidR="00BB1F6D" w:rsidRPr="008F1B04">
        <w:t>Tuto povinnost je Provozovatel povinen splnit ve lhůtách do</w:t>
      </w:r>
      <w:r w:rsidR="00515258">
        <w:t xml:space="preserve"> 24 (slovy dvaceti čtyř),</w:t>
      </w:r>
      <w:r w:rsidR="00BB1F6D" w:rsidRPr="008F1B04">
        <w:t xml:space="preserve"> </w:t>
      </w:r>
      <w:r w:rsidR="00A06C5F">
        <w:t>18 (slovy: osmnácti), 12 (slovy:</w:t>
      </w:r>
      <w:r w:rsidR="00BB1F6D" w:rsidRPr="008F1B04">
        <w:t xml:space="preserve"> dvanácti) a 6 (slovy: šesti) měsíců před Dnem Uplynutí nebo bez zbytečného prodlení po doručení oznámení o</w:t>
      </w:r>
      <w:r w:rsidR="0059101F" w:rsidRPr="008F1B04">
        <w:t> </w:t>
      </w:r>
      <w:r w:rsidR="00BB1F6D" w:rsidRPr="008F1B04">
        <w:t>předčasném ukončení této Smlouvy.</w:t>
      </w:r>
    </w:p>
    <w:p w14:paraId="6C90707B" w14:textId="77777777" w:rsidR="00936793" w:rsidRPr="008F1B04" w:rsidRDefault="00936793" w:rsidP="00CC1322">
      <w:pPr>
        <w:pStyle w:val="ST"/>
      </w:pPr>
      <w:bookmarkStart w:id="423" w:name="_Toc132117369"/>
      <w:bookmarkStart w:id="424" w:name="_Toc159144259"/>
      <w:bookmarkStart w:id="425" w:name="_Toc213223365"/>
      <w:bookmarkStart w:id="426" w:name="_Toc528338520"/>
      <w:bookmarkStart w:id="427" w:name="_Toc122409944"/>
      <w:bookmarkStart w:id="428" w:name="_Toc128451940"/>
      <w:bookmarkStart w:id="429" w:name="_Toc122409945"/>
      <w:bookmarkEnd w:id="421"/>
      <w:bookmarkEnd w:id="422"/>
      <w:r w:rsidRPr="008F1B04">
        <w:t xml:space="preserve">ČÁST </w:t>
      </w:r>
      <w:r w:rsidR="00092CCC" w:rsidRPr="008F1B04">
        <w:t>8</w:t>
      </w:r>
      <w:r w:rsidRPr="008F1B04">
        <w:t>:</w:t>
      </w:r>
      <w:r w:rsidRPr="008F1B04">
        <w:tab/>
        <w:t>SKONČENÍ SMLOUVY A PŘEDÁNÍ vodovod</w:t>
      </w:r>
      <w:r w:rsidR="00092CCC" w:rsidRPr="008F1B04">
        <w:t>ů</w:t>
      </w:r>
      <w:r w:rsidRPr="008F1B04">
        <w:t xml:space="preserve"> a kanalizací ZPĚT</w:t>
      </w:r>
      <w:bookmarkEnd w:id="423"/>
      <w:bookmarkEnd w:id="424"/>
      <w:bookmarkEnd w:id="425"/>
      <w:bookmarkEnd w:id="426"/>
    </w:p>
    <w:p w14:paraId="7C381D4F" w14:textId="77777777" w:rsidR="00936793" w:rsidRPr="008F1B04" w:rsidRDefault="00936793" w:rsidP="00E63328">
      <w:pPr>
        <w:pStyle w:val="Nadpis1"/>
      </w:pPr>
      <w:bookmarkStart w:id="430" w:name="_Toc132117370"/>
      <w:bookmarkStart w:id="431" w:name="_Toc159144260"/>
      <w:bookmarkStart w:id="432" w:name="_Ref212819948"/>
      <w:bookmarkStart w:id="433" w:name="_Toc213223366"/>
      <w:bookmarkStart w:id="434" w:name="_Ref522092263"/>
      <w:bookmarkStart w:id="435" w:name="_Ref528333921"/>
      <w:bookmarkStart w:id="436" w:name="_Toc528338521"/>
      <w:r w:rsidRPr="008F1B04">
        <w:t>PŘEDÁNÍ Vodovod</w:t>
      </w:r>
      <w:r w:rsidR="00092CCC" w:rsidRPr="008F1B04">
        <w:t>ů</w:t>
      </w:r>
      <w:r w:rsidRPr="008F1B04">
        <w:t xml:space="preserve"> a Kanalizac</w:t>
      </w:r>
      <w:r w:rsidR="00092CCC" w:rsidRPr="008F1B04">
        <w:t>í</w:t>
      </w:r>
      <w:r w:rsidRPr="008F1B04">
        <w:t xml:space="preserve"> ZPĚT</w:t>
      </w:r>
      <w:bookmarkEnd w:id="430"/>
      <w:bookmarkEnd w:id="431"/>
      <w:bookmarkEnd w:id="432"/>
      <w:bookmarkEnd w:id="433"/>
      <w:bookmarkEnd w:id="434"/>
      <w:bookmarkEnd w:id="435"/>
      <w:bookmarkEnd w:id="436"/>
    </w:p>
    <w:p w14:paraId="0FC95F01" w14:textId="77777777" w:rsidR="00936793" w:rsidRPr="008F1B04" w:rsidRDefault="00936793" w:rsidP="00AD5AC0">
      <w:pPr>
        <w:pStyle w:val="Nadpis2T"/>
      </w:pPr>
      <w:r w:rsidRPr="008F1B04">
        <w:t>Závazek zpětného předání</w:t>
      </w:r>
    </w:p>
    <w:p w14:paraId="3B4E7438" w14:textId="1CC76E3E" w:rsidR="00936793" w:rsidRPr="008F1B04" w:rsidRDefault="00936793" w:rsidP="00AD5AC0">
      <w:pPr>
        <w:pStyle w:val="Nadpis3"/>
      </w:pPr>
      <w:r w:rsidRPr="008F1B04">
        <w:t>Provozovatel se zavazuje předat Vodovod</w:t>
      </w:r>
      <w:r w:rsidR="00092CCC" w:rsidRPr="008F1B04">
        <w:t>y</w:t>
      </w:r>
      <w:r w:rsidRPr="008F1B04">
        <w:t xml:space="preserve"> a Kanalizac</w:t>
      </w:r>
      <w:r w:rsidR="00092CCC" w:rsidRPr="008F1B04">
        <w:t>e</w:t>
      </w:r>
      <w:r w:rsidRPr="008F1B04">
        <w:t xml:space="preserve"> zpět Vlastníkovi ke Dni Skončení</w:t>
      </w:r>
      <w:r w:rsidR="009E5407" w:rsidRPr="008F1B04">
        <w:t xml:space="preserve"> ve stavu</w:t>
      </w:r>
      <w:r w:rsidR="00CE1F5B">
        <w:t>,</w:t>
      </w:r>
      <w:r w:rsidR="009E5407" w:rsidRPr="008F1B04">
        <w:t xml:space="preserve"> který odpovídá běžnému opotřebení při řádném provádění údržby, není-li Smluvními </w:t>
      </w:r>
      <w:r w:rsidR="002D6EA6">
        <w:t>S</w:t>
      </w:r>
      <w:r w:rsidR="009E5407" w:rsidRPr="008F1B04">
        <w:t xml:space="preserve">tranami sjednáno jinak. Podrobnosti k procesu </w:t>
      </w:r>
      <w:r w:rsidR="003A4B1A" w:rsidRPr="008F1B04">
        <w:t xml:space="preserve">takového </w:t>
      </w:r>
      <w:r w:rsidR="009E5407" w:rsidRPr="008F1B04">
        <w:t xml:space="preserve">předání majetku mezi Smluvními </w:t>
      </w:r>
      <w:r w:rsidR="002D6EA6">
        <w:t>S</w:t>
      </w:r>
      <w:r w:rsidR="009E5407" w:rsidRPr="008F1B04">
        <w:t>tranami jsou uvedeny v Příloze č</w:t>
      </w:r>
      <w:r w:rsidR="00B03204" w:rsidRPr="008F1B04">
        <w:t>.</w:t>
      </w:r>
      <w:r w:rsidR="0020502C">
        <w:t> </w:t>
      </w:r>
      <w:r w:rsidR="003E00E2" w:rsidRPr="008F1B04">
        <w:t>6</w:t>
      </w:r>
      <w:r w:rsidR="0020502C">
        <w:t xml:space="preserve"> </w:t>
      </w:r>
      <w:r w:rsidR="00325245" w:rsidRPr="008F1B04">
        <w:rPr>
          <w:i/>
        </w:rPr>
        <w:t>(</w:t>
      </w:r>
      <w:r w:rsidR="00603232" w:rsidRPr="008F1B04">
        <w:rPr>
          <w:i/>
        </w:rPr>
        <w:t>Podrobnější pravidla předávání a převze</w:t>
      </w:r>
      <w:r w:rsidR="00D62F47" w:rsidRPr="008F1B04">
        <w:rPr>
          <w:i/>
        </w:rPr>
        <w:t>t</w:t>
      </w:r>
      <w:r w:rsidR="00603232" w:rsidRPr="008F1B04">
        <w:rPr>
          <w:i/>
        </w:rPr>
        <w:t>í majetku smluvními stranami</w:t>
      </w:r>
      <w:r w:rsidR="00325245" w:rsidRPr="008F1B04">
        <w:rPr>
          <w:i/>
        </w:rPr>
        <w:t>)</w:t>
      </w:r>
      <w:r w:rsidR="0020502C">
        <w:rPr>
          <w:i/>
        </w:rPr>
        <w:t xml:space="preserve"> </w:t>
      </w:r>
      <w:r w:rsidR="009E5407" w:rsidRPr="008F1B04">
        <w:t xml:space="preserve">k této Smlouvě. </w:t>
      </w:r>
      <w:r w:rsidRPr="008F1B04">
        <w:t>Smluvní Strany se nicméně mohou dohodnout, že skutečné předání nastane v jiný den, než v Den Skončení; skutečné předání Vodovod</w:t>
      </w:r>
      <w:r w:rsidR="00092CCC" w:rsidRPr="008F1B04">
        <w:t>ů a Kanalizací</w:t>
      </w:r>
      <w:r w:rsidRPr="008F1B04">
        <w:t xml:space="preserve"> se však nesmí uskutečnit více než 1</w:t>
      </w:r>
      <w:r w:rsidR="00092CCC" w:rsidRPr="008F1B04">
        <w:t>5</w:t>
      </w:r>
      <w:r w:rsidRPr="008F1B04">
        <w:t xml:space="preserve"> (slovy: </w:t>
      </w:r>
      <w:r w:rsidR="00092CCC" w:rsidRPr="008F1B04">
        <w:t>patnáct</w:t>
      </w:r>
      <w:r w:rsidRPr="008F1B04">
        <w:t xml:space="preserve">) </w:t>
      </w:r>
      <w:r w:rsidR="00092CCC" w:rsidRPr="008F1B04">
        <w:t>p</w:t>
      </w:r>
      <w:r w:rsidRPr="008F1B04">
        <w:t xml:space="preserve">racovních </w:t>
      </w:r>
      <w:r w:rsidR="00092CCC" w:rsidRPr="008F1B04">
        <w:t>d</w:t>
      </w:r>
      <w:r w:rsidRPr="008F1B04">
        <w:t>nů přede Dnem Skončení či více než 1</w:t>
      </w:r>
      <w:r w:rsidR="00092CCC" w:rsidRPr="008F1B04">
        <w:t>5</w:t>
      </w:r>
      <w:r w:rsidRPr="008F1B04">
        <w:t xml:space="preserve"> (slovy: </w:t>
      </w:r>
      <w:r w:rsidR="00092CCC" w:rsidRPr="008F1B04">
        <w:t>patnáct</w:t>
      </w:r>
      <w:r w:rsidRPr="008F1B04">
        <w:t xml:space="preserve">) </w:t>
      </w:r>
      <w:r w:rsidR="00092CCC" w:rsidRPr="008F1B04">
        <w:t>p</w:t>
      </w:r>
      <w:r w:rsidRPr="008F1B04">
        <w:t xml:space="preserve">racovních </w:t>
      </w:r>
      <w:r w:rsidR="00092CCC" w:rsidRPr="008F1B04">
        <w:t>d</w:t>
      </w:r>
      <w:r w:rsidRPr="008F1B04">
        <w:t>nů po Dni Skončení.</w:t>
      </w:r>
      <w:r w:rsidR="00C658D9">
        <w:t xml:space="preserve"> </w:t>
      </w:r>
      <w:r w:rsidRPr="008F1B04">
        <w:t>Předání Vodovod</w:t>
      </w:r>
      <w:r w:rsidR="00092CCC" w:rsidRPr="008F1B04">
        <w:t>ů a</w:t>
      </w:r>
      <w:r w:rsidR="00B03204" w:rsidRPr="008F1B04">
        <w:t> </w:t>
      </w:r>
      <w:r w:rsidR="00092CCC" w:rsidRPr="008F1B04">
        <w:t>Kanalizací</w:t>
      </w:r>
      <w:r w:rsidRPr="008F1B04">
        <w:t xml:space="preserve"> bude spočívat v tom, že Provozovatel:</w:t>
      </w:r>
    </w:p>
    <w:p w14:paraId="4BCD4D6D" w14:textId="77777777" w:rsidR="00936793" w:rsidRPr="008F1B04" w:rsidRDefault="00936793" w:rsidP="001C2B67">
      <w:pPr>
        <w:pStyle w:val="Nadpis4"/>
      </w:pPr>
      <w:r w:rsidRPr="008F1B04">
        <w:t>z Vodovod</w:t>
      </w:r>
      <w:r w:rsidR="00092CCC" w:rsidRPr="008F1B04">
        <w:t>ů</w:t>
      </w:r>
      <w:r w:rsidRPr="008F1B04">
        <w:t xml:space="preserve"> a Kanalizac</w:t>
      </w:r>
      <w:r w:rsidR="00092CCC" w:rsidRPr="008F1B04">
        <w:t>í</w:t>
      </w:r>
      <w:r w:rsidRPr="008F1B04">
        <w:t xml:space="preserve"> odstraní </w:t>
      </w:r>
      <w:r w:rsidR="007D6D85" w:rsidRPr="008F1B04">
        <w:t xml:space="preserve">veškeré </w:t>
      </w:r>
      <w:r w:rsidR="0032231D" w:rsidRPr="008F1B04">
        <w:t>Vybavení Provozovatele</w:t>
      </w:r>
      <w:r w:rsidRPr="008F1B04">
        <w:t xml:space="preserve">; pokud tak Provozovatel neučiní ani do 10 (slovy: deseti) </w:t>
      </w:r>
      <w:r w:rsidR="00092CCC" w:rsidRPr="008F1B04">
        <w:t>p</w:t>
      </w:r>
      <w:r w:rsidRPr="008F1B04">
        <w:t xml:space="preserve">racovních </w:t>
      </w:r>
      <w:r w:rsidR="00092CCC" w:rsidRPr="008F1B04">
        <w:t>d</w:t>
      </w:r>
      <w:r w:rsidRPr="008F1B04">
        <w:t>nů ode dne předání Vodovod</w:t>
      </w:r>
      <w:r w:rsidR="00092CCC" w:rsidRPr="008F1B04">
        <w:t>ů</w:t>
      </w:r>
      <w:r w:rsidRPr="008F1B04">
        <w:t xml:space="preserve"> a Kanalizac</w:t>
      </w:r>
      <w:r w:rsidR="00092CCC" w:rsidRPr="008F1B04">
        <w:t>í</w:t>
      </w:r>
      <w:r w:rsidRPr="008F1B04">
        <w:t xml:space="preserve">, může Vlastník </w:t>
      </w:r>
      <w:r w:rsidR="0032231D" w:rsidRPr="008F1B04">
        <w:t xml:space="preserve">Vybavení Provozovatele </w:t>
      </w:r>
      <w:r w:rsidRPr="008F1B04">
        <w:t xml:space="preserve">odstranit na náklady a riziko Provozovatele a je Provozovatelem zmocněn </w:t>
      </w:r>
      <w:r w:rsidR="0032231D" w:rsidRPr="008F1B04">
        <w:t xml:space="preserve">Vybavení Provozovatele </w:t>
      </w:r>
      <w:r w:rsidRPr="008F1B04">
        <w:t xml:space="preserve">prodat, přičemž výtěžek z prodeje </w:t>
      </w:r>
      <w:r w:rsidR="007D6D85" w:rsidRPr="008F1B04">
        <w:t xml:space="preserve">Vybavení </w:t>
      </w:r>
      <w:r w:rsidR="007D6D85" w:rsidRPr="008F1B04">
        <w:lastRenderedPageBreak/>
        <w:t>Provozovatele</w:t>
      </w:r>
      <w:r w:rsidRPr="008F1B04">
        <w:t xml:space="preserve"> náleží po odečtení nákladů Vlastníka souvisejících s tímto prodejem Provozovateli;</w:t>
      </w:r>
    </w:p>
    <w:p w14:paraId="1E203A92" w14:textId="77777777" w:rsidR="009D2F91" w:rsidRPr="009D2F91" w:rsidRDefault="00936793" w:rsidP="001C2B67">
      <w:pPr>
        <w:pStyle w:val="Nadpis4"/>
      </w:pPr>
      <w:r w:rsidRPr="008F1B04">
        <w:t xml:space="preserve">předá </w:t>
      </w:r>
      <w:r w:rsidR="00092CCC" w:rsidRPr="008F1B04">
        <w:t xml:space="preserve">nejpozději v den předání Vodovodů a Kanalizací </w:t>
      </w:r>
      <w:r w:rsidRPr="008F1B04">
        <w:t>Vlastníkovi věci a informace, které jsou potřebné k</w:t>
      </w:r>
      <w:r w:rsidR="00092CCC" w:rsidRPr="008F1B04">
        <w:t> Provozování Vodovodů a/nebo Kanalizací</w:t>
      </w:r>
      <w:r w:rsidRPr="008F1B04">
        <w:t>;</w:t>
      </w:r>
    </w:p>
    <w:p w14:paraId="5573C310" w14:textId="77777777" w:rsidR="00936793" w:rsidRPr="008F1B04" w:rsidRDefault="00936793" w:rsidP="001C2B67">
      <w:pPr>
        <w:pStyle w:val="Nadpis4"/>
      </w:pPr>
      <w:r w:rsidRPr="008F1B04">
        <w:t xml:space="preserve">předá </w:t>
      </w:r>
      <w:r w:rsidR="00092CCC" w:rsidRPr="008F1B04">
        <w:t xml:space="preserve">nejpozději v den předání Vodovodů a Kanalizací </w:t>
      </w:r>
      <w:r w:rsidRPr="008F1B04">
        <w:t>Vlastníkovi kopie veškeré dokumentace související s</w:t>
      </w:r>
      <w:r w:rsidR="00092CCC" w:rsidRPr="008F1B04">
        <w:t> Provozováním Vodovodů a</w:t>
      </w:r>
      <w:r w:rsidR="00B03204" w:rsidRPr="008F1B04">
        <w:t> </w:t>
      </w:r>
      <w:r w:rsidR="00092CCC" w:rsidRPr="008F1B04">
        <w:t>Kanalizací</w:t>
      </w:r>
      <w:r w:rsidRPr="008F1B04">
        <w:t>;</w:t>
      </w:r>
    </w:p>
    <w:p w14:paraId="550F165A" w14:textId="77777777" w:rsidR="00936793" w:rsidRPr="008F1B04" w:rsidRDefault="00936793" w:rsidP="001C2B67">
      <w:pPr>
        <w:pStyle w:val="Nadpis4"/>
      </w:pPr>
      <w:r w:rsidRPr="008F1B04">
        <w:t xml:space="preserve">provede za přítomnosti Zástupce Vlastníka </w:t>
      </w:r>
      <w:r w:rsidR="002A096F" w:rsidRPr="008F1B04">
        <w:t xml:space="preserve">nebo jiné osoby písemně pověřené Vlastníkem </w:t>
      </w:r>
      <w:r w:rsidRPr="008F1B04">
        <w:t>celkovou inventuru a fyzické předání Vodovod</w:t>
      </w:r>
      <w:r w:rsidR="00092CCC" w:rsidRPr="008F1B04">
        <w:t>ů</w:t>
      </w:r>
      <w:r w:rsidRPr="008F1B04">
        <w:t xml:space="preserve"> a Kanalizac</w:t>
      </w:r>
      <w:r w:rsidR="00092CCC" w:rsidRPr="008F1B04">
        <w:t>í</w:t>
      </w:r>
      <w:r w:rsidRPr="008F1B04">
        <w:t xml:space="preserve"> a dále testy či měření uvedená v </w:t>
      </w:r>
      <w:r w:rsidR="00092CCC" w:rsidRPr="008F1B04">
        <w:t xml:space="preserve">Příloze č. </w:t>
      </w:r>
      <w:r w:rsidR="00990B75" w:rsidRPr="008F1B04">
        <w:t>6</w:t>
      </w:r>
      <w:r w:rsidR="00092CCC" w:rsidRPr="008F1B04">
        <w:t xml:space="preserve"> (</w:t>
      </w:r>
      <w:r w:rsidR="00D62F47" w:rsidRPr="008F1B04">
        <w:rPr>
          <w:i/>
        </w:rPr>
        <w:t>Podrobnější pravidla předávání a převzetí majetku smluvními stranami</w:t>
      </w:r>
      <w:r w:rsidR="00092CCC" w:rsidRPr="008F1B04">
        <w:rPr>
          <w:i/>
        </w:rPr>
        <w:t>)</w:t>
      </w:r>
      <w:r w:rsidR="00092CCC" w:rsidRPr="008F1B04">
        <w:t xml:space="preserve"> k této Smlouvě</w:t>
      </w:r>
      <w:r w:rsidRPr="008F1B04">
        <w:t>; a</w:t>
      </w:r>
    </w:p>
    <w:p w14:paraId="3ED956DC" w14:textId="77777777" w:rsidR="00936793" w:rsidRPr="008F1B04" w:rsidRDefault="00936793" w:rsidP="00AD5AC0">
      <w:pPr>
        <w:pStyle w:val="Nadpis3"/>
      </w:pPr>
      <w:r w:rsidRPr="008F1B04">
        <w:t>Smluvní Strany si jsou vědomy skutečnosti, že namísto Vlastníka může Vodovod</w:t>
      </w:r>
      <w:r w:rsidR="00092CCC" w:rsidRPr="008F1B04">
        <w:t>y</w:t>
      </w:r>
      <w:r w:rsidR="00586A3F">
        <w:t xml:space="preserve"> a </w:t>
      </w:r>
      <w:r w:rsidRPr="008F1B04">
        <w:t>Kanalizac</w:t>
      </w:r>
      <w:r w:rsidR="00092CCC" w:rsidRPr="008F1B04">
        <w:t>e</w:t>
      </w:r>
      <w:r w:rsidRPr="008F1B04">
        <w:t xml:space="preserve"> podle tohoto článku převzít jménem Vlastníka jiná osoba, která jím bude pro tento účel výslovně zmocněna (např. Nový Provozovatel).</w:t>
      </w:r>
    </w:p>
    <w:p w14:paraId="32E5F96F" w14:textId="77777777" w:rsidR="00936793" w:rsidRPr="009D2F91" w:rsidRDefault="001A24AA" w:rsidP="00AD5AC0">
      <w:pPr>
        <w:pStyle w:val="Nadpis2T"/>
      </w:pPr>
      <w:r w:rsidRPr="009D2F91">
        <w:t>S</w:t>
      </w:r>
      <w:r w:rsidR="00D44EEF" w:rsidRPr="009D2F91">
        <w:t>oučinnost</w:t>
      </w:r>
      <w:r w:rsidR="00936793" w:rsidRPr="009D2F91">
        <w:t xml:space="preserve"> při předání</w:t>
      </w:r>
    </w:p>
    <w:p w14:paraId="3B9EE40D" w14:textId="77777777" w:rsidR="00936793" w:rsidRPr="008F1B04" w:rsidRDefault="00936793" w:rsidP="00E63328">
      <w:pPr>
        <w:pStyle w:val="Nadpis2B"/>
      </w:pPr>
      <w:r w:rsidRPr="008F1B04">
        <w:t>V souvislosti s předáním Vodovod</w:t>
      </w:r>
      <w:r w:rsidR="00092CCC" w:rsidRPr="008F1B04">
        <w:t>ů</w:t>
      </w:r>
      <w:r w:rsidRPr="008F1B04">
        <w:t xml:space="preserve"> a Kanalizac</w:t>
      </w:r>
      <w:r w:rsidR="00092CCC" w:rsidRPr="008F1B04">
        <w:t>í</w:t>
      </w:r>
      <w:r w:rsidRPr="008F1B04">
        <w:t xml:space="preserve"> Vlastníkovi či Novému Provozovateli se Provozovatel zavazuje poskytnout Vlastníkovi či Novému Provozovateli </w:t>
      </w:r>
      <w:r w:rsidR="00D44EEF" w:rsidRPr="008F1B04">
        <w:t xml:space="preserve">veškerou potřebnou součinnost </w:t>
      </w:r>
      <w:r w:rsidRPr="008F1B04">
        <w:t>tak, aby došlo k bezodkladnému převzetí Vodovod</w:t>
      </w:r>
      <w:r w:rsidR="00092CCC" w:rsidRPr="008F1B04">
        <w:t>ů</w:t>
      </w:r>
      <w:r w:rsidRPr="008F1B04">
        <w:t xml:space="preserve"> a</w:t>
      </w:r>
      <w:r w:rsidR="00B03204" w:rsidRPr="008F1B04">
        <w:t> </w:t>
      </w:r>
      <w:r w:rsidRPr="008F1B04">
        <w:t>Kanalizac</w:t>
      </w:r>
      <w:r w:rsidR="00092CCC" w:rsidRPr="008F1B04">
        <w:t>í</w:t>
      </w:r>
      <w:r w:rsidR="00C658D9">
        <w:t xml:space="preserve"> </w:t>
      </w:r>
      <w:r w:rsidR="00586A3F">
        <w:t>a </w:t>
      </w:r>
      <w:r w:rsidR="00092CCC" w:rsidRPr="008F1B04">
        <w:t>plynulému a nepřetržitému Provozování Vodovodů a Kanalizací</w:t>
      </w:r>
      <w:r w:rsidRPr="008F1B04">
        <w:t xml:space="preserve"> Vlastníkem či Novým Provozovatelem, včetně potřebného přístupu k Vodovod</w:t>
      </w:r>
      <w:r w:rsidR="00092CCC" w:rsidRPr="008F1B04">
        <w:t>ům</w:t>
      </w:r>
      <w:r w:rsidRPr="008F1B04">
        <w:t xml:space="preserve"> a</w:t>
      </w:r>
      <w:r w:rsidR="00B03204" w:rsidRPr="008F1B04">
        <w:t> </w:t>
      </w:r>
      <w:r w:rsidRPr="008F1B04">
        <w:t>Kanalizac</w:t>
      </w:r>
      <w:r w:rsidR="00092CCC" w:rsidRPr="008F1B04">
        <w:t>ím</w:t>
      </w:r>
      <w:r w:rsidRPr="008F1B04">
        <w:t xml:space="preserve"> a poskytnutí potřebných informací. Pokud v důsledku porušení tohoto</w:t>
      </w:r>
      <w:r w:rsidR="00586A3F">
        <w:t xml:space="preserve"> závazku Provozovatele dojde ke </w:t>
      </w:r>
      <w:r w:rsidRPr="008F1B04">
        <w:t>zvýšení nákladů na straně Vlastníka, je Provozovatel povinen nahradit Vlastníkovi částku odpovídající zvýšeným nákladům Vlastníka v</w:t>
      </w:r>
      <w:r w:rsidR="00B03204" w:rsidRPr="008F1B04">
        <w:t> </w:t>
      </w:r>
      <w:r w:rsidRPr="008F1B04">
        <w:t>souvislosti s převzetím Vodovod</w:t>
      </w:r>
      <w:r w:rsidR="00092CCC" w:rsidRPr="008F1B04">
        <w:t>ů</w:t>
      </w:r>
      <w:r w:rsidR="00586A3F">
        <w:t xml:space="preserve"> a </w:t>
      </w:r>
      <w:r w:rsidRPr="008F1B04">
        <w:t>Kanalizac</w:t>
      </w:r>
      <w:r w:rsidR="00092CCC" w:rsidRPr="008F1B04">
        <w:t>í</w:t>
      </w:r>
      <w:r w:rsidRPr="008F1B04">
        <w:t>.</w:t>
      </w:r>
    </w:p>
    <w:p w14:paraId="599FA08F" w14:textId="77777777" w:rsidR="00936793" w:rsidRPr="008F1B04" w:rsidRDefault="00936793" w:rsidP="00AD5AC0">
      <w:pPr>
        <w:pStyle w:val="Nadpis2T"/>
      </w:pPr>
      <w:bookmarkStart w:id="437" w:name="_Ref519073096"/>
      <w:r w:rsidRPr="008F1B04">
        <w:t>Stav při předání</w:t>
      </w:r>
      <w:bookmarkEnd w:id="437"/>
    </w:p>
    <w:p w14:paraId="5BDF85FC" w14:textId="77777777" w:rsidR="00936793" w:rsidRPr="008F1B04" w:rsidRDefault="00936793" w:rsidP="00AD5AC0">
      <w:pPr>
        <w:pStyle w:val="Nadpis3"/>
      </w:pPr>
      <w:r w:rsidRPr="008F1B04">
        <w:t>Provozovatel se zavazuje předat Vodovod</w:t>
      </w:r>
      <w:r w:rsidR="00092CCC" w:rsidRPr="008F1B04">
        <w:t>y</w:t>
      </w:r>
      <w:r w:rsidRPr="008F1B04">
        <w:t xml:space="preserve"> a Kanalizac</w:t>
      </w:r>
      <w:r w:rsidR="00092CCC" w:rsidRPr="008F1B04">
        <w:t>e</w:t>
      </w:r>
      <w:r w:rsidRPr="008F1B04">
        <w:t xml:space="preserve"> Vlastníkovi podle tohoto článku </w:t>
      </w:r>
      <w:r w:rsidR="009F2235" w:rsidRPr="008F1B04">
        <w:t>ve stavu, který odpovídá běžnému opotřebení při řádném provádění Údržby, a to</w:t>
      </w:r>
      <w:r w:rsidRPr="008F1B04">
        <w:t>:</w:t>
      </w:r>
    </w:p>
    <w:p w14:paraId="2923EDF0" w14:textId="77777777" w:rsidR="00936793" w:rsidRPr="008F1B04" w:rsidRDefault="00936793" w:rsidP="001C2B67">
      <w:pPr>
        <w:pStyle w:val="Nadpis4"/>
      </w:pPr>
      <w:r w:rsidRPr="008F1B04">
        <w:t>pokud tato Smlouva končí řádně Dnem Uplynutí, ve stavu, který odpovídá Požadavkům na Stav při Vrácení; a</w:t>
      </w:r>
    </w:p>
    <w:p w14:paraId="626BDE69" w14:textId="77777777" w:rsidR="00936793" w:rsidRPr="008F1B04" w:rsidRDefault="00936793" w:rsidP="001C2B67">
      <w:pPr>
        <w:pStyle w:val="Nadpis4"/>
      </w:pPr>
      <w:r w:rsidRPr="008F1B04">
        <w:t xml:space="preserve">pokud tato Smlouva končí jejím předčasným ukončením, ve stavu, který odpovídá Požadavkům na Stav při Vrácení při zohlednění opotřebení </w:t>
      </w:r>
      <w:r w:rsidR="00726802" w:rsidRPr="008F1B04">
        <w:t xml:space="preserve">daného </w:t>
      </w:r>
      <w:r w:rsidRPr="008F1B04">
        <w:t>Vodovodu a</w:t>
      </w:r>
      <w:r w:rsidR="00726802" w:rsidRPr="008F1B04">
        <w:t>/nebo</w:t>
      </w:r>
      <w:r w:rsidRPr="008F1B04">
        <w:t xml:space="preserve"> Kanalizace, které nenastalo s</w:t>
      </w:r>
      <w:r w:rsidR="00B03204" w:rsidRPr="008F1B04">
        <w:t> </w:t>
      </w:r>
      <w:r w:rsidRPr="008F1B04">
        <w:t xml:space="preserve">ohledem na dobu, která zbývá do Dne Uplynutí, a řádné Údržby </w:t>
      </w:r>
      <w:r w:rsidR="00726802" w:rsidRPr="008F1B04">
        <w:t xml:space="preserve">daného </w:t>
      </w:r>
      <w:r w:rsidRPr="008F1B04">
        <w:t>Vodovodu a</w:t>
      </w:r>
      <w:r w:rsidR="00726802" w:rsidRPr="008F1B04">
        <w:t>/nebo</w:t>
      </w:r>
      <w:r w:rsidRPr="008F1B04">
        <w:t xml:space="preserve"> Kanalizace, kterou má Provozovatel provádět podle této Smlouvy.</w:t>
      </w:r>
    </w:p>
    <w:p w14:paraId="5F405442" w14:textId="77777777" w:rsidR="00936793" w:rsidRPr="008F1B04" w:rsidRDefault="00936793" w:rsidP="00AD5AC0">
      <w:pPr>
        <w:pStyle w:val="Nadpis3"/>
      </w:pPr>
      <w:r w:rsidRPr="008F1B04">
        <w:t xml:space="preserve">Pokud Provozovatel poruší povinnosti podle tohoto článku, nahradí Vlastníkovi škodu, kterou tím způsobí, zejména: </w:t>
      </w:r>
    </w:p>
    <w:p w14:paraId="41ED5A51" w14:textId="77777777" w:rsidR="00936793" w:rsidRPr="008F1B04" w:rsidRDefault="00936793" w:rsidP="001C2B67">
      <w:pPr>
        <w:pStyle w:val="Nadpis4"/>
      </w:pPr>
      <w:r w:rsidRPr="008F1B04">
        <w:t xml:space="preserve">snížení hodnoty </w:t>
      </w:r>
      <w:r w:rsidR="00726802" w:rsidRPr="008F1B04">
        <w:t xml:space="preserve">daného </w:t>
      </w:r>
      <w:r w:rsidRPr="008F1B04">
        <w:t>Vodovodu a</w:t>
      </w:r>
      <w:r w:rsidR="00726802" w:rsidRPr="008F1B04">
        <w:t>/nebo</w:t>
      </w:r>
      <w:r w:rsidRPr="008F1B04">
        <w:t xml:space="preserve"> Kanalizace (pokud Provozovatel příslušnou </w:t>
      </w:r>
      <w:r w:rsidR="00AB49FA" w:rsidRPr="008F1B04">
        <w:t>Záv</w:t>
      </w:r>
      <w:r w:rsidRPr="008F1B04">
        <w:t>adu neopraví či neprovede příslušnou Údržbu</w:t>
      </w:r>
      <w:r w:rsidR="00726802" w:rsidRPr="008F1B04">
        <w:t xml:space="preserve"> či Opravu</w:t>
      </w:r>
      <w:r w:rsidR="007650A3" w:rsidRPr="008F1B04">
        <w:t xml:space="preserve"> ve lhůtě určené Vlastníkem</w:t>
      </w:r>
      <w:r w:rsidRPr="008F1B04">
        <w:t>); nebo</w:t>
      </w:r>
    </w:p>
    <w:p w14:paraId="49AEB64F" w14:textId="77777777" w:rsidR="00936793" w:rsidRPr="008F1B04" w:rsidRDefault="00936793" w:rsidP="001C2B67">
      <w:pPr>
        <w:pStyle w:val="Nadpis4"/>
      </w:pPr>
      <w:r w:rsidRPr="008F1B04">
        <w:lastRenderedPageBreak/>
        <w:t xml:space="preserve">náklady na opravu příslušné </w:t>
      </w:r>
      <w:r w:rsidR="00AB49FA" w:rsidRPr="008F1B04">
        <w:t>Záv</w:t>
      </w:r>
      <w:r w:rsidRPr="008F1B04">
        <w:t>ady či provedení příslušné Údržby</w:t>
      </w:r>
      <w:r w:rsidR="00726802" w:rsidRPr="008F1B04">
        <w:t xml:space="preserve"> či Opravy</w:t>
      </w:r>
      <w:r w:rsidRPr="008F1B04">
        <w:t>.</w:t>
      </w:r>
    </w:p>
    <w:p w14:paraId="4E94C938" w14:textId="77777777" w:rsidR="00936793" w:rsidRPr="008F1B04" w:rsidRDefault="00936793" w:rsidP="00AD5AC0">
      <w:pPr>
        <w:pStyle w:val="Nadpis2T"/>
      </w:pPr>
      <w:r w:rsidRPr="008F1B04">
        <w:t>Údržba před předáním a inspekce</w:t>
      </w:r>
    </w:p>
    <w:p w14:paraId="3CF83EFD" w14:textId="77777777" w:rsidR="00936793" w:rsidRPr="008F1B04" w:rsidRDefault="00936793" w:rsidP="00AD5AC0">
      <w:pPr>
        <w:pStyle w:val="Nadpis3"/>
      </w:pPr>
      <w:r w:rsidRPr="008F1B04">
        <w:t>Provozovatel se zavazuje provádět před předáním Vodovod</w:t>
      </w:r>
      <w:r w:rsidR="00726802" w:rsidRPr="008F1B04">
        <w:t>ů</w:t>
      </w:r>
      <w:r w:rsidR="0090242A">
        <w:t xml:space="preserve"> a </w:t>
      </w:r>
      <w:r w:rsidRPr="008F1B04">
        <w:t>Kanalizac</w:t>
      </w:r>
      <w:r w:rsidR="00726802" w:rsidRPr="008F1B04">
        <w:t>í</w:t>
      </w:r>
      <w:r w:rsidRPr="008F1B04">
        <w:t xml:space="preserve"> zpět Vlastníkovi či Novému Provozovateli podle tohoto článku Údržbu </w:t>
      </w:r>
      <w:r w:rsidR="00726802" w:rsidRPr="008F1B04">
        <w:t xml:space="preserve">a Opravy </w:t>
      </w:r>
      <w:r w:rsidRPr="008F1B04">
        <w:t>tak, aby Vodovod</w:t>
      </w:r>
      <w:r w:rsidR="00726802" w:rsidRPr="008F1B04">
        <w:t>y</w:t>
      </w:r>
      <w:r w:rsidRPr="008F1B04">
        <w:t xml:space="preserve"> a Kanalizace byly předány zpět Vlastníkovi nebo Novému Provozovateli ve stavu podle Požadavků na Stav při Vrácení.</w:t>
      </w:r>
    </w:p>
    <w:p w14:paraId="1A953AFE" w14:textId="77777777" w:rsidR="00936793" w:rsidRPr="008F1B04" w:rsidRDefault="00936793" w:rsidP="00AD5AC0">
      <w:pPr>
        <w:pStyle w:val="Nadpis3"/>
      </w:pPr>
      <w:r w:rsidRPr="008F1B04">
        <w:t xml:space="preserve">Vlastník je oprávněn provádět v období </w:t>
      </w:r>
      <w:r w:rsidR="00726802" w:rsidRPr="008F1B04">
        <w:t>od 24</w:t>
      </w:r>
      <w:r w:rsidRPr="008F1B04">
        <w:t xml:space="preserve"> (slovy: </w:t>
      </w:r>
      <w:r w:rsidR="00726802" w:rsidRPr="008F1B04">
        <w:t>dvaceti</w:t>
      </w:r>
      <w:r w:rsidR="00C658D9">
        <w:t xml:space="preserve"> </w:t>
      </w:r>
      <w:r w:rsidR="00726802" w:rsidRPr="008F1B04">
        <w:t>čtyř</w:t>
      </w:r>
      <w:r w:rsidR="007727EA" w:rsidRPr="008F1B04">
        <w:t xml:space="preserve">) </w:t>
      </w:r>
      <w:r w:rsidR="00726802" w:rsidRPr="008F1B04">
        <w:t>m</w:t>
      </w:r>
      <w:r w:rsidRPr="008F1B04">
        <w:t xml:space="preserve">ěsíců </w:t>
      </w:r>
      <w:r w:rsidR="00726802" w:rsidRPr="008F1B04">
        <w:t xml:space="preserve">do Dne Uplynutí </w:t>
      </w:r>
      <w:r w:rsidR="002A096F" w:rsidRPr="008F1B04">
        <w:t xml:space="preserve">nebo v době, kdy je tato Smlouva předčasně ukončována </w:t>
      </w:r>
      <w:r w:rsidRPr="008F1B04">
        <w:t>inspekce Vodovod</w:t>
      </w:r>
      <w:r w:rsidR="00726802" w:rsidRPr="008F1B04">
        <w:t>ů a/nebo Kanalizací</w:t>
      </w:r>
      <w:r w:rsidRPr="008F1B04">
        <w:t xml:space="preserve"> podle vlastního uvážení</w:t>
      </w:r>
      <w:r w:rsidR="00CC4D49" w:rsidRPr="008F1B04">
        <w:t>, zejména pak za účelem provádění testů a měření za účelem ověření stavu Vodovod</w:t>
      </w:r>
      <w:r w:rsidR="00726802" w:rsidRPr="008F1B04">
        <w:t>ů a/nebo Kanalizací</w:t>
      </w:r>
      <w:r w:rsidR="00CC4D49" w:rsidRPr="008F1B04">
        <w:t>,</w:t>
      </w:r>
      <w:r w:rsidR="00403724">
        <w:t xml:space="preserve"> a </w:t>
      </w:r>
      <w:r w:rsidRPr="008F1B04">
        <w:t>může k tomu využívat třetích osob pověřených Vlastníkem k</w:t>
      </w:r>
      <w:r w:rsidR="00B03204" w:rsidRPr="008F1B04">
        <w:t> </w:t>
      </w:r>
      <w:r w:rsidRPr="008F1B04">
        <w:t xml:space="preserve">tomuto účelu. Provozovatel je povinen poskytnout Vlastníkovi či Vlastníkem pověřeným třetím osobám při provádění těchto inspekcí potřebnou součinnost. Vlastník je povinen zajistit, aby inspekce nenarušovaly </w:t>
      </w:r>
      <w:r w:rsidR="00726802" w:rsidRPr="008F1B04">
        <w:t>v nepřípustném rozsahu Provozování Vodovodů a/nebo Kanalizací</w:t>
      </w:r>
      <w:r w:rsidRPr="008F1B04">
        <w:t xml:space="preserve">. Pokud inspekce odhalí nedostatky v Údržbě </w:t>
      </w:r>
      <w:r w:rsidR="00726802" w:rsidRPr="008F1B04">
        <w:t xml:space="preserve">či Opravách </w:t>
      </w:r>
      <w:r w:rsidRPr="008F1B04">
        <w:t>Vodovod</w:t>
      </w:r>
      <w:r w:rsidR="00726802" w:rsidRPr="008F1B04">
        <w:t>ů a/nebo Kanalizací</w:t>
      </w:r>
      <w:r w:rsidRPr="008F1B04">
        <w:t>, je Vlastník oprávněn písemně požadovat, aby Provozovatel ve lhůtě přiměřené závažnosti zjištěných nedostatků tyto nedostatky na své náklady odstranil, a</w:t>
      </w:r>
      <w:r w:rsidR="00B03204" w:rsidRPr="008F1B04">
        <w:t> </w:t>
      </w:r>
      <w:r w:rsidRPr="008F1B04">
        <w:t>dále požadovat, aby Provozovatel uhradil Vlastníkovi náklady spojené s</w:t>
      </w:r>
      <w:r w:rsidR="00B03204" w:rsidRPr="008F1B04">
        <w:t> </w:t>
      </w:r>
      <w:r w:rsidRPr="008F1B04">
        <w:t xml:space="preserve">prováděním inspekcí. Pokud Provozovatel neodstraní nedostatky zjištěné inspekcemi do </w:t>
      </w:r>
      <w:r w:rsidR="00726802" w:rsidRPr="008F1B04">
        <w:t>15</w:t>
      </w:r>
      <w:r w:rsidRPr="008F1B04">
        <w:t xml:space="preserve"> (slovy: </w:t>
      </w:r>
      <w:r w:rsidR="00726802" w:rsidRPr="008F1B04">
        <w:t>patnácti)</w:t>
      </w:r>
      <w:r w:rsidR="00403724">
        <w:t xml:space="preserve"> </w:t>
      </w:r>
      <w:r w:rsidR="00726802" w:rsidRPr="008F1B04">
        <w:t>p</w:t>
      </w:r>
      <w:r w:rsidRPr="008F1B04">
        <w:t xml:space="preserve">racovních </w:t>
      </w:r>
      <w:r w:rsidR="00726802" w:rsidRPr="008F1B04">
        <w:t>d</w:t>
      </w:r>
      <w:r w:rsidRPr="008F1B04">
        <w:t>nů od dne vypršení lhůty stanovené Vlastníkem pro odstranění inspekcemi zjištěných nedostatků, je Vlastník oprávněn zajistit odstranění těchto nedostatků na náklady a riziko Provozovatele.</w:t>
      </w:r>
    </w:p>
    <w:p w14:paraId="6A04D5E6" w14:textId="77777777" w:rsidR="0000136C" w:rsidRPr="008F1B04" w:rsidRDefault="0000136C" w:rsidP="00AD5AC0">
      <w:pPr>
        <w:pStyle w:val="Nadpis2T"/>
      </w:pPr>
      <w:r w:rsidRPr="008F1B04">
        <w:t>Činnost Provozovatele po předání</w:t>
      </w:r>
    </w:p>
    <w:p w14:paraId="568EB82A" w14:textId="77777777" w:rsidR="0000136C" w:rsidRPr="008F1B04" w:rsidRDefault="0000136C" w:rsidP="00E63328">
      <w:pPr>
        <w:pStyle w:val="Nadpis2B"/>
      </w:pPr>
      <w:r w:rsidRPr="008F1B04">
        <w:t xml:space="preserve">Po předání Vodovodů a Kanalizací Provozovatel zejména zajistí ukončení svých smluvních závazků (zejména finančních) vůči Vlastníkovi a také svým případným </w:t>
      </w:r>
      <w:r w:rsidR="007B5441" w:rsidRPr="008F1B04">
        <w:t>Pod</w:t>
      </w:r>
      <w:r w:rsidRPr="008F1B04">
        <w:t xml:space="preserve">dodavatelům, dokončí zpracování aktualizované Majetkové Evidence a Provozní </w:t>
      </w:r>
      <w:r w:rsidR="003C0EF4" w:rsidRPr="008F1B04">
        <w:t>E</w:t>
      </w:r>
      <w:r w:rsidRPr="008F1B04">
        <w:t xml:space="preserve">vidence za poslední </w:t>
      </w:r>
      <w:r w:rsidR="00914EDA" w:rsidRPr="008F1B04">
        <w:t>rok</w:t>
      </w:r>
      <w:r w:rsidRPr="008F1B04">
        <w:t xml:space="preserve"> Provozování</w:t>
      </w:r>
      <w:r w:rsidR="003C0EF4" w:rsidRPr="008F1B04">
        <w:t xml:space="preserve"> Vodovodů a Kanalizací</w:t>
      </w:r>
      <w:r w:rsidRPr="008F1B04">
        <w:t xml:space="preserve">, bude zejména spolupracovat při vypořádání závazků Vlastníka v oblasti poplatků za vypouštění odpadních vod za poslední </w:t>
      </w:r>
      <w:r w:rsidR="00914EDA" w:rsidRPr="008F1B04">
        <w:t>rok</w:t>
      </w:r>
      <w:r w:rsidRPr="008F1B04">
        <w:t xml:space="preserve"> provozování dle aktuálního stavu Závazných Předpisů v této problematice a plnit jiné povinnosti, které mu v souvislosti s Provozováním </w:t>
      </w:r>
      <w:r w:rsidR="003C0EF4" w:rsidRPr="008F1B04">
        <w:t xml:space="preserve">Vodovodů a Kanalizací </w:t>
      </w:r>
      <w:r w:rsidRPr="008F1B04">
        <w:t xml:space="preserve">stanovují </w:t>
      </w:r>
      <w:r w:rsidR="00DA472A" w:rsidRPr="008F1B04">
        <w:t xml:space="preserve">tato Smlouva (např. Vyrovnání) nebo </w:t>
      </w:r>
      <w:r w:rsidRPr="008F1B04">
        <w:t xml:space="preserve">Závazné Předpisy.  </w:t>
      </w:r>
    </w:p>
    <w:p w14:paraId="3C3BF468" w14:textId="77777777" w:rsidR="00DA472A" w:rsidRPr="008F1B04" w:rsidRDefault="00DA472A" w:rsidP="00053577">
      <w:pPr>
        <w:pStyle w:val="Nadpis2T"/>
      </w:pPr>
      <w:r w:rsidRPr="008F1B04">
        <w:t>Další povinnost</w:t>
      </w:r>
      <w:r w:rsidR="00712213" w:rsidRPr="008F1B04">
        <w:t>i</w:t>
      </w:r>
      <w:r w:rsidRPr="008F1B04">
        <w:t xml:space="preserve"> Provozovatele v rámci Nového Výběrového Řízení</w:t>
      </w:r>
    </w:p>
    <w:p w14:paraId="631C08C1" w14:textId="77777777" w:rsidR="00DA472A" w:rsidRPr="008F1B04" w:rsidRDefault="00401139" w:rsidP="00053577">
      <w:pPr>
        <w:pStyle w:val="Nadpis3"/>
      </w:pPr>
      <w:bookmarkStart w:id="438" w:name="_Ref522092245"/>
      <w:r w:rsidRPr="008F1B04">
        <w:t xml:space="preserve">Smluvní Strany se zavazují postupovat v období </w:t>
      </w:r>
      <w:r w:rsidR="005F68B2" w:rsidRPr="008F1B04">
        <w:t>přípravy N</w:t>
      </w:r>
      <w:r w:rsidRPr="008F1B04">
        <w:t xml:space="preserve">ového </w:t>
      </w:r>
      <w:r w:rsidR="000C5553" w:rsidRPr="008F1B04">
        <w:t>V</w:t>
      </w:r>
      <w:r w:rsidRPr="008F1B04">
        <w:t xml:space="preserve">ýběrového </w:t>
      </w:r>
      <w:r w:rsidR="000C5553" w:rsidRPr="008F1B04">
        <w:t>Ř</w:t>
      </w:r>
      <w:r w:rsidRPr="008F1B04">
        <w:t xml:space="preserve">ízení způsobem, který nebude diskriminovat Provozovatele nebo ostatní účastníky </w:t>
      </w:r>
      <w:r w:rsidR="005F68B2" w:rsidRPr="008F1B04">
        <w:t>N</w:t>
      </w:r>
      <w:r w:rsidRPr="008F1B04">
        <w:t xml:space="preserve">ového </w:t>
      </w:r>
      <w:r w:rsidR="000C5553" w:rsidRPr="008F1B04">
        <w:t>V</w:t>
      </w:r>
      <w:r w:rsidRPr="008F1B04">
        <w:t xml:space="preserve">ýběrového </w:t>
      </w:r>
      <w:r w:rsidR="000C5553" w:rsidRPr="008F1B04">
        <w:t>Ř</w:t>
      </w:r>
      <w:r w:rsidRPr="008F1B04">
        <w:t>ízení</w:t>
      </w:r>
      <w:r w:rsidR="00DA472A" w:rsidRPr="008F1B04">
        <w:t xml:space="preserve">. </w:t>
      </w:r>
      <w:r w:rsidRPr="008F1B04">
        <w:t xml:space="preserve">Provozovatel se zavazuje v rámci </w:t>
      </w:r>
      <w:r w:rsidR="005F68B2" w:rsidRPr="008F1B04">
        <w:t>pří</w:t>
      </w:r>
      <w:r w:rsidR="00403724">
        <w:t>pravy a </w:t>
      </w:r>
      <w:r w:rsidR="005F68B2" w:rsidRPr="008F1B04">
        <w:t>realizace N</w:t>
      </w:r>
      <w:r w:rsidRPr="008F1B04">
        <w:t xml:space="preserve">ového </w:t>
      </w:r>
      <w:r w:rsidR="000C5553" w:rsidRPr="008F1B04">
        <w:t>V</w:t>
      </w:r>
      <w:r w:rsidRPr="008F1B04">
        <w:t xml:space="preserve">ýběrového </w:t>
      </w:r>
      <w:r w:rsidR="000C5553" w:rsidRPr="008F1B04">
        <w:t>Ř</w:t>
      </w:r>
      <w:r w:rsidRPr="008F1B04">
        <w:t xml:space="preserve">ízení poskytovat Vlastníkovi nezbytnou součinnost, zejména při poskytování informací vztahujících se k předmětu smlouvy dle čl. </w:t>
      </w:r>
      <w:r w:rsidR="00165DEC" w:rsidRPr="008F1B04">
        <w:fldChar w:fldCharType="begin"/>
      </w:r>
      <w:r w:rsidR="00675C77" w:rsidRPr="008F1B04">
        <w:instrText xml:space="preserve"> REF _Ref522092204 \r \h </w:instrText>
      </w:r>
      <w:r w:rsidR="00053577">
        <w:instrText xml:space="preserve"> \* MERGEFORMAT </w:instrText>
      </w:r>
      <w:r w:rsidR="00165DEC" w:rsidRPr="008F1B04">
        <w:fldChar w:fldCharType="separate"/>
      </w:r>
      <w:r w:rsidR="00CD344D">
        <w:t>2</w:t>
      </w:r>
      <w:r w:rsidR="00165DEC" w:rsidRPr="008F1B04">
        <w:fldChar w:fldCharType="end"/>
      </w:r>
      <w:r w:rsidRPr="008F1B04">
        <w:t xml:space="preserve"> této Smlouvy.</w:t>
      </w:r>
      <w:bookmarkEnd w:id="438"/>
    </w:p>
    <w:p w14:paraId="4588BF30" w14:textId="77777777" w:rsidR="00DA472A" w:rsidRPr="008F1B04" w:rsidRDefault="00DA472A" w:rsidP="00053577">
      <w:pPr>
        <w:pStyle w:val="Nadpis3"/>
      </w:pPr>
      <w:r w:rsidRPr="008F1B04">
        <w:t>Pro plnění povinnosti Provozovatele dle čl</w:t>
      </w:r>
      <w:r w:rsidR="00675C77" w:rsidRPr="008F1B04">
        <w:t>.</w:t>
      </w:r>
      <w:r w:rsidR="00403724">
        <w:t> </w:t>
      </w:r>
      <w:r w:rsidR="00165DEC">
        <w:fldChar w:fldCharType="begin"/>
      </w:r>
      <w:r w:rsidR="0090242A">
        <w:instrText xml:space="preserve"> REF _Ref522092245 \r \h </w:instrText>
      </w:r>
      <w:r w:rsidR="00053577">
        <w:instrText xml:space="preserve"> \* MERGEFORMAT </w:instrText>
      </w:r>
      <w:r w:rsidR="00165DEC">
        <w:fldChar w:fldCharType="separate"/>
      </w:r>
      <w:r w:rsidR="00CD344D">
        <w:t>44.6.1</w:t>
      </w:r>
      <w:r w:rsidR="00165DEC">
        <w:fldChar w:fldCharType="end"/>
      </w:r>
      <w:r w:rsidRPr="008F1B04">
        <w:t xml:space="preserve"> této Smlouvy se Provozovatel zavazuje zajistit </w:t>
      </w:r>
      <w:r w:rsidR="00712213" w:rsidRPr="008F1B04">
        <w:t>dostatečnou</w:t>
      </w:r>
      <w:r w:rsidRPr="008F1B04">
        <w:t xml:space="preserve"> spolupráci </w:t>
      </w:r>
      <w:r w:rsidR="00C54220" w:rsidRPr="008F1B04">
        <w:t>z</w:t>
      </w:r>
      <w:r w:rsidRPr="008F1B04">
        <w:t>ástupce Provozovatele.</w:t>
      </w:r>
    </w:p>
    <w:p w14:paraId="2A1B5D92" w14:textId="77777777" w:rsidR="002820BD" w:rsidRPr="008F1B04" w:rsidRDefault="00E97D00" w:rsidP="00053577">
      <w:pPr>
        <w:pStyle w:val="Nadpis3"/>
      </w:pPr>
      <w:r w:rsidRPr="008F1B04">
        <w:lastRenderedPageBreak/>
        <w:t xml:space="preserve">Provozovatel se zejména zavazuje poskytnout Vlastníkovi </w:t>
      </w:r>
      <w:r w:rsidR="00403724">
        <w:t>agregované údaje ze </w:t>
      </w:r>
      <w:r w:rsidR="002820BD" w:rsidRPr="008F1B04">
        <w:t xml:space="preserve">Smluv s Odběrateli pro účely Nového Výběrového Řízení, přičemž se zavazuje zajistit, aby tyto smlouvy obsahovaly ustanovení, podle kterých je takové poskytnutí údajů přípustné a v souladu se Závaznými Předpisy. </w:t>
      </w:r>
    </w:p>
    <w:p w14:paraId="76E1684D" w14:textId="77777777" w:rsidR="00053684" w:rsidRPr="008F1B04" w:rsidRDefault="00053684" w:rsidP="00E63328">
      <w:pPr>
        <w:pStyle w:val="Nadpis1"/>
      </w:pPr>
      <w:bookmarkStart w:id="439" w:name="_Toc213223367"/>
      <w:bookmarkStart w:id="440" w:name="_Ref522092282"/>
      <w:bookmarkStart w:id="441" w:name="_Toc528338522"/>
      <w:r w:rsidRPr="008F1B04">
        <w:t xml:space="preserve">PŘEDÁNÍ </w:t>
      </w:r>
      <w:bookmarkEnd w:id="439"/>
      <w:r w:rsidR="00F00458" w:rsidRPr="008F1B04">
        <w:t>JINÉHO MAJETKU ZPĚT</w:t>
      </w:r>
      <w:bookmarkEnd w:id="440"/>
      <w:bookmarkEnd w:id="441"/>
    </w:p>
    <w:p w14:paraId="406B5001" w14:textId="77777777" w:rsidR="00053684" w:rsidRPr="008F1B04" w:rsidRDefault="00053684" w:rsidP="00E63328">
      <w:pPr>
        <w:pStyle w:val="Nadpis2B"/>
      </w:pPr>
      <w:r w:rsidRPr="008F1B04">
        <w:t>Provozovatel se zavazuje předat Pozemky a Stavby</w:t>
      </w:r>
      <w:r w:rsidR="0080650F" w:rsidRPr="008F1B04">
        <w:t>,</w:t>
      </w:r>
      <w:r w:rsidR="00C658D9">
        <w:t xml:space="preserve"> </w:t>
      </w:r>
      <w:r w:rsidR="007D6BEF" w:rsidRPr="008F1B04">
        <w:t>jakož i vešk</w:t>
      </w:r>
      <w:r w:rsidR="00F23391" w:rsidRPr="008F1B04">
        <w:t>erý jiný Majetek</w:t>
      </w:r>
      <w:r w:rsidR="0080650F" w:rsidRPr="008F1B04">
        <w:t>,</w:t>
      </w:r>
      <w:r w:rsidR="00F23391" w:rsidRPr="008F1B04">
        <w:t xml:space="preserve"> včetně Majetku chráněného</w:t>
      </w:r>
      <w:r w:rsidR="007D6BEF" w:rsidRPr="008F1B04">
        <w:t xml:space="preserve"> právy z duševního vlastnictví</w:t>
      </w:r>
      <w:r w:rsidR="00C54220" w:rsidRPr="008F1B04">
        <w:t>,</w:t>
      </w:r>
      <w:r w:rsidR="00C658D9">
        <w:t xml:space="preserve"> </w:t>
      </w:r>
      <w:r w:rsidRPr="008F1B04">
        <w:t>zpět Vlastníkovi ke Dni Skončení. Ustanovení č</w:t>
      </w:r>
      <w:r w:rsidR="00712213" w:rsidRPr="008F1B04">
        <w:t>l</w:t>
      </w:r>
      <w:r w:rsidR="00675C77" w:rsidRPr="008F1B04">
        <w:t>.</w:t>
      </w:r>
      <w:r w:rsidR="00403724">
        <w:t> </w:t>
      </w:r>
      <w:r w:rsidR="00165DEC">
        <w:fldChar w:fldCharType="begin"/>
      </w:r>
      <w:r w:rsidR="0090242A">
        <w:instrText xml:space="preserve"> REF _Ref528333921 \r \h </w:instrText>
      </w:r>
      <w:r w:rsidR="00165DEC">
        <w:fldChar w:fldCharType="separate"/>
      </w:r>
      <w:r w:rsidR="00CD344D">
        <w:t>44</w:t>
      </w:r>
      <w:r w:rsidR="00165DEC">
        <w:fldChar w:fldCharType="end"/>
      </w:r>
      <w:r w:rsidRPr="008F1B04">
        <w:t xml:space="preserve"> této Smlouvy o předání </w:t>
      </w:r>
      <w:r w:rsidR="007650A3" w:rsidRPr="008F1B04">
        <w:t>Vodovodů a Kanalizací</w:t>
      </w:r>
      <w:r w:rsidRPr="008F1B04">
        <w:t xml:space="preserve"> zpět Vlastníkovi včetně</w:t>
      </w:r>
      <w:r w:rsidR="00C658D9">
        <w:t xml:space="preserve"> </w:t>
      </w:r>
      <w:r w:rsidRPr="008F1B04">
        <w:t>předání a součinnost</w:t>
      </w:r>
      <w:r w:rsidR="00C23ADD" w:rsidRPr="008F1B04">
        <w:t>i</w:t>
      </w:r>
      <w:r w:rsidRPr="008F1B04">
        <w:t xml:space="preserve"> s Vlastníkem a Novým Provozovatelem, se uplatní přiměřeně také na předání </w:t>
      </w:r>
      <w:r w:rsidR="00F23391" w:rsidRPr="008F1B04">
        <w:t>Majetku podle tohoto čl</w:t>
      </w:r>
      <w:r w:rsidR="00675C77" w:rsidRPr="008F1B04">
        <w:t>.</w:t>
      </w:r>
      <w:r w:rsidR="00403724">
        <w:t> </w:t>
      </w:r>
      <w:r w:rsidR="00165DEC">
        <w:fldChar w:fldCharType="begin"/>
      </w:r>
      <w:r w:rsidR="0090242A">
        <w:instrText xml:space="preserve"> REF _Ref522092282 \r \h </w:instrText>
      </w:r>
      <w:r w:rsidR="00165DEC">
        <w:fldChar w:fldCharType="separate"/>
      </w:r>
      <w:r w:rsidR="00CD344D">
        <w:t>45</w:t>
      </w:r>
      <w:r w:rsidR="00165DEC">
        <w:fldChar w:fldCharType="end"/>
      </w:r>
      <w:r w:rsidR="00F23391" w:rsidRPr="008F1B04">
        <w:t xml:space="preserve"> Smlouvy. </w:t>
      </w:r>
    </w:p>
    <w:p w14:paraId="6FE8FDEB" w14:textId="77777777" w:rsidR="0000136C" w:rsidRPr="008F1B04" w:rsidRDefault="0000136C" w:rsidP="00CC1322">
      <w:pPr>
        <w:pStyle w:val="ST"/>
      </w:pPr>
      <w:bookmarkStart w:id="442" w:name="_Toc213223368"/>
      <w:bookmarkStart w:id="443" w:name="_Toc528338523"/>
      <w:r w:rsidRPr="008F1B04">
        <w:t>ČÁST 9:</w:t>
      </w:r>
      <w:r w:rsidRPr="008F1B04">
        <w:tab/>
        <w:t>zAJIŠŤOVACÍ INSTRUMENTY</w:t>
      </w:r>
      <w:bookmarkEnd w:id="442"/>
      <w:bookmarkEnd w:id="443"/>
    </w:p>
    <w:p w14:paraId="58620C1E" w14:textId="77777777" w:rsidR="0000136C" w:rsidRPr="008F1B04" w:rsidRDefault="008B62A1" w:rsidP="00E63328">
      <w:pPr>
        <w:pStyle w:val="Nadpis1"/>
      </w:pPr>
      <w:bookmarkStart w:id="444" w:name="_Toc213223370"/>
      <w:bookmarkStart w:id="445" w:name="_Ref522026984"/>
      <w:bookmarkStart w:id="446" w:name="_Ref528332206"/>
      <w:bookmarkStart w:id="447" w:name="_Toc528338524"/>
      <w:r w:rsidRPr="008F1B04">
        <w:t>JISTOTA</w:t>
      </w:r>
      <w:bookmarkEnd w:id="444"/>
      <w:bookmarkEnd w:id="445"/>
      <w:bookmarkEnd w:id="446"/>
      <w:bookmarkEnd w:id="447"/>
    </w:p>
    <w:p w14:paraId="4477BC88" w14:textId="77777777" w:rsidR="0000136C" w:rsidRPr="008F1B04" w:rsidRDefault="0000136C" w:rsidP="005E68EA">
      <w:pPr>
        <w:pStyle w:val="Nadpis2T"/>
      </w:pPr>
      <w:r w:rsidRPr="008F1B04">
        <w:t xml:space="preserve">Bankovní </w:t>
      </w:r>
      <w:r w:rsidR="00C54220" w:rsidRPr="008F1B04">
        <w:t>z</w:t>
      </w:r>
      <w:r w:rsidRPr="008F1B04">
        <w:t>áruka</w:t>
      </w:r>
    </w:p>
    <w:p w14:paraId="40887AE2" w14:textId="77777777" w:rsidR="001961F4" w:rsidRPr="008F1B04" w:rsidRDefault="0000136C" w:rsidP="005E68EA">
      <w:pPr>
        <w:pStyle w:val="Nadpis3"/>
      </w:pPr>
      <w:r w:rsidRPr="008F1B04">
        <w:t xml:space="preserve">Provozovatel </w:t>
      </w:r>
      <w:r w:rsidR="008B62A1" w:rsidRPr="008F1B04">
        <w:t xml:space="preserve">zajistil plnění požadavků Vlastníka na jistotu a </w:t>
      </w:r>
      <w:r w:rsidRPr="008F1B04">
        <w:t>předa</w:t>
      </w:r>
      <w:r w:rsidR="00EA723E" w:rsidRPr="008F1B04">
        <w:t>l</w:t>
      </w:r>
      <w:r w:rsidRPr="008F1B04">
        <w:t xml:space="preserve"> před uzavřením této Smlouvy Vlastníkovi </w:t>
      </w:r>
      <w:r w:rsidR="00C54220" w:rsidRPr="008F1B04">
        <w:t>b</w:t>
      </w:r>
      <w:r w:rsidRPr="008F1B04">
        <w:t xml:space="preserve">ankovní </w:t>
      </w:r>
      <w:r w:rsidR="00C54220" w:rsidRPr="008F1B04">
        <w:t>z</w:t>
      </w:r>
      <w:r w:rsidRPr="008F1B04">
        <w:t>áruku</w:t>
      </w:r>
      <w:r w:rsidR="00C658D9">
        <w:t xml:space="preserve"> </w:t>
      </w:r>
      <w:r w:rsidR="00BD1C11" w:rsidRPr="008F1B04">
        <w:t xml:space="preserve">ve výši </w:t>
      </w:r>
      <w:r w:rsidR="001850C2" w:rsidRPr="008F1B04">
        <w:t>100 000 000</w:t>
      </w:r>
      <w:r w:rsidR="001E12EC" w:rsidRPr="008F1B04">
        <w:t xml:space="preserve"> Kč</w:t>
      </w:r>
      <w:r w:rsidR="008D4208">
        <w:t xml:space="preserve"> </w:t>
      </w:r>
      <w:r w:rsidR="00BD1C11" w:rsidRPr="008F1B04">
        <w:t xml:space="preserve">(slovy: </w:t>
      </w:r>
      <w:r w:rsidR="001850C2" w:rsidRPr="008F1B04">
        <w:t xml:space="preserve">sto milionů </w:t>
      </w:r>
      <w:r w:rsidR="00BD1C11" w:rsidRPr="008F1B04">
        <w:t xml:space="preserve">korun českých) </w:t>
      </w:r>
      <w:r w:rsidR="00EA723E" w:rsidRPr="008F1B04">
        <w:t xml:space="preserve">splňující </w:t>
      </w:r>
      <w:r w:rsidR="001961F4" w:rsidRPr="008F1B04">
        <w:t xml:space="preserve">tyto </w:t>
      </w:r>
      <w:r w:rsidR="00EA723E" w:rsidRPr="008F1B04">
        <w:t xml:space="preserve">požadavky Vlastníka </w:t>
      </w:r>
      <w:r w:rsidR="009B0B68" w:rsidRPr="008F1B04">
        <w:t>(„</w:t>
      </w:r>
      <w:r w:rsidR="009B0B68" w:rsidRPr="008F1B04">
        <w:rPr>
          <w:b/>
        </w:rPr>
        <w:t xml:space="preserve">Bankovní </w:t>
      </w:r>
      <w:r w:rsidR="00C54220" w:rsidRPr="008F1B04">
        <w:rPr>
          <w:b/>
        </w:rPr>
        <w:t>z</w:t>
      </w:r>
      <w:r w:rsidR="009B0B68" w:rsidRPr="008F1B04">
        <w:rPr>
          <w:b/>
        </w:rPr>
        <w:t>áruka“</w:t>
      </w:r>
      <w:r w:rsidR="009B0B68" w:rsidRPr="008F1B04">
        <w:t>)</w:t>
      </w:r>
      <w:r w:rsidR="001961F4" w:rsidRPr="008F1B04">
        <w:t>:</w:t>
      </w:r>
    </w:p>
    <w:p w14:paraId="4EDF02E6" w14:textId="77777777" w:rsidR="001961F4" w:rsidRPr="008F1B04" w:rsidRDefault="001961F4" w:rsidP="001C2B67">
      <w:pPr>
        <w:pStyle w:val="Nadpis4"/>
      </w:pPr>
      <w:r w:rsidRPr="008F1B04">
        <w:t>byla vydána bankou se sídlem nebo organizační složkou v rámci Evropské</w:t>
      </w:r>
      <w:r w:rsidR="008B62A1" w:rsidRPr="008F1B04">
        <w:t xml:space="preserve"> Unie</w:t>
      </w:r>
      <w:r w:rsidRPr="008F1B04">
        <w:t>;</w:t>
      </w:r>
    </w:p>
    <w:p w14:paraId="5C7F0061" w14:textId="77777777" w:rsidR="001961F4" w:rsidRPr="008F1B04" w:rsidRDefault="001961F4" w:rsidP="001C2B67">
      <w:pPr>
        <w:pStyle w:val="Nadpis4"/>
      </w:pPr>
      <w:r w:rsidRPr="008F1B04">
        <w:t>právní vztahy z ní vznikající se říd</w:t>
      </w:r>
      <w:r w:rsidR="008B62A1" w:rsidRPr="008F1B04">
        <w:t>í</w:t>
      </w:r>
      <w:r w:rsidRPr="008F1B04">
        <w:t xml:space="preserve"> právem České republiky;</w:t>
      </w:r>
    </w:p>
    <w:p w14:paraId="0F3E6661" w14:textId="77777777" w:rsidR="008E36B2" w:rsidRPr="008F1B04" w:rsidRDefault="008E36B2" w:rsidP="001C2B67">
      <w:pPr>
        <w:pStyle w:val="Nadpis4"/>
      </w:pPr>
      <w:r w:rsidRPr="008F1B04">
        <w:t>byla vydána ve prospěch Vlastníka a je splatná na první výzvu, bez možnosti</w:t>
      </w:r>
      <w:r w:rsidR="00C658D9">
        <w:t xml:space="preserve"> </w:t>
      </w:r>
      <w:r w:rsidRPr="008F1B04">
        <w:t xml:space="preserve">uplatnění námitek ze strany banky s tím, že ze strany Vlastníka postačí, pokud prohlásí ve výzvě adresované bance, že Provozovatel nesplnil povinnosti vyplývající ze Smlouvy, </w:t>
      </w:r>
      <w:r w:rsidR="008B62A1" w:rsidRPr="008F1B04">
        <w:t>jejichž</w:t>
      </w:r>
      <w:r w:rsidR="00C658D9">
        <w:t xml:space="preserve"> </w:t>
      </w:r>
      <w:r w:rsidR="008B62A1" w:rsidRPr="008F1B04">
        <w:t xml:space="preserve">splnění je zajištěno jistotou ve formě Bankovní </w:t>
      </w:r>
      <w:r w:rsidR="00C54220" w:rsidRPr="008F1B04">
        <w:t>z</w:t>
      </w:r>
      <w:r w:rsidR="008B62A1" w:rsidRPr="008F1B04">
        <w:t>áruky dle této Smlouvy</w:t>
      </w:r>
      <w:r w:rsidRPr="008F1B04">
        <w:t>;</w:t>
      </w:r>
    </w:p>
    <w:p w14:paraId="67EA423F" w14:textId="77777777" w:rsidR="008E36B2" w:rsidRPr="008F1B04" w:rsidRDefault="008E36B2" w:rsidP="001C2B67">
      <w:pPr>
        <w:pStyle w:val="Nadpis4"/>
      </w:pPr>
      <w:r w:rsidRPr="008F1B04">
        <w:t>je bezpodmínečná a neodvolatelná;</w:t>
      </w:r>
    </w:p>
    <w:p w14:paraId="20FC4EC5" w14:textId="77777777" w:rsidR="00B06D68" w:rsidRPr="008F1B04" w:rsidRDefault="008E36B2" w:rsidP="001C2B67">
      <w:pPr>
        <w:pStyle w:val="Nadpis4"/>
      </w:pPr>
      <w:r w:rsidRPr="008F1B04">
        <w:t xml:space="preserve">je účinná ode Dne Zahájení Provozování a její účinnost </w:t>
      </w:r>
      <w:r w:rsidR="008B62A1" w:rsidRPr="008F1B04">
        <w:t>ne</w:t>
      </w:r>
      <w:r w:rsidRPr="008F1B04">
        <w:t>skonč</w:t>
      </w:r>
      <w:r w:rsidR="008B62A1" w:rsidRPr="008F1B04">
        <w:t>í dříve než</w:t>
      </w:r>
      <w:r w:rsidRPr="008F1B04">
        <w:t xml:space="preserve"> uplynutím dvanácté</w:t>
      </w:r>
      <w:r w:rsidR="00E17C6E" w:rsidRPr="008F1B04">
        <w:t>ho</w:t>
      </w:r>
      <w:r w:rsidRPr="008F1B04">
        <w:t xml:space="preserve"> měsíce po Dni Uplynutí, přičemž je možné, aby Bankovní </w:t>
      </w:r>
      <w:r w:rsidR="00C54220" w:rsidRPr="008F1B04">
        <w:t>z</w:t>
      </w:r>
      <w:r w:rsidRPr="008F1B04">
        <w:t>áruka byla vydána na dobu kratší, nejméně však na 3</w:t>
      </w:r>
      <w:r w:rsidR="008C68CA">
        <w:t xml:space="preserve"> (slovy: tři)</w:t>
      </w:r>
      <w:r w:rsidRPr="008F1B04">
        <w:t xml:space="preserve"> roky; v takovém případě je však Provozovatel povinen v dostatečném předstihu</w:t>
      </w:r>
      <w:r w:rsidR="008B62A1" w:rsidRPr="008F1B04">
        <w:t xml:space="preserve"> před uplynutím doby účinnosti Bankovní </w:t>
      </w:r>
      <w:r w:rsidR="00C54220" w:rsidRPr="008F1B04">
        <w:t>z</w:t>
      </w:r>
      <w:r w:rsidR="008B62A1" w:rsidRPr="008F1B04">
        <w:t>áruky</w:t>
      </w:r>
      <w:r w:rsidR="00473660" w:rsidRPr="008F1B04">
        <w:t xml:space="preserve"> (</w:t>
      </w:r>
      <w:r w:rsidRPr="008F1B04">
        <w:t>nejpozději 5</w:t>
      </w:r>
      <w:r w:rsidR="00E17C6E" w:rsidRPr="008F1B04">
        <w:t xml:space="preserve"> (slovy: pět)</w:t>
      </w:r>
      <w:r w:rsidRPr="008F1B04">
        <w:t xml:space="preserve"> měsíců před </w:t>
      </w:r>
      <w:r w:rsidR="00473660" w:rsidRPr="008F1B04">
        <w:t xml:space="preserve">jejím </w:t>
      </w:r>
      <w:r w:rsidRPr="008F1B04">
        <w:t>uplynutím</w:t>
      </w:r>
      <w:r w:rsidR="00473660" w:rsidRPr="008F1B04">
        <w:t>)</w:t>
      </w:r>
      <w:r w:rsidRPr="008F1B04">
        <w:t>, předložit Vlastníkovi novou Bankovní záruku</w:t>
      </w:r>
      <w:r w:rsidR="00B06D68" w:rsidRPr="008F1B04">
        <w:t xml:space="preserve"> splňující všechny požadavky stanovené v tomto článku Smlouvy a tato nová Bankovní </w:t>
      </w:r>
      <w:r w:rsidR="00C54220" w:rsidRPr="008F1B04">
        <w:t>z</w:t>
      </w:r>
      <w:r w:rsidR="00B06D68" w:rsidRPr="008F1B04">
        <w:t xml:space="preserve">áruka bude účinná ode dne následujícího po uplynutí </w:t>
      </w:r>
      <w:r w:rsidR="00473660" w:rsidRPr="008F1B04">
        <w:t>ú</w:t>
      </w:r>
      <w:r w:rsidR="00B06D68" w:rsidRPr="008F1B04">
        <w:t xml:space="preserve">činnosti předchozí Bankovní </w:t>
      </w:r>
      <w:r w:rsidR="00C54220" w:rsidRPr="008F1B04">
        <w:t>z</w:t>
      </w:r>
      <w:r w:rsidR="00B06D68" w:rsidRPr="008F1B04">
        <w:t>áruky;</w:t>
      </w:r>
    </w:p>
    <w:p w14:paraId="0A6693EB" w14:textId="77777777" w:rsidR="00B06D68" w:rsidRPr="008F1B04" w:rsidRDefault="00B06D68" w:rsidP="001C2B67">
      <w:pPr>
        <w:pStyle w:val="Nadpis4"/>
      </w:pPr>
      <w:r w:rsidRPr="008F1B04">
        <w:t>obsahuje ustanovení o tom, že</w:t>
      </w:r>
      <w:r w:rsidR="00473660" w:rsidRPr="008F1B04">
        <w:t xml:space="preserve"> Vlastník</w:t>
      </w:r>
      <w:r w:rsidRPr="008F1B04">
        <w:t xml:space="preserve"> je oprávněn postoupit práva z Bankovní </w:t>
      </w:r>
      <w:r w:rsidR="00C54220" w:rsidRPr="008F1B04">
        <w:t>z</w:t>
      </w:r>
      <w:r w:rsidRPr="008F1B04">
        <w:t xml:space="preserve">áruky na třetí subjekt-financující instituci </w:t>
      </w:r>
      <w:r w:rsidR="00473660" w:rsidRPr="008F1B04">
        <w:t>(</w:t>
      </w:r>
      <w:r w:rsidRPr="008F1B04">
        <w:t>banku</w:t>
      </w:r>
      <w:r w:rsidR="00473660" w:rsidRPr="008F1B04">
        <w:t>)</w:t>
      </w:r>
      <w:r w:rsidRPr="008F1B04">
        <w:t xml:space="preserve">Vlastníka, popřípadě zastavit ve prospěch tohoto subjektu pohledávky z Bankovní </w:t>
      </w:r>
      <w:r w:rsidR="00C54220" w:rsidRPr="008F1B04">
        <w:t>z</w:t>
      </w:r>
      <w:r w:rsidRPr="008F1B04">
        <w:t>áruky;</w:t>
      </w:r>
    </w:p>
    <w:p w14:paraId="1C454244" w14:textId="77777777" w:rsidR="00B06D68" w:rsidRPr="008F1B04" w:rsidRDefault="00B06D68" w:rsidP="001C2B67">
      <w:pPr>
        <w:pStyle w:val="Nadpis4"/>
      </w:pPr>
      <w:r w:rsidRPr="008F1B04">
        <w:lastRenderedPageBreak/>
        <w:t xml:space="preserve">je vydána v českém jazyce, popřípadě </w:t>
      </w:r>
      <w:proofErr w:type="gramStart"/>
      <w:r w:rsidRPr="008F1B04">
        <w:t>v</w:t>
      </w:r>
      <w:proofErr w:type="gramEnd"/>
      <w:r w:rsidRPr="008F1B04">
        <w:t> dvojjazyčném znění s rozhodujícím zněním v českém jazyce.</w:t>
      </w:r>
    </w:p>
    <w:p w14:paraId="280BDE68" w14:textId="77777777" w:rsidR="005C6DA7" w:rsidRPr="008F1B04" w:rsidRDefault="00186AD8" w:rsidP="005E68EA">
      <w:pPr>
        <w:pStyle w:val="Nadpis3"/>
      </w:pPr>
      <w:r w:rsidRPr="008F1B04">
        <w:t>Vlastník se vůči Provozovateli zavazuje, že uplatní práva z Bankovní Záruky pouze v případě:</w:t>
      </w:r>
    </w:p>
    <w:p w14:paraId="6A5FFBFE" w14:textId="77777777" w:rsidR="005C6DA7" w:rsidRPr="008F1B04" w:rsidRDefault="002018A8" w:rsidP="001C2B67">
      <w:pPr>
        <w:pStyle w:val="Nadpis4"/>
      </w:pPr>
      <w:r w:rsidRPr="008F1B04">
        <w:t>Selhání Provozovatele</w:t>
      </w:r>
      <w:r w:rsidR="00D106B7">
        <w:t>, kterým se rozumí všechny skutečnosti vymezené v příloze č. 12 k této Smlouvě jako Nedostupnost nebo Selhání kvality a dále jakákoli skutečnost uvedené v čl. 2.2 až 2.6 Přílohy č. 12 k této Smlouvě</w:t>
      </w:r>
      <w:r w:rsidR="005C6DA7" w:rsidRPr="008F1B04">
        <w:t>;</w:t>
      </w:r>
      <w:r w:rsidR="00186AD8" w:rsidRPr="008F1B04">
        <w:t xml:space="preserve"> nebo</w:t>
      </w:r>
    </w:p>
    <w:p w14:paraId="7F5332A9" w14:textId="77777777" w:rsidR="005C6DA7" w:rsidRPr="008F1B04" w:rsidRDefault="005C6DA7" w:rsidP="001C2B67">
      <w:pPr>
        <w:pStyle w:val="Nadpis4"/>
      </w:pPr>
      <w:r w:rsidRPr="008F1B04">
        <w:t xml:space="preserve">při </w:t>
      </w:r>
      <w:r w:rsidR="00C54220" w:rsidRPr="008F1B04">
        <w:t>u</w:t>
      </w:r>
      <w:r w:rsidRPr="008F1B04">
        <w:t xml:space="preserve">končení </w:t>
      </w:r>
      <w:r w:rsidR="00C54220" w:rsidRPr="008F1B04">
        <w:t xml:space="preserve">Smlouvy </w:t>
      </w:r>
      <w:r w:rsidRPr="008F1B04">
        <w:t>pro Selhání Provozovatele;</w:t>
      </w:r>
      <w:r w:rsidR="00186AD8" w:rsidRPr="008F1B04">
        <w:t xml:space="preserve"> nebo</w:t>
      </w:r>
    </w:p>
    <w:p w14:paraId="35CB731C" w14:textId="77777777" w:rsidR="00EF4CDE" w:rsidRPr="008F1B04" w:rsidRDefault="005C6DA7" w:rsidP="001C2B67">
      <w:pPr>
        <w:pStyle w:val="Nadpis4"/>
      </w:pPr>
      <w:r w:rsidRPr="008F1B04">
        <w:t>z nároků na náhradu škody</w:t>
      </w:r>
      <w:r w:rsidR="00C658D9">
        <w:t xml:space="preserve"> </w:t>
      </w:r>
      <w:r w:rsidR="00841361" w:rsidRPr="008F1B04">
        <w:t>způsobené Provozovatelem</w:t>
      </w:r>
      <w:r w:rsidR="001E12EC" w:rsidRPr="008F1B04">
        <w:t>.</w:t>
      </w:r>
    </w:p>
    <w:p w14:paraId="590BBA6F" w14:textId="77777777" w:rsidR="00F946D7" w:rsidRPr="008F1B04" w:rsidRDefault="00F946D7" w:rsidP="005E68EA">
      <w:pPr>
        <w:pStyle w:val="Nadpis3"/>
      </w:pPr>
      <w:r w:rsidRPr="008F1B04">
        <w:t>V případě, že nastane Selhání Provozovatele, je na zvážení Vlastníka, zda uplatní svá práva z Bankovní Záruky nebo zda</w:t>
      </w:r>
      <w:r w:rsidR="006B3224" w:rsidRPr="008F1B04">
        <w:t xml:space="preserve"> bude postupovat podle čl</w:t>
      </w:r>
      <w:r w:rsidR="00675C77" w:rsidRPr="008F1B04">
        <w:t>.</w:t>
      </w:r>
      <w:r w:rsidR="008D4208">
        <w:t> </w:t>
      </w:r>
      <w:r w:rsidR="00165DEC">
        <w:fldChar w:fldCharType="begin"/>
      </w:r>
      <w:r w:rsidR="000954AE">
        <w:instrText xml:space="preserve"> REF _Ref157853259 \r \h </w:instrText>
      </w:r>
      <w:r w:rsidR="005E68EA">
        <w:instrText xml:space="preserve"> \* MERGEFORMAT </w:instrText>
      </w:r>
      <w:r w:rsidR="00165DEC">
        <w:fldChar w:fldCharType="separate"/>
      </w:r>
      <w:r w:rsidR="00CD344D">
        <w:t>47.2</w:t>
      </w:r>
      <w:r w:rsidR="00165DEC">
        <w:fldChar w:fldCharType="end"/>
      </w:r>
      <w:r w:rsidRPr="008F1B04">
        <w:t xml:space="preserve"> této Smlouvy</w:t>
      </w:r>
      <w:r w:rsidR="008D4208">
        <w:t>.</w:t>
      </w:r>
    </w:p>
    <w:p w14:paraId="31FC162F" w14:textId="77777777" w:rsidR="009F3B27" w:rsidRPr="008F1B04" w:rsidRDefault="009F3B27" w:rsidP="005E68EA">
      <w:pPr>
        <w:pStyle w:val="Nadpis3"/>
      </w:pPr>
      <w:r w:rsidRPr="008F1B04">
        <w:t xml:space="preserve">Provozovatel je povinen doplnit peněžní prostředky Bankovní Záruky na původní výši, pokud Vlastník peněžní prostředky z Bankovní Záruky oprávněně čerpal, a to do jednoho měsíce od doručení písemné výzvy Vlastníka Provozovateli. Vlastník je povinen vrátit Bankovní Záruku s příslušenstvím, pokud nebyla </w:t>
      </w:r>
      <w:r w:rsidR="00534EAD" w:rsidRPr="008F1B04">
        <w:t>oprávněně čerpána Vlastníkem nejpozději do jednoho měsíce po Dni Vypořádání.</w:t>
      </w:r>
    </w:p>
    <w:p w14:paraId="2EEBC518" w14:textId="77777777" w:rsidR="00E030C8" w:rsidRPr="008F1B04" w:rsidRDefault="00936793" w:rsidP="00CC1322">
      <w:pPr>
        <w:pStyle w:val="ST"/>
      </w:pPr>
      <w:bookmarkStart w:id="448" w:name="_Toc528338525"/>
      <w:bookmarkStart w:id="449" w:name="_Toc132117372"/>
      <w:bookmarkStart w:id="450" w:name="_Toc159144261"/>
      <w:bookmarkStart w:id="451" w:name="_Toc213223371"/>
      <w:r w:rsidRPr="008F1B04">
        <w:t xml:space="preserve">ČÁST </w:t>
      </w:r>
      <w:r w:rsidR="0000136C" w:rsidRPr="008F1B04">
        <w:t>10</w:t>
      </w:r>
      <w:r w:rsidRPr="008F1B04">
        <w:t>:</w:t>
      </w:r>
      <w:r w:rsidR="0069035A" w:rsidRPr="008F1B04">
        <w:tab/>
      </w:r>
      <w:r w:rsidRPr="008F1B04">
        <w:t>PŘEDČASNÉ UKONČENÍ</w:t>
      </w:r>
      <w:bookmarkStart w:id="452" w:name="_Toc128451941"/>
      <w:bookmarkStart w:id="453" w:name="_Toc132117373"/>
      <w:bookmarkStart w:id="454" w:name="_Ref157848585"/>
      <w:bookmarkStart w:id="455" w:name="_Ref157848608"/>
      <w:bookmarkStart w:id="456" w:name="_Ref158026803"/>
      <w:bookmarkStart w:id="457" w:name="_Ref158026851"/>
      <w:bookmarkStart w:id="458" w:name="_Ref159067785"/>
      <w:bookmarkStart w:id="459" w:name="_Toc159144262"/>
      <w:bookmarkStart w:id="460" w:name="_Toc213223372"/>
      <w:bookmarkEnd w:id="427"/>
      <w:bookmarkEnd w:id="428"/>
      <w:bookmarkEnd w:id="448"/>
      <w:bookmarkEnd w:id="449"/>
      <w:bookmarkEnd w:id="450"/>
      <w:bookmarkEnd w:id="451"/>
    </w:p>
    <w:p w14:paraId="25F4F027" w14:textId="77777777" w:rsidR="00936793" w:rsidRPr="008F1B04" w:rsidRDefault="00936793" w:rsidP="00E63328">
      <w:pPr>
        <w:pStyle w:val="Nadpis1"/>
      </w:pPr>
      <w:bookmarkStart w:id="461" w:name="_Ref522091643"/>
      <w:bookmarkStart w:id="462" w:name="_Toc528338526"/>
      <w:r w:rsidRPr="008F1B04">
        <w:t>PŘEDČASNÉ UKONČENÍ</w:t>
      </w:r>
      <w:bookmarkEnd w:id="429"/>
      <w:bookmarkEnd w:id="452"/>
      <w:bookmarkEnd w:id="453"/>
      <w:bookmarkEnd w:id="454"/>
      <w:bookmarkEnd w:id="455"/>
      <w:bookmarkEnd w:id="456"/>
      <w:bookmarkEnd w:id="457"/>
      <w:bookmarkEnd w:id="458"/>
      <w:bookmarkEnd w:id="459"/>
      <w:bookmarkEnd w:id="460"/>
      <w:bookmarkEnd w:id="461"/>
      <w:bookmarkEnd w:id="462"/>
    </w:p>
    <w:p w14:paraId="40ADD81E" w14:textId="77777777" w:rsidR="00936793" w:rsidRPr="008F1B04" w:rsidRDefault="00936793" w:rsidP="005E68EA">
      <w:pPr>
        <w:pStyle w:val="Nadpis2T"/>
      </w:pPr>
      <w:r w:rsidRPr="008F1B04">
        <w:t>Obecně o předčasném ukončení</w:t>
      </w:r>
      <w:r w:rsidR="0026191C" w:rsidRPr="008F1B04">
        <w:t xml:space="preserve"> Smlouvy</w:t>
      </w:r>
    </w:p>
    <w:p w14:paraId="6848C978" w14:textId="77777777" w:rsidR="00936793" w:rsidRPr="008F1B04" w:rsidRDefault="00936793" w:rsidP="005E68EA">
      <w:pPr>
        <w:pStyle w:val="Nadpis3"/>
      </w:pPr>
      <w:r w:rsidRPr="008F1B04">
        <w:t xml:space="preserve">Vedle skončení této Smlouvy </w:t>
      </w:r>
      <w:r w:rsidR="00764D7D" w:rsidRPr="008F1B04">
        <w:t xml:space="preserve">v návaznosti na </w:t>
      </w:r>
      <w:r w:rsidRPr="008F1B04">
        <w:t>uplynutí</w:t>
      </w:r>
      <w:r w:rsidR="00186AD8" w:rsidRPr="008F1B04">
        <w:t xml:space="preserve"> řádné</w:t>
      </w:r>
      <w:r w:rsidR="00C658D9">
        <w:t xml:space="preserve"> </w:t>
      </w:r>
      <w:r w:rsidR="00605F65" w:rsidRPr="008F1B04">
        <w:t>Doby Provozování</w:t>
      </w:r>
      <w:r w:rsidR="00764D7D" w:rsidRPr="008F1B04">
        <w:t>,</w:t>
      </w:r>
      <w:r w:rsidRPr="008F1B04">
        <w:t xml:space="preserve"> může tato Smlouva rovněž skončit předčasně tím, že některá ze Smluvních Stran</w:t>
      </w:r>
      <w:r w:rsidR="006B04D3" w:rsidRPr="008F1B04">
        <w:t>, popřípadě obě Smluvní Strany,</w:t>
      </w:r>
      <w:r w:rsidR="00C658D9">
        <w:t xml:space="preserve"> </w:t>
      </w:r>
      <w:r w:rsidR="009B0B68" w:rsidRPr="008F1B04">
        <w:t xml:space="preserve">při splnění podmínek stanovených touto Smlouvou projeví </w:t>
      </w:r>
      <w:r w:rsidRPr="008F1B04">
        <w:t xml:space="preserve">vůli tuto Smlouvu předčasně ukončit. Závazek Provozovatele </w:t>
      </w:r>
      <w:r w:rsidR="009B0B68" w:rsidRPr="008F1B04">
        <w:t>Provozovat Vodovody a Kanalizace</w:t>
      </w:r>
      <w:r w:rsidRPr="008F1B04">
        <w:t xml:space="preserve"> v takovém případě skončí ke Dni Předčasného Skončení.</w:t>
      </w:r>
    </w:p>
    <w:p w14:paraId="4B65E0E0" w14:textId="77777777" w:rsidR="00936793" w:rsidRPr="008F1B04" w:rsidRDefault="00936793" w:rsidP="005E68EA">
      <w:pPr>
        <w:pStyle w:val="Nadpis3"/>
      </w:pPr>
      <w:r w:rsidRPr="008F1B04">
        <w:t xml:space="preserve">Předčasné ukončení této Smlouvy </w:t>
      </w:r>
      <w:r w:rsidR="00764D7D" w:rsidRPr="008F1B04">
        <w:t>má povahu</w:t>
      </w:r>
      <w:r w:rsidR="006B04D3" w:rsidRPr="008F1B04">
        <w:t xml:space="preserve"> dohody nebo</w:t>
      </w:r>
      <w:r w:rsidR="00C658D9">
        <w:t xml:space="preserve"> </w:t>
      </w:r>
      <w:r w:rsidRPr="008F1B04">
        <w:t>výpově</w:t>
      </w:r>
      <w:r w:rsidR="00764D7D" w:rsidRPr="008F1B04">
        <w:t>di</w:t>
      </w:r>
      <w:r w:rsidRPr="008F1B04">
        <w:t xml:space="preserve"> této Smlouvy</w:t>
      </w:r>
      <w:r w:rsidR="00764D7D" w:rsidRPr="008F1B04">
        <w:t>,</w:t>
      </w:r>
      <w:r w:rsidR="00C658D9">
        <w:t xml:space="preserve"> </w:t>
      </w:r>
      <w:r w:rsidRPr="008F1B04">
        <w:t xml:space="preserve">nikoli </w:t>
      </w:r>
      <w:r w:rsidR="006B04D3" w:rsidRPr="008F1B04">
        <w:t xml:space="preserve">povahu </w:t>
      </w:r>
      <w:r w:rsidRPr="008F1B04">
        <w:t>odstoupení od této Smlouvy. Předčasné ukončení této Smlouvy se nedotýká dalších práv a závazků Smluvních Stran vyplývajících z</w:t>
      </w:r>
      <w:r w:rsidR="002D17F5" w:rsidRPr="008F1B04">
        <w:t> </w:t>
      </w:r>
      <w:r w:rsidRPr="008F1B04">
        <w:t>této Smlouvy, u nichž z jejich obsahu či kontextu vyplývá, že tato práva a</w:t>
      </w:r>
      <w:r w:rsidR="002D17F5" w:rsidRPr="008F1B04">
        <w:t> </w:t>
      </w:r>
      <w:r w:rsidRPr="008F1B04">
        <w:t>závazky mají pokračovat</w:t>
      </w:r>
      <w:r w:rsidR="00764D7D" w:rsidRPr="008F1B04">
        <w:t xml:space="preserve"> i</w:t>
      </w:r>
      <w:r w:rsidRPr="008F1B04">
        <w:t xml:space="preserve"> po Dni Předčasného Skončení</w:t>
      </w:r>
      <w:r w:rsidR="006B04D3" w:rsidRPr="008F1B04">
        <w:t>.</w:t>
      </w:r>
    </w:p>
    <w:p w14:paraId="1E70DAE0" w14:textId="77777777" w:rsidR="00936793" w:rsidRPr="008F1B04" w:rsidRDefault="00936793" w:rsidP="005E68EA">
      <w:pPr>
        <w:pStyle w:val="Nadpis2T"/>
        <w:rPr>
          <w:szCs w:val="21"/>
        </w:rPr>
      </w:pPr>
      <w:bookmarkStart w:id="463" w:name="_Ref132184209"/>
      <w:bookmarkStart w:id="464" w:name="_Ref157853259"/>
      <w:bookmarkStart w:id="465" w:name="_Ref522092309"/>
      <w:r w:rsidRPr="008F1B04">
        <w:t xml:space="preserve">Předčasné ukončení </w:t>
      </w:r>
      <w:r w:rsidR="0026191C" w:rsidRPr="008F1B04">
        <w:t xml:space="preserve">Smlouvy </w:t>
      </w:r>
      <w:r w:rsidRPr="008F1B04">
        <w:t xml:space="preserve">pro Selhání </w:t>
      </w:r>
      <w:bookmarkEnd w:id="463"/>
      <w:r w:rsidRPr="008F1B04">
        <w:t>Provozovatele</w:t>
      </w:r>
      <w:bookmarkEnd w:id="464"/>
      <w:bookmarkEnd w:id="465"/>
    </w:p>
    <w:p w14:paraId="6A89939F" w14:textId="77777777" w:rsidR="00936793" w:rsidRPr="008F1B04" w:rsidRDefault="00936793" w:rsidP="005E68EA">
      <w:pPr>
        <w:pStyle w:val="Nadpis3"/>
      </w:pPr>
      <w:bookmarkStart w:id="466" w:name="_Ref159132675"/>
      <w:r w:rsidRPr="008F1B04">
        <w:t>Pokud dojde k Selhání Provozovatele, může Vlastník tuto Smlouvu předčasně ukončit doručením písemného oznámení Provozovateli, které musí obsahovat</w:t>
      </w:r>
      <w:bookmarkStart w:id="467" w:name="_Ref132433575"/>
      <w:r w:rsidRPr="008F1B04">
        <w:t>:</w:t>
      </w:r>
      <w:bookmarkEnd w:id="466"/>
      <w:bookmarkEnd w:id="467"/>
    </w:p>
    <w:p w14:paraId="3AF12935" w14:textId="77777777" w:rsidR="00936793" w:rsidRPr="008F1B04" w:rsidRDefault="00936793" w:rsidP="001C2B67">
      <w:pPr>
        <w:pStyle w:val="Nadpis4"/>
      </w:pPr>
      <w:r w:rsidRPr="008F1B04">
        <w:t>popis Selhání Provozovatele s uvedením přiměřeného vysvětlení tohoto selhání; a</w:t>
      </w:r>
    </w:p>
    <w:p w14:paraId="50C6A60D" w14:textId="77777777" w:rsidR="00524AB1" w:rsidRPr="008F1B04" w:rsidRDefault="00936793" w:rsidP="001C2B67">
      <w:pPr>
        <w:pStyle w:val="Nadpis4"/>
      </w:pPr>
      <w:r w:rsidRPr="008F1B04">
        <w:t xml:space="preserve">projev vůle Vlastníka směřující k tomu, aby tato Smlouva byla předčasně ukončena k určitému dni, přičemž tento den nesmí nastat dříve než 60 </w:t>
      </w:r>
      <w:r w:rsidRPr="008F1B04">
        <w:lastRenderedPageBreak/>
        <w:t xml:space="preserve">(slovy: </w:t>
      </w:r>
      <w:proofErr w:type="gramStart"/>
      <w:r w:rsidRPr="008F1B04">
        <w:t>šedesát)dnů</w:t>
      </w:r>
      <w:proofErr w:type="gramEnd"/>
      <w:r w:rsidRPr="008F1B04">
        <w:t xml:space="preserve"> ode dne doručení oznámení o</w:t>
      </w:r>
      <w:r w:rsidR="00786636" w:rsidRPr="008F1B04">
        <w:t> </w:t>
      </w:r>
      <w:r w:rsidRPr="008F1B04">
        <w:t>předčasném ukončení této Smlouvy Provozovateli</w:t>
      </w:r>
      <w:r w:rsidR="00524AB1" w:rsidRPr="008F1B04">
        <w:t>; a</w:t>
      </w:r>
    </w:p>
    <w:p w14:paraId="6FDD2BB8" w14:textId="77777777" w:rsidR="00936793" w:rsidRPr="008F1B04" w:rsidRDefault="00936793" w:rsidP="005E68EA">
      <w:pPr>
        <w:pStyle w:val="Nadpis3"/>
      </w:pPr>
      <w:r w:rsidRPr="008F1B04">
        <w:t>Provozovatel může zabránit účinkům oznámení o předčasném ukončení této Smlouvy, pokud lze Selhání Provozovatele napravit a pokud</w:t>
      </w:r>
      <w:r w:rsidR="00773581" w:rsidRPr="008F1B04">
        <w:t xml:space="preserve"> jsou splněn</w:t>
      </w:r>
      <w:r w:rsidR="00694B13" w:rsidRPr="008F1B04">
        <w:t>y</w:t>
      </w:r>
      <w:r w:rsidR="00773581" w:rsidRPr="008F1B04">
        <w:t xml:space="preserve"> následující podmínky (jinak se má za to, že dojde k předčasnému ukončení Smlouvy podle oznámení Vlastníka dle čl</w:t>
      </w:r>
      <w:r w:rsidR="00675C77" w:rsidRPr="008F1B04">
        <w:t>.</w:t>
      </w:r>
      <w:r w:rsidR="009714C3">
        <w:t> </w:t>
      </w:r>
      <w:r w:rsidR="00165DEC">
        <w:fldChar w:fldCharType="begin"/>
      </w:r>
      <w:r w:rsidR="00054418">
        <w:instrText xml:space="preserve"> REF _Ref159132675 \r \h </w:instrText>
      </w:r>
      <w:r w:rsidR="00165DEC">
        <w:fldChar w:fldCharType="separate"/>
      </w:r>
      <w:r w:rsidR="00CD344D">
        <w:t>47.2.1</w:t>
      </w:r>
      <w:r w:rsidR="00165DEC">
        <w:fldChar w:fldCharType="end"/>
      </w:r>
      <w:r w:rsidR="00773581" w:rsidRPr="008F1B04">
        <w:t xml:space="preserve"> této Smlouvy)</w:t>
      </w:r>
      <w:r w:rsidRPr="008F1B04">
        <w:t>:</w:t>
      </w:r>
    </w:p>
    <w:p w14:paraId="12E31A5F" w14:textId="77777777" w:rsidR="00936793" w:rsidRPr="008F1B04" w:rsidRDefault="00936793" w:rsidP="001C2B67">
      <w:pPr>
        <w:pStyle w:val="Nadpis4"/>
      </w:pPr>
      <w:r w:rsidRPr="008F1B04">
        <w:t>Provozovatel napraví Selhání Provozovatele do 60 (slovy: šedesáti) dnů ode dne doručení tohoto oznámení Provozovateli</w:t>
      </w:r>
      <w:r w:rsidR="00773581" w:rsidRPr="008F1B04">
        <w:t xml:space="preserve"> a provedení v této lhůtě prokáže Vlastníkovi</w:t>
      </w:r>
      <w:r w:rsidR="001242EE" w:rsidRPr="008F1B04">
        <w:t>, přičemž Provozovatel je povinen oznámit Vlastníkovi ihned po obdržení písemného oznámení od Vlastníka, že nápravu Selhání Provozovatele provede</w:t>
      </w:r>
      <w:r w:rsidRPr="008F1B04">
        <w:t>; nebo</w:t>
      </w:r>
    </w:p>
    <w:p w14:paraId="2D7770F9" w14:textId="77777777" w:rsidR="00936793" w:rsidRPr="008F1B04" w:rsidRDefault="00936793" w:rsidP="001C2B67">
      <w:pPr>
        <w:pStyle w:val="Nadpis4"/>
      </w:pPr>
      <w:r w:rsidRPr="008F1B04">
        <w:t>Provozovatel do 30 (slovy: třiceti) dnů ode dne doručení oznámení o</w:t>
      </w:r>
      <w:r w:rsidR="00786636" w:rsidRPr="008F1B04">
        <w:t> </w:t>
      </w:r>
      <w:r w:rsidRPr="008F1B04">
        <w:t>předčasném ukončení této Smlouvy navrhne způsob zajištění nápravy, Vlastník návrh (podle vlastního uvážení)</w:t>
      </w:r>
      <w:r w:rsidR="00817640" w:rsidRPr="008F1B04">
        <w:t xml:space="preserve"> písemně</w:t>
      </w:r>
      <w:r w:rsidRPr="008F1B04">
        <w:t xml:space="preserve"> přijme a</w:t>
      </w:r>
      <w:r w:rsidR="00786636" w:rsidRPr="008F1B04">
        <w:t> </w:t>
      </w:r>
      <w:r w:rsidRPr="008F1B04">
        <w:t>Provozovatel bude podle tohoto návrhu skutečně postupovat a</w:t>
      </w:r>
      <w:r w:rsidR="00786636" w:rsidRPr="008F1B04">
        <w:t> </w:t>
      </w:r>
      <w:r w:rsidRPr="008F1B04">
        <w:t xml:space="preserve">dodrží termíny uvedené v tomto návrhu. </w:t>
      </w:r>
    </w:p>
    <w:p w14:paraId="5A35DEB7" w14:textId="77777777" w:rsidR="00936793" w:rsidRPr="004F28F5" w:rsidRDefault="00936793" w:rsidP="005E68EA">
      <w:pPr>
        <w:pStyle w:val="Nadpis3"/>
      </w:pPr>
      <w:r w:rsidRPr="004F28F5">
        <w:t xml:space="preserve">Pokud Provozovatel neprovede nápravu Selhání Provozovatele podle předchozího článku, skončí tato Smlouva dnem uvedeným v oznámení </w:t>
      </w:r>
      <w:r w:rsidR="00C3363C" w:rsidRPr="004F28F5">
        <w:t xml:space="preserve">Vlastníka </w:t>
      </w:r>
      <w:r w:rsidR="00054418">
        <w:t>o </w:t>
      </w:r>
      <w:r w:rsidR="00773581" w:rsidRPr="004F28F5">
        <w:t xml:space="preserve">předčasném </w:t>
      </w:r>
      <w:r w:rsidRPr="004F28F5">
        <w:t>ukončení</w:t>
      </w:r>
      <w:r w:rsidR="00524AB1" w:rsidRPr="004F28F5">
        <w:t xml:space="preserve"> a Provozovatel je povinen dostát svým povinnostem uvedeným ve Smlouvě</w:t>
      </w:r>
      <w:r w:rsidR="00A60C9E" w:rsidRPr="004F28F5">
        <w:t>.</w:t>
      </w:r>
      <w:r w:rsidR="00524AB1" w:rsidRPr="004F28F5">
        <w:t xml:space="preserve">, </w:t>
      </w:r>
    </w:p>
    <w:p w14:paraId="5FADFFA6" w14:textId="77777777" w:rsidR="00936793" w:rsidRPr="008F1B04" w:rsidRDefault="00936793" w:rsidP="005E68EA">
      <w:pPr>
        <w:pStyle w:val="Nadpis2T"/>
      </w:pPr>
      <w:bookmarkStart w:id="468" w:name="_Ref132434386"/>
      <w:r w:rsidRPr="004F28F5">
        <w:t xml:space="preserve">Předčasné ukončení </w:t>
      </w:r>
      <w:r w:rsidR="0026191C" w:rsidRPr="004F28F5">
        <w:t xml:space="preserve">Smlouvy </w:t>
      </w:r>
      <w:r w:rsidRPr="004F28F5">
        <w:t>pro Neustálé Selhávání</w:t>
      </w:r>
      <w:bookmarkEnd w:id="468"/>
    </w:p>
    <w:p w14:paraId="31357619" w14:textId="77777777" w:rsidR="00936793" w:rsidRPr="008F1B04" w:rsidRDefault="00936793" w:rsidP="00E63328">
      <w:pPr>
        <w:pStyle w:val="Nadpis2B"/>
      </w:pPr>
      <w:r w:rsidRPr="008F1B04">
        <w:t>Vlastník může tuto Smlouvu předčasně ukončit pro neustálé selhávání Provozovatele (</w:t>
      </w:r>
      <w:r w:rsidR="00C67656" w:rsidRPr="008F1B04">
        <w:t>dále jen</w:t>
      </w:r>
      <w:r w:rsidR="0040752F">
        <w:t xml:space="preserve"> </w:t>
      </w:r>
      <w:r w:rsidRPr="008F1B04">
        <w:t>„Neustálé Selhávání“), a to v případě splnění následující</w:t>
      </w:r>
      <w:r w:rsidR="00BC2922" w:rsidRPr="008F1B04">
        <w:t>ch</w:t>
      </w:r>
      <w:r w:rsidRPr="008F1B04">
        <w:t xml:space="preserve"> podmínek:</w:t>
      </w:r>
    </w:p>
    <w:p w14:paraId="6B005B0C" w14:textId="77777777" w:rsidR="00936793" w:rsidRPr="008F1B04" w:rsidRDefault="00936793" w:rsidP="00561A15">
      <w:pPr>
        <w:pStyle w:val="Nadpis3"/>
      </w:pPr>
      <w:bookmarkStart w:id="469" w:name="_Ref132434928"/>
      <w:r w:rsidRPr="008F1B04">
        <w:t>Provozovatel porušil stejný závazek vyplývající z této Smlouvy, jehož porušení však není Selháním Provozovatele</w:t>
      </w:r>
      <w:r w:rsidR="00054418">
        <w:t>, opakovaně (nejméně dvakrát) v </w:t>
      </w:r>
      <w:r w:rsidRPr="008F1B04">
        <w:t xml:space="preserve">průběhu kterýchkoli 6 (slovy: šesti) po sobě jdoucích </w:t>
      </w:r>
      <w:r w:rsidR="0026191C" w:rsidRPr="008F1B04">
        <w:t>m</w:t>
      </w:r>
      <w:r w:rsidRPr="008F1B04">
        <w:t>ěsíců a Vlastník zaslal Provozovateli výtku (</w:t>
      </w:r>
      <w:r w:rsidR="00694B13" w:rsidRPr="008F1B04">
        <w:t xml:space="preserve">dále jen </w:t>
      </w:r>
      <w:r w:rsidRPr="008F1B04">
        <w:t>„</w:t>
      </w:r>
      <w:r w:rsidRPr="008F1B04">
        <w:rPr>
          <w:b/>
        </w:rPr>
        <w:t>Výtka“</w:t>
      </w:r>
      <w:r w:rsidR="00922681" w:rsidRPr="008F1B04">
        <w:rPr>
          <w:b/>
        </w:rPr>
        <w:t>)</w:t>
      </w:r>
      <w:r w:rsidRPr="008F1B04">
        <w:t xml:space="preserve"> obsahující:</w:t>
      </w:r>
      <w:bookmarkEnd w:id="469"/>
    </w:p>
    <w:p w14:paraId="07B1BD85" w14:textId="77777777" w:rsidR="00936793" w:rsidRPr="008F1B04" w:rsidRDefault="00936793" w:rsidP="001C2B67">
      <w:pPr>
        <w:pStyle w:val="Nadpis4"/>
      </w:pPr>
      <w:r w:rsidRPr="008F1B04">
        <w:t>popis, o jaké porušení závazků Provozovatelem se v daném případě jednalo;</w:t>
      </w:r>
    </w:p>
    <w:p w14:paraId="48C048FE" w14:textId="77777777" w:rsidR="00936793" w:rsidRPr="008F1B04" w:rsidRDefault="00936793" w:rsidP="001C2B67">
      <w:pPr>
        <w:pStyle w:val="Nadpis4"/>
      </w:pPr>
      <w:bookmarkStart w:id="470" w:name="_Ref132433945"/>
      <w:r w:rsidRPr="008F1B04">
        <w:t>upozornění, že se jedná o Výtku dle této Smlouvy; a</w:t>
      </w:r>
      <w:bookmarkEnd w:id="470"/>
    </w:p>
    <w:p w14:paraId="13BD2286" w14:textId="77777777" w:rsidR="00936793" w:rsidRPr="008F1B04" w:rsidRDefault="00936793" w:rsidP="001C2B67">
      <w:pPr>
        <w:pStyle w:val="Nadpis4"/>
      </w:pPr>
      <w:r w:rsidRPr="008F1B04">
        <w:t>upozornění, že se jedná o porušení této Smlouvy, jehož opakování může vést k jejímu předčasnému ukončení;</w:t>
      </w:r>
      <w:r w:rsidR="00421DD8" w:rsidRPr="008F1B04">
        <w:t xml:space="preserve"> a</w:t>
      </w:r>
    </w:p>
    <w:p w14:paraId="59E237E2" w14:textId="77777777" w:rsidR="00936793" w:rsidRPr="008F1B04" w:rsidRDefault="00936793" w:rsidP="001C2B67">
      <w:pPr>
        <w:pStyle w:val="Nadpis4"/>
      </w:pPr>
      <w:r w:rsidRPr="008F1B04">
        <w:t>porušení závazku Provozovatelem, které je předmětem Výtky, trvá i</w:t>
      </w:r>
      <w:r w:rsidR="00786636" w:rsidRPr="008F1B04">
        <w:t> </w:t>
      </w:r>
      <w:r w:rsidRPr="008F1B04">
        <w:t>30 (slovy: třicet) dnů ode dne doručení Výtky Provozovateli, nebo Provozovatel tento závazek opakovaně (nejméně dvakrát) porušil, a</w:t>
      </w:r>
      <w:r w:rsidR="00786636" w:rsidRPr="008F1B04">
        <w:t> </w:t>
      </w:r>
      <w:r w:rsidRPr="008F1B04">
        <w:t>to v průběhu kterýchkoli 6 (slovy: šesti)</w:t>
      </w:r>
      <w:r w:rsidR="00793EB7">
        <w:t xml:space="preserve"> </w:t>
      </w:r>
      <w:r w:rsidRPr="008F1B04">
        <w:t xml:space="preserve">po sobě jdoucích </w:t>
      </w:r>
      <w:r w:rsidR="0026191C" w:rsidRPr="008F1B04">
        <w:t>m</w:t>
      </w:r>
      <w:r w:rsidRPr="008F1B04">
        <w:t>ěsíců následujících po dni doručení Výtky Provozovateli, a Vlastník doručil Provozovateli písemné oznámení podle čl</w:t>
      </w:r>
      <w:r w:rsidR="00675C77" w:rsidRPr="008F1B04">
        <w:t>.</w:t>
      </w:r>
      <w:r w:rsidR="00444905">
        <w:t> </w:t>
      </w:r>
      <w:r w:rsidR="00165DEC">
        <w:fldChar w:fldCharType="begin"/>
      </w:r>
      <w:r w:rsidR="00054418">
        <w:instrText xml:space="preserve"> REF _Ref132434928 \r \h </w:instrText>
      </w:r>
      <w:r w:rsidR="00165DEC">
        <w:fldChar w:fldCharType="separate"/>
      </w:r>
      <w:r w:rsidR="00CD344D">
        <w:t>47.3.1</w:t>
      </w:r>
      <w:r w:rsidR="00165DEC">
        <w:fldChar w:fldCharType="end"/>
      </w:r>
      <w:r w:rsidR="00FE0576" w:rsidRPr="008F1B04">
        <w:t xml:space="preserve"> této Smlouvy</w:t>
      </w:r>
      <w:r w:rsidR="00984534" w:rsidRPr="008F1B04">
        <w:t>.</w:t>
      </w:r>
    </w:p>
    <w:p w14:paraId="5686C4B3" w14:textId="77777777" w:rsidR="00936793" w:rsidRPr="008F1B04" w:rsidRDefault="00936793" w:rsidP="00561A15">
      <w:pPr>
        <w:pStyle w:val="Nadpis2T"/>
      </w:pPr>
      <w:bookmarkStart w:id="471" w:name="_Ref132257921"/>
      <w:r w:rsidRPr="008F1B04">
        <w:t xml:space="preserve">Předčasné ukončení </w:t>
      </w:r>
      <w:r w:rsidR="0026191C" w:rsidRPr="008F1B04">
        <w:t xml:space="preserve">Smlouvy </w:t>
      </w:r>
      <w:r w:rsidRPr="008F1B04">
        <w:t xml:space="preserve">pro </w:t>
      </w:r>
      <w:r w:rsidR="00C3363C" w:rsidRPr="008F1B04">
        <w:t>Zakázané Jednání</w:t>
      </w:r>
      <w:bookmarkEnd w:id="471"/>
    </w:p>
    <w:p w14:paraId="0B34DA93" w14:textId="77777777" w:rsidR="00936793" w:rsidRPr="008F1B04" w:rsidRDefault="00936793" w:rsidP="00561A15">
      <w:pPr>
        <w:pStyle w:val="Nadpis3"/>
      </w:pPr>
      <w:r w:rsidRPr="008F1B04">
        <w:t>Pokud vy</w:t>
      </w:r>
      <w:r w:rsidR="0026191C" w:rsidRPr="008F1B04">
        <w:t xml:space="preserve">jde najevo, že se Provozovatel </w:t>
      </w:r>
      <w:r w:rsidRPr="008F1B04">
        <w:t>či jakákoliv Osoba na Straně Provozovatele, jejich Pracovník či jiná osoba jednající na popud některé z</w:t>
      </w:r>
      <w:r w:rsidR="00786636" w:rsidRPr="008F1B04">
        <w:t> </w:t>
      </w:r>
      <w:r w:rsidRPr="008F1B04">
        <w:t xml:space="preserve">těchto osob dopustili </w:t>
      </w:r>
      <w:r w:rsidRPr="008F1B04">
        <w:lastRenderedPageBreak/>
        <w:t xml:space="preserve">Zakázaného Jednání, může Vlastník tuto Smlouvu předčasně ukončit doručením písemného oznámení Provozovateli, které musí obsahovat: </w:t>
      </w:r>
    </w:p>
    <w:p w14:paraId="05B20130" w14:textId="77777777" w:rsidR="00936793" w:rsidRPr="008F1B04" w:rsidRDefault="00936793" w:rsidP="001C2B67">
      <w:pPr>
        <w:pStyle w:val="Nadpis4"/>
      </w:pPr>
      <w:r w:rsidRPr="008F1B04">
        <w:t>popis Zakázaného Jednání;</w:t>
      </w:r>
    </w:p>
    <w:p w14:paraId="18E4425E" w14:textId="77777777" w:rsidR="00936793" w:rsidRPr="008F1B04" w:rsidRDefault="00936793" w:rsidP="001C2B67">
      <w:pPr>
        <w:pStyle w:val="Nadpis4"/>
      </w:pPr>
      <w:r w:rsidRPr="008F1B04">
        <w:t>identifikaci osoby, která se podle Vlastníka Zakázaného Jednání dopustila; a</w:t>
      </w:r>
    </w:p>
    <w:p w14:paraId="07D2BEE8" w14:textId="77777777" w:rsidR="00936793" w:rsidRPr="008F1B04" w:rsidRDefault="00936793" w:rsidP="001C2B67">
      <w:pPr>
        <w:pStyle w:val="Nadpis4"/>
      </w:pPr>
      <w:r w:rsidRPr="008F1B04">
        <w:t xml:space="preserve">projev vůle Vlastníka směřující k tomu, aby tato Smlouva byla předčasně ukončena k určitému dni pro Selhání Provozovatele, přičemž tento den nesmí nastat dříve než </w:t>
      </w:r>
      <w:r w:rsidR="0026191C" w:rsidRPr="008F1B04">
        <w:t>60 (slovy: šedesát)</w:t>
      </w:r>
      <w:r w:rsidRPr="008F1B04">
        <w:t xml:space="preserve"> dnů ode dne doručení oznámení o předčasném ukončení této Smlouvy Provozovateli.</w:t>
      </w:r>
    </w:p>
    <w:p w14:paraId="3AF28AF2" w14:textId="77777777" w:rsidR="00936793" w:rsidRPr="008F1B04" w:rsidRDefault="00936793" w:rsidP="00561A15">
      <w:pPr>
        <w:pStyle w:val="Nadpis3"/>
      </w:pPr>
      <w:r w:rsidRPr="008F1B04">
        <w:t>Provozovatel může zabránit účinkům oznámení o předčasném ukončení této Smlouvy, pokud</w:t>
      </w:r>
      <w:r w:rsidR="006C6FD8" w:rsidRPr="008F1B04">
        <w:t xml:space="preserve"> bez zbytečného odkladu učiní následující kroky</w:t>
      </w:r>
      <w:r w:rsidRPr="008F1B04">
        <w:t>:</w:t>
      </w:r>
    </w:p>
    <w:p w14:paraId="05C93664" w14:textId="77777777" w:rsidR="00936793" w:rsidRPr="008F1B04" w:rsidRDefault="00936793" w:rsidP="001C2B67">
      <w:pPr>
        <w:pStyle w:val="Nadpis4"/>
      </w:pPr>
      <w:r w:rsidRPr="008F1B04">
        <w:t>prokáže, že se příslušná osoba dopustila Zakázaného Jednání uvedeného v tomto oznámení nezávisle na Provozovateli a bez jeho vědomí; a</w:t>
      </w:r>
      <w:r w:rsidR="002123B4" w:rsidRPr="008F1B04">
        <w:t xml:space="preserve"> zároveň</w:t>
      </w:r>
    </w:p>
    <w:p w14:paraId="133850F4" w14:textId="77777777" w:rsidR="00936793" w:rsidRPr="008F1B04" w:rsidRDefault="00936793" w:rsidP="001C2B67">
      <w:pPr>
        <w:pStyle w:val="Nadpis4"/>
      </w:pPr>
      <w:r w:rsidRPr="008F1B04">
        <w:t>Provozovatel do 30 (slovy: třiceti) dnů ode dne doručení oznámení o</w:t>
      </w:r>
      <w:r w:rsidR="00786636" w:rsidRPr="008F1B04">
        <w:t> </w:t>
      </w:r>
      <w:r w:rsidRPr="008F1B04">
        <w:t>předčasném ukončení této Smlouvy prokáže Vlastníkovi, že:</w:t>
      </w:r>
    </w:p>
    <w:p w14:paraId="72866413" w14:textId="77777777" w:rsidR="00936793" w:rsidRPr="008F1B04" w:rsidRDefault="00936793" w:rsidP="00561A15">
      <w:pPr>
        <w:pStyle w:val="Nadpis50"/>
      </w:pPr>
      <w:r w:rsidRPr="008F1B04">
        <w:t>pokud jde o osobu, se kterou má Provozovatel smluvní vztah, tento smluvní vztah byl ukončen</w:t>
      </w:r>
      <w:r w:rsidR="00BC2922" w:rsidRPr="008F1B04">
        <w:t>,</w:t>
      </w:r>
      <w:r w:rsidRPr="008F1B04">
        <w:t xml:space="preserve"> a pokud je to třeba, příslušná osoba byla nahrazena jinou osobou; nebo</w:t>
      </w:r>
    </w:p>
    <w:p w14:paraId="28BA1907" w14:textId="77777777" w:rsidR="00936793" w:rsidRPr="008F1B04" w:rsidRDefault="00936793" w:rsidP="00561A15">
      <w:pPr>
        <w:pStyle w:val="Nadpis50"/>
      </w:pPr>
      <w:r w:rsidRPr="008F1B04">
        <w:t xml:space="preserve">pokud jde o osobu, se kterou nemá Provozovatel smluvní vztah, smluvní vztah mezi touto osobou a druhou osobou </w:t>
      </w:r>
      <w:proofErr w:type="gramStart"/>
      <w:r w:rsidRPr="008F1B04">
        <w:t>jinou</w:t>
      </w:r>
      <w:proofErr w:type="gramEnd"/>
      <w:r w:rsidRPr="008F1B04">
        <w:t xml:space="preserve"> než Provozovatel byl ukončen, a pokud je to třeba, příslušná osoba byla nahrazena jinou osobou.</w:t>
      </w:r>
    </w:p>
    <w:p w14:paraId="065ED938" w14:textId="77777777" w:rsidR="00936793" w:rsidRPr="008F1B04" w:rsidRDefault="00936793" w:rsidP="001F5617">
      <w:pPr>
        <w:pStyle w:val="Nadpis2T"/>
      </w:pPr>
      <w:bookmarkStart w:id="472" w:name="_Ref132258052"/>
      <w:bookmarkStart w:id="473" w:name="_Ref157586122"/>
      <w:r w:rsidRPr="008F1B04">
        <w:t xml:space="preserve">Předčasné ukončení </w:t>
      </w:r>
      <w:r w:rsidR="0072757A" w:rsidRPr="008F1B04">
        <w:t xml:space="preserve">Smlouvy </w:t>
      </w:r>
      <w:r w:rsidRPr="008F1B04">
        <w:t xml:space="preserve">pro Selhání </w:t>
      </w:r>
      <w:bookmarkEnd w:id="472"/>
      <w:r w:rsidRPr="008F1B04">
        <w:t>Vlastníka</w:t>
      </w:r>
      <w:bookmarkEnd w:id="473"/>
    </w:p>
    <w:p w14:paraId="7FBFEB3E" w14:textId="77777777" w:rsidR="00936793" w:rsidRPr="008F1B04" w:rsidRDefault="001E0C68" w:rsidP="00E63328">
      <w:pPr>
        <w:pStyle w:val="Nadpis2B"/>
      </w:pPr>
      <w:r w:rsidRPr="008F1B04">
        <w:t>Tato Smlouva může být před uplynutím Doby P</w:t>
      </w:r>
      <w:r w:rsidR="007C7276">
        <w:t>rovozování ukončena výpovědí ze </w:t>
      </w:r>
      <w:r w:rsidRPr="008F1B04">
        <w:t xml:space="preserve">strany Provozovatele, jestliže Vlastník neposkytuje Provozovateli nutnou součinnost, ač se k ní touto Smlouvou zavázal, nebo Provozovateli jinak brání v užívání či plnění povinností dle této Smlouvy a tento stav neodstraní ani v dodatečné přiměřené lhůtě, kterou mu k tomu Provozovatel písemně poskytne. </w:t>
      </w:r>
    </w:p>
    <w:p w14:paraId="00B0A8AE" w14:textId="77777777" w:rsidR="00936793" w:rsidRPr="008F1B04" w:rsidRDefault="00936793" w:rsidP="001F5617">
      <w:pPr>
        <w:pStyle w:val="Nadpis2T"/>
      </w:pPr>
      <w:bookmarkStart w:id="474" w:name="_Ref132184734"/>
      <w:r w:rsidRPr="008F1B04">
        <w:t>Předčasné ukončení</w:t>
      </w:r>
      <w:r w:rsidR="0072757A" w:rsidRPr="008F1B04">
        <w:t xml:space="preserve"> Smlouvy</w:t>
      </w:r>
      <w:r w:rsidRPr="008F1B04">
        <w:t xml:space="preserve"> pro </w:t>
      </w:r>
      <w:r w:rsidR="00FA7A71" w:rsidRPr="008F1B04">
        <w:t xml:space="preserve">Liberační </w:t>
      </w:r>
      <w:r w:rsidRPr="008F1B04">
        <w:t>Událost</w:t>
      </w:r>
      <w:bookmarkEnd w:id="474"/>
    </w:p>
    <w:p w14:paraId="1443D821" w14:textId="77777777" w:rsidR="00936793" w:rsidRPr="008F1B04" w:rsidRDefault="00936793" w:rsidP="001F5617">
      <w:pPr>
        <w:pStyle w:val="Nadpis3"/>
      </w:pPr>
      <w:bookmarkStart w:id="475" w:name="_Ref132433722"/>
      <w:r w:rsidRPr="008F1B04">
        <w:t xml:space="preserve">Pokud nastane </w:t>
      </w:r>
      <w:r w:rsidR="00FA7A71" w:rsidRPr="008F1B04">
        <w:t xml:space="preserve">Liberační </w:t>
      </w:r>
      <w:r w:rsidRPr="008F1B04">
        <w:t xml:space="preserve">Událost a tato událost či její následky přetrvávají po dobu delší než </w:t>
      </w:r>
      <w:r w:rsidR="009B0BC2">
        <w:t>180</w:t>
      </w:r>
      <w:r w:rsidR="004D474D">
        <w:t xml:space="preserve"> (slovy: sto osmdesát) dnů od začátku působení Liberační Události </w:t>
      </w:r>
      <w:r w:rsidR="008E3DB9">
        <w:t>t</w:t>
      </w:r>
      <w:r w:rsidR="00FE0576" w:rsidRPr="008F1B04">
        <w:t>éto Smlouvy</w:t>
      </w:r>
      <w:r w:rsidRPr="008F1B04">
        <w:t>, kterákoli ze Smluvních Stran je oprávněna tuto Smlouvu předčasně ukončit písemným oznámením druhé Smluvní Straně</w:t>
      </w:r>
      <w:r w:rsidR="009445FF" w:rsidRPr="008F1B04">
        <w:t xml:space="preserve">, pokud taková Smluvní Strana není z důvodu </w:t>
      </w:r>
      <w:r w:rsidR="00FA7A71" w:rsidRPr="008F1B04">
        <w:t xml:space="preserve">Liberační </w:t>
      </w:r>
      <w:r w:rsidR="009445FF" w:rsidRPr="008F1B04">
        <w:t>Události schopna plnit své závazky podle této Smlouvy,</w:t>
      </w:r>
      <w:r w:rsidRPr="008F1B04">
        <w:t xml:space="preserve"> s tím, že tato Smlouva skončí uplynutím 30 (slovy: třiceti)</w:t>
      </w:r>
      <w:r w:rsidR="004513A0">
        <w:t xml:space="preserve"> </w:t>
      </w:r>
      <w:r w:rsidRPr="008F1B04">
        <w:t>dnů od doručení oznámení o</w:t>
      </w:r>
      <w:r w:rsidR="00786636" w:rsidRPr="008F1B04">
        <w:t> </w:t>
      </w:r>
      <w:r w:rsidRPr="008F1B04">
        <w:t>předčasném ukončení této Smlouvy druhé Smluvní Straně nebo v den po uplynutí lhůty, který je uveden v tomto oznámení</w:t>
      </w:r>
      <w:r w:rsidR="00C3363C" w:rsidRPr="008F1B04">
        <w:t>, přičemž tato lhůta nesmí být delší než 60 (slovy: šedesát) dnů</w:t>
      </w:r>
      <w:r w:rsidRPr="008F1B04">
        <w:t>.</w:t>
      </w:r>
      <w:bookmarkEnd w:id="475"/>
    </w:p>
    <w:p w14:paraId="09C73752" w14:textId="77777777" w:rsidR="00936793" w:rsidRPr="008F1B04" w:rsidRDefault="00936793" w:rsidP="001F5617">
      <w:pPr>
        <w:pStyle w:val="Nadpis3"/>
      </w:pPr>
      <w:bookmarkStart w:id="476" w:name="_Ref158028173"/>
      <w:r w:rsidRPr="008F1B04">
        <w:t xml:space="preserve">Pokud oznámení o předčasném ukončení této Smlouvy z důvodu </w:t>
      </w:r>
      <w:r w:rsidR="001B0005" w:rsidRPr="008F1B04">
        <w:t xml:space="preserve">Liberační </w:t>
      </w:r>
      <w:r w:rsidRPr="008F1B04">
        <w:t xml:space="preserve">Události </w:t>
      </w:r>
      <w:r w:rsidRPr="008F1B04">
        <w:lastRenderedPageBreak/>
        <w:t>učiní Provozovatel, je Vlastník oprávněn zabránit účinkům tohoto oznámení, pokud:</w:t>
      </w:r>
      <w:bookmarkEnd w:id="476"/>
    </w:p>
    <w:p w14:paraId="3AA1EEC9" w14:textId="77777777" w:rsidR="00936793" w:rsidRPr="008F1B04" w:rsidRDefault="00936793" w:rsidP="001C2B67">
      <w:pPr>
        <w:pStyle w:val="Nadpis4"/>
      </w:pPr>
      <w:bookmarkStart w:id="477" w:name="_Ref132434550"/>
      <w:r w:rsidRPr="008F1B04">
        <w:t xml:space="preserve">nejpozději do 10 (slovy: deseti) </w:t>
      </w:r>
      <w:r w:rsidR="00C622BB" w:rsidRPr="008F1B04">
        <w:t>p</w:t>
      </w:r>
      <w:r w:rsidRPr="008F1B04">
        <w:t xml:space="preserve">racovních </w:t>
      </w:r>
      <w:r w:rsidR="00C622BB" w:rsidRPr="008F1B04">
        <w:t>d</w:t>
      </w:r>
      <w:r w:rsidRPr="008F1B04">
        <w:t>nů po doručení tohoto oznámení písemně oznámí Provozovateli, že trvá na pokračování této Smlouvy („Oznámení o Pokračování“); a</w:t>
      </w:r>
      <w:bookmarkEnd w:id="477"/>
    </w:p>
    <w:p w14:paraId="71527ABB" w14:textId="77777777" w:rsidR="00936793" w:rsidRPr="008F1B04" w:rsidRDefault="00936793" w:rsidP="001C2B67">
      <w:pPr>
        <w:pStyle w:val="Nadpis4"/>
      </w:pPr>
      <w:r w:rsidRPr="008F1B04">
        <w:t>v Oznámení o Pokračování se zaváže Provozovateli umožnit pobírat Vodné a Stočné</w:t>
      </w:r>
      <w:r w:rsidR="00592676" w:rsidRPr="008F1B04">
        <w:t>, za předpokladu že budou plněny Smlouvy s</w:t>
      </w:r>
      <w:r w:rsidR="0040752F">
        <w:t> </w:t>
      </w:r>
      <w:r w:rsidR="00592676" w:rsidRPr="008F1B04">
        <w:t>Odběrateli</w:t>
      </w:r>
      <w:r w:rsidR="0040752F">
        <w:t xml:space="preserve"> </w:t>
      </w:r>
      <w:r w:rsidRPr="008F1B04">
        <w:t>ode dne následujícího po dni, ve kterém by tato Smlouva jinak předčasně skončila tak, jako kdyby Provozovatel řádně p</w:t>
      </w:r>
      <w:r w:rsidR="00C3363C" w:rsidRPr="008F1B04">
        <w:t xml:space="preserve">lnil své závazky z této Smlouvy </w:t>
      </w:r>
      <w:r w:rsidRPr="008F1B04">
        <w:t xml:space="preserve">dotčené </w:t>
      </w:r>
      <w:r w:rsidR="001B0005" w:rsidRPr="008F1B04">
        <w:t xml:space="preserve">Liberační </w:t>
      </w:r>
      <w:r w:rsidRPr="008F1B04">
        <w:t xml:space="preserve">Událostí; Vlastník může své rozhodnutí o pokračování této Smlouvy kdykoliv zrušit a tato Smlouva navzdory </w:t>
      </w:r>
      <w:r w:rsidR="001B0005" w:rsidRPr="008F1B04">
        <w:t xml:space="preserve">Liberační </w:t>
      </w:r>
      <w:r w:rsidRPr="008F1B04">
        <w:t>Události skončí uplynutím doby stanovené Vlastníkem v</w:t>
      </w:r>
      <w:r w:rsidR="00C3363C" w:rsidRPr="008F1B04">
        <w:t> dalším o</w:t>
      </w:r>
      <w:r w:rsidRPr="008F1B04">
        <w:t>známení, která však nesmí být kratší než 30 (slovy: třicet) dnů ode dne doručení tohoto oznámení Provozovateli.</w:t>
      </w:r>
    </w:p>
    <w:p w14:paraId="043B5B10" w14:textId="77777777" w:rsidR="001B0005" w:rsidRPr="008F1B04" w:rsidRDefault="001B0005" w:rsidP="001F5617">
      <w:pPr>
        <w:pStyle w:val="Nadpis2T"/>
      </w:pPr>
      <w:bookmarkStart w:id="478" w:name="_Ref522092113"/>
      <w:r w:rsidRPr="008F1B04">
        <w:t>Předčasné ukončení Smlouvy pro Nepojistitelnost</w:t>
      </w:r>
      <w:bookmarkEnd w:id="478"/>
    </w:p>
    <w:p w14:paraId="7421237D" w14:textId="09E7E6AE" w:rsidR="001B0005" w:rsidRPr="008F1B04" w:rsidRDefault="001B0005" w:rsidP="00E63328">
      <w:pPr>
        <w:pStyle w:val="Nadpis2B"/>
      </w:pPr>
      <w:r w:rsidRPr="008F1B04">
        <w:t xml:space="preserve">Pokud nastane Nepojistitelnost a Vlastník se rozhodne tuto Smlouvu předčasně ukončit v souladu </w:t>
      </w:r>
      <w:r w:rsidR="00F21D0C" w:rsidRPr="008F1B04">
        <w:t>s</w:t>
      </w:r>
      <w:r w:rsidR="009B3FB5">
        <w:t> Přílohou č. 7</w:t>
      </w:r>
      <w:r w:rsidR="004A6218">
        <w:rPr>
          <w:i/>
        </w:rPr>
        <w:t xml:space="preserve"> (Platební mechanismus)</w:t>
      </w:r>
      <w:r w:rsidR="00CE1F5B">
        <w:rPr>
          <w:i/>
        </w:rPr>
        <w:t xml:space="preserve"> </w:t>
      </w:r>
      <w:r w:rsidR="002262B5">
        <w:t xml:space="preserve">k </w:t>
      </w:r>
      <w:r w:rsidR="004A6218">
        <w:t xml:space="preserve">této </w:t>
      </w:r>
      <w:r w:rsidR="002262B5">
        <w:t>Smlouvě</w:t>
      </w:r>
      <w:r w:rsidR="00F21D0C" w:rsidRPr="008F1B04">
        <w:t xml:space="preserve">, Vlastník písemně oznámí Provozovateli předčasné ukončení této Smlouvy s tím, že tato Smlouva skončí uplynutím 60 (slovy: šedesáti) dnů od doručení oznámení o předčasném ukončení této Smlouvy Provozovateli nebo v den pro uplynutí lhůty, který je uveden v tomto oznámení. </w:t>
      </w:r>
    </w:p>
    <w:p w14:paraId="365B78D5" w14:textId="77777777" w:rsidR="00393BF4" w:rsidRPr="008F1B04" w:rsidRDefault="00393BF4" w:rsidP="001F5617">
      <w:pPr>
        <w:pStyle w:val="Nadpis2T"/>
      </w:pPr>
      <w:r w:rsidRPr="008F1B04">
        <w:t>Předčasné ukončení Smlouvy pro překročení kritické hranice pro součet bodů Smluvních Pokut</w:t>
      </w:r>
    </w:p>
    <w:p w14:paraId="6E37581F" w14:textId="77777777" w:rsidR="00393BF4" w:rsidRPr="008F1B04" w:rsidRDefault="00393BF4" w:rsidP="00E63328">
      <w:pPr>
        <w:pStyle w:val="Nadpis2B"/>
      </w:pPr>
      <w:r w:rsidRPr="008F1B04">
        <w:t xml:space="preserve">Vlastník se může rozhodnout tuto Smlouvu předčasně ukončit </w:t>
      </w:r>
      <w:r w:rsidR="009633DC" w:rsidRPr="008F1B04">
        <w:t>výpovědí</w:t>
      </w:r>
      <w:r w:rsidR="004A6218">
        <w:t>, jestliže Provozovatel celkově</w:t>
      </w:r>
      <w:r w:rsidR="009633DC" w:rsidRPr="008F1B04">
        <w:t xml:space="preserve"> dosáhne v období bezprostředně po sobě následujících 36 (slovy:</w:t>
      </w:r>
      <w:r w:rsidR="0040752F">
        <w:t xml:space="preserve"> </w:t>
      </w:r>
      <w:r w:rsidR="009633DC" w:rsidRPr="008F1B04">
        <w:t>třiceti šesti) měsíců trvání této Smlouvy </w:t>
      </w:r>
      <w:r w:rsidRPr="008F1B04">
        <w:t xml:space="preserve">překročení </w:t>
      </w:r>
      <w:r w:rsidR="00F043EE" w:rsidRPr="008F1B04">
        <w:t>k</w:t>
      </w:r>
      <w:r w:rsidRPr="008F1B04">
        <w:t xml:space="preserve">ritické hranice pro součet bodů Smluvních Pokut uvedené v článku </w:t>
      </w:r>
      <w:r w:rsidR="006C6FD8" w:rsidRPr="008F1B04">
        <w:t>4</w:t>
      </w:r>
      <w:r w:rsidRPr="008F1B04">
        <w:t>.</w:t>
      </w:r>
      <w:r w:rsidR="00214080" w:rsidRPr="008F1B04">
        <w:t>2</w:t>
      </w:r>
      <w:r w:rsidR="000D2D56">
        <w:t>.</w:t>
      </w:r>
      <w:r w:rsidRPr="008F1B04">
        <w:t xml:space="preserve"> </w:t>
      </w:r>
      <w:r w:rsidR="00984534" w:rsidRPr="008F1B04">
        <w:t xml:space="preserve">Části </w:t>
      </w:r>
      <w:r w:rsidR="00404BF0" w:rsidRPr="008F1B04">
        <w:t xml:space="preserve">A </w:t>
      </w:r>
      <w:r w:rsidR="00984534" w:rsidRPr="008F1B04">
        <w:t>(</w:t>
      </w:r>
      <w:r w:rsidR="00984534" w:rsidRPr="008F1B04">
        <w:rPr>
          <w:i/>
        </w:rPr>
        <w:t>Základní pravidla Smluvních Pokut</w:t>
      </w:r>
      <w:r w:rsidR="00984534" w:rsidRPr="008F1B04">
        <w:t>)</w:t>
      </w:r>
      <w:r w:rsidRPr="008F1B04">
        <w:t xml:space="preserve"> Přílohy č. </w:t>
      </w:r>
      <w:r w:rsidR="005A0581" w:rsidRPr="008F1B04">
        <w:t>8</w:t>
      </w:r>
      <w:r w:rsidR="000A2F73">
        <w:t xml:space="preserve"> </w:t>
      </w:r>
      <w:r w:rsidRPr="008F1B04">
        <w:rPr>
          <w:i/>
        </w:rPr>
        <w:t>(Smluvní Pokuty)</w:t>
      </w:r>
      <w:r w:rsidR="00D477EE" w:rsidRPr="008F1B04">
        <w:t xml:space="preserve"> ke Smlouvě</w:t>
      </w:r>
      <w:r w:rsidRPr="008F1B04">
        <w:t xml:space="preserve">. </w:t>
      </w:r>
    </w:p>
    <w:p w14:paraId="5C3C87CF" w14:textId="77777777" w:rsidR="00936793" w:rsidRPr="008F1B04" w:rsidRDefault="00821981" w:rsidP="00E63328">
      <w:pPr>
        <w:pStyle w:val="Nadpis1"/>
      </w:pPr>
      <w:bookmarkStart w:id="479" w:name="_Toc122409953"/>
      <w:bookmarkStart w:id="480" w:name="_Toc128451943"/>
      <w:bookmarkStart w:id="481" w:name="_Toc132117375"/>
      <w:bookmarkStart w:id="482" w:name="_Ref132433519"/>
      <w:bookmarkStart w:id="483" w:name="_Ref158027843"/>
      <w:bookmarkStart w:id="484" w:name="_Toc159144264"/>
      <w:bookmarkStart w:id="485" w:name="_Toc213223374"/>
      <w:bookmarkStart w:id="486" w:name="_Ref522091628"/>
      <w:bookmarkStart w:id="487" w:name="_Ref528332170"/>
      <w:bookmarkStart w:id="488" w:name="_Toc528338527"/>
      <w:r w:rsidRPr="008F1B04">
        <w:t>Odpovědnost za škodu</w:t>
      </w:r>
      <w:r w:rsidR="00936793" w:rsidRPr="008F1B04">
        <w:t xml:space="preserve"> PŘI PŘEDČASNÉM UKONČENÍ</w:t>
      </w:r>
      <w:bookmarkEnd w:id="479"/>
      <w:bookmarkEnd w:id="480"/>
      <w:bookmarkEnd w:id="481"/>
      <w:bookmarkEnd w:id="482"/>
      <w:bookmarkEnd w:id="483"/>
      <w:bookmarkEnd w:id="484"/>
      <w:bookmarkEnd w:id="485"/>
      <w:bookmarkEnd w:id="486"/>
      <w:bookmarkEnd w:id="487"/>
      <w:bookmarkEnd w:id="488"/>
    </w:p>
    <w:p w14:paraId="1932F56E" w14:textId="77777777" w:rsidR="00525006" w:rsidRPr="008F1B04" w:rsidRDefault="00821981" w:rsidP="00E63328">
      <w:pPr>
        <w:pStyle w:val="Nadpis2"/>
      </w:pPr>
      <w:r w:rsidRPr="008F1B04">
        <w:t xml:space="preserve">Každá Smluvní Strana odpovídá druhé Smluvní Straně za škodu způsobenou porušením své smluvní povinnosti, která byla důvodem pro předčasné ukončení této Smlouvy druhou Smluvní Stranou, ledaže prokáže, že porušení povinnosti bylo způsobeno </w:t>
      </w:r>
      <w:r w:rsidR="00DB1908" w:rsidRPr="008F1B04">
        <w:t>Liberační Událostí.</w:t>
      </w:r>
    </w:p>
    <w:p w14:paraId="52FE3FA5" w14:textId="77777777" w:rsidR="00936793" w:rsidRPr="008F1B04" w:rsidRDefault="00525006" w:rsidP="00E63328">
      <w:pPr>
        <w:pStyle w:val="Nadpis2"/>
      </w:pPr>
      <w:r w:rsidRPr="008F1B04">
        <w:t xml:space="preserve">Provozovatel je odpovědný za škodu vzniklou jeho činností podle této Smlouvy Vlastníkovi i třetím osobám v rozsahu daném právními předpisy. </w:t>
      </w:r>
    </w:p>
    <w:p w14:paraId="7EDC901A" w14:textId="77777777" w:rsidR="00936793" w:rsidRPr="008F1B04" w:rsidRDefault="00936793" w:rsidP="00CC5983">
      <w:pPr>
        <w:pStyle w:val="ST"/>
      </w:pPr>
      <w:bookmarkStart w:id="489" w:name="_Toc132117377"/>
      <w:bookmarkStart w:id="490" w:name="_Toc159144266"/>
      <w:bookmarkStart w:id="491" w:name="_Toc213223376"/>
      <w:bookmarkStart w:id="492" w:name="_Toc528338528"/>
      <w:r w:rsidRPr="008F1B04">
        <w:t>ČÁST 1</w:t>
      </w:r>
      <w:r w:rsidR="00602581" w:rsidRPr="008F1B04">
        <w:t>1</w:t>
      </w:r>
      <w:r w:rsidRPr="008F1B04">
        <w:t>:</w:t>
      </w:r>
      <w:r w:rsidR="005A7E85" w:rsidRPr="008F1B04">
        <w:tab/>
      </w:r>
      <w:r w:rsidRPr="008F1B04">
        <w:t>ZÁVĚREČNÁ USTANOVENÍ</w:t>
      </w:r>
      <w:bookmarkEnd w:id="489"/>
      <w:bookmarkEnd w:id="490"/>
      <w:bookmarkEnd w:id="491"/>
      <w:bookmarkEnd w:id="492"/>
    </w:p>
    <w:p w14:paraId="6E913C9D" w14:textId="77777777" w:rsidR="00936793" w:rsidRPr="008F1B04" w:rsidRDefault="00155569" w:rsidP="00E63328">
      <w:pPr>
        <w:pStyle w:val="Nadpis1"/>
      </w:pPr>
      <w:bookmarkStart w:id="493" w:name="_Toc132117319"/>
      <w:bookmarkStart w:id="494" w:name="_Toc159144267"/>
      <w:bookmarkStart w:id="495" w:name="_Toc213223377"/>
      <w:bookmarkStart w:id="496" w:name="_Toc528338529"/>
      <w:bookmarkStart w:id="497" w:name="_Toc128811052"/>
      <w:bookmarkStart w:id="498" w:name="_Toc132117378"/>
      <w:bookmarkStart w:id="499" w:name="_Ref132351330"/>
      <w:bookmarkStart w:id="500" w:name="_Ref132351909"/>
      <w:r w:rsidRPr="008F1B04">
        <w:t>POD</w:t>
      </w:r>
      <w:r w:rsidR="00936793" w:rsidRPr="008F1B04">
        <w:t>DODAVATELÉ</w:t>
      </w:r>
      <w:bookmarkEnd w:id="493"/>
      <w:bookmarkEnd w:id="494"/>
      <w:bookmarkEnd w:id="495"/>
      <w:bookmarkEnd w:id="496"/>
    </w:p>
    <w:p w14:paraId="54CF46F3" w14:textId="77777777" w:rsidR="00936793" w:rsidRPr="008F1B04" w:rsidRDefault="00155569" w:rsidP="00E63328">
      <w:pPr>
        <w:pStyle w:val="Nadpis2"/>
      </w:pPr>
      <w:r w:rsidRPr="008F1B04">
        <w:t>Poddodavateli nesmějí být plněny významné činnosti při plnění této Smlouvy uvedené v čl.</w:t>
      </w:r>
      <w:r w:rsidR="00487A3A">
        <w:t> </w:t>
      </w:r>
      <w:r w:rsidR="00165DEC" w:rsidRPr="008F1B04">
        <w:fldChar w:fldCharType="begin"/>
      </w:r>
      <w:r w:rsidR="00675C77" w:rsidRPr="008F1B04">
        <w:instrText xml:space="preserve"> REF _Ref522092595 \r \h </w:instrText>
      </w:r>
      <w:r w:rsidR="00165DEC" w:rsidRPr="008F1B04">
        <w:fldChar w:fldCharType="separate"/>
      </w:r>
      <w:r w:rsidR="00CD344D">
        <w:t>5.3</w:t>
      </w:r>
      <w:r w:rsidR="00165DEC" w:rsidRPr="008F1B04">
        <w:fldChar w:fldCharType="end"/>
      </w:r>
      <w:r w:rsidRPr="008F1B04">
        <w:t xml:space="preserve"> této Smlouvy.</w:t>
      </w:r>
      <w:r w:rsidR="00487A3A">
        <w:t xml:space="preserve"> </w:t>
      </w:r>
      <w:r w:rsidR="00936793" w:rsidRPr="008F1B04">
        <w:t xml:space="preserve">Provozovatel odpovídá za plnění svých závazků podle této Smlouvy bez ohledu na to, že k jejich plnění bude užívat </w:t>
      </w:r>
      <w:r w:rsidRPr="008F1B04">
        <w:t>Pod</w:t>
      </w:r>
      <w:r w:rsidR="00936793" w:rsidRPr="008F1B04">
        <w:t>dodavatele.</w:t>
      </w:r>
    </w:p>
    <w:p w14:paraId="2EE1B21E" w14:textId="1E02EDD7" w:rsidR="00936793" w:rsidRPr="00E005B9" w:rsidRDefault="00936793" w:rsidP="00E63328">
      <w:pPr>
        <w:pStyle w:val="Nadpis2"/>
      </w:pPr>
      <w:r w:rsidRPr="008F1B04">
        <w:lastRenderedPageBreak/>
        <w:t xml:space="preserve">Provozovatel </w:t>
      </w:r>
      <w:r w:rsidR="00C90652" w:rsidRPr="008F1B04">
        <w:t xml:space="preserve">je vůči Vlastníkovi odpovědný za vznik jakýchkoliv škod, </w:t>
      </w:r>
      <w:r w:rsidRPr="008F1B04">
        <w:t xml:space="preserve">které způsobí Vlastníkovi jakákoliv Osoba na Straně Provozovatele </w:t>
      </w:r>
      <w:r w:rsidR="008F5AFE" w:rsidRPr="008F1B04">
        <w:t xml:space="preserve">a/nebo </w:t>
      </w:r>
      <w:r w:rsidR="00155569" w:rsidRPr="008F1B04">
        <w:t>Pod</w:t>
      </w:r>
      <w:r w:rsidR="008F5AFE" w:rsidRPr="008F1B04">
        <w:t>dodavatel</w:t>
      </w:r>
      <w:r w:rsidR="00C40D67" w:rsidRPr="008F1B04">
        <w:t>é</w:t>
      </w:r>
      <w:r w:rsidR="00487A3A">
        <w:t xml:space="preserve"> </w:t>
      </w:r>
      <w:r w:rsidRPr="008F1B04">
        <w:t>v</w:t>
      </w:r>
      <w:r w:rsidR="00786636" w:rsidRPr="008F1B04">
        <w:t> </w:t>
      </w:r>
      <w:r w:rsidR="00487A3A">
        <w:t>souvislosti s </w:t>
      </w:r>
      <w:r w:rsidRPr="00E005B9">
        <w:t xml:space="preserve">činností Provozovatele </w:t>
      </w:r>
      <w:r w:rsidR="008F5AFE" w:rsidRPr="00E005B9">
        <w:t xml:space="preserve">a/nebo </w:t>
      </w:r>
      <w:r w:rsidR="00155569" w:rsidRPr="00E005B9">
        <w:t>Pod</w:t>
      </w:r>
      <w:r w:rsidR="008F5AFE" w:rsidRPr="00E005B9">
        <w:t xml:space="preserve">dodavatele </w:t>
      </w:r>
      <w:r w:rsidRPr="00E005B9">
        <w:t>podle této Smlouvy.</w:t>
      </w:r>
    </w:p>
    <w:p w14:paraId="716B18E2" w14:textId="15B26E88" w:rsidR="00A109C5" w:rsidRPr="00E005B9" w:rsidRDefault="00A67943" w:rsidP="00E63328">
      <w:pPr>
        <w:pStyle w:val="Nadpis2"/>
      </w:pPr>
      <w:r w:rsidRPr="00E005B9">
        <w:t>V případě využití Poddodavatele pro zajištění dodávek, které představují oprávněné náklady, které mohou vstupovat do Kalkulace ceny pro vodné a stočné a jejichž předpokládaná hodnota převyšuje 100 000 Kč (slovy: jedno sto tisíc korun českých) bez DPH, je Provozovatel povinen způsob a postup zadání a výběr Poddodavatele/Poddodavatelů předložit k odsouhlasení Vlastníkovi</w:t>
      </w:r>
      <w:r w:rsidR="002A47B2" w:rsidRPr="00E005B9">
        <w:t>, pokud S</w:t>
      </w:r>
      <w:r w:rsidR="00E005B9" w:rsidRPr="00E005B9">
        <w:t>mluvní Strany nestanoví Smluvním Protokolem částku vyšší</w:t>
      </w:r>
      <w:r w:rsidRPr="00E005B9">
        <w:t>.</w:t>
      </w:r>
    </w:p>
    <w:p w14:paraId="237AFA93" w14:textId="77777777" w:rsidR="00936793" w:rsidRPr="008F1B04" w:rsidRDefault="00936793" w:rsidP="00E63328">
      <w:pPr>
        <w:pStyle w:val="Nadpis1"/>
      </w:pPr>
      <w:bookmarkStart w:id="501" w:name="_Toc159144268"/>
      <w:bookmarkStart w:id="502" w:name="_Toc213223378"/>
      <w:bookmarkStart w:id="503" w:name="_Toc528338530"/>
      <w:bookmarkStart w:id="504" w:name="_Toc132117320"/>
      <w:bookmarkStart w:id="505" w:name="_Ref132435101"/>
      <w:bookmarkStart w:id="506" w:name="_Ref65054977"/>
      <w:r w:rsidRPr="008F1B04">
        <w:t>ZMĚNA KONTROLY</w:t>
      </w:r>
      <w:bookmarkEnd w:id="501"/>
      <w:bookmarkEnd w:id="502"/>
      <w:bookmarkEnd w:id="503"/>
      <w:bookmarkEnd w:id="504"/>
      <w:bookmarkEnd w:id="505"/>
    </w:p>
    <w:bookmarkEnd w:id="506"/>
    <w:p w14:paraId="3FEB8C6E" w14:textId="77777777" w:rsidR="00D010E6" w:rsidRPr="008F1B04" w:rsidRDefault="008F5AFE" w:rsidP="00E63328">
      <w:pPr>
        <w:pStyle w:val="Nadpis2"/>
      </w:pPr>
      <w:r w:rsidRPr="008F1B04">
        <w:t xml:space="preserve">Pokud </w:t>
      </w:r>
      <w:r w:rsidR="00D010E6" w:rsidRPr="008F1B04">
        <w:t>dojde</w:t>
      </w:r>
      <w:r w:rsidR="000D4DDC" w:rsidRPr="008F1B04">
        <w:t xml:space="preserve"> ode dne účinnosti této Smlouvy do Dne Vypořádání</w:t>
      </w:r>
      <w:r w:rsidR="00D010E6" w:rsidRPr="008F1B04">
        <w:t xml:space="preserve">: </w:t>
      </w:r>
    </w:p>
    <w:p w14:paraId="4A772630" w14:textId="77777777" w:rsidR="001215E6" w:rsidRPr="008F1B04" w:rsidRDefault="00D010E6" w:rsidP="005C5A5B">
      <w:pPr>
        <w:pStyle w:val="Nadpis3"/>
      </w:pPr>
      <w:r w:rsidRPr="008F1B04">
        <w:t xml:space="preserve">k </w:t>
      </w:r>
      <w:r w:rsidR="008F5AFE" w:rsidRPr="008F1B04">
        <w:t xml:space="preserve">převodu </w:t>
      </w:r>
      <w:r w:rsidR="00E615C9" w:rsidRPr="008F1B04">
        <w:t xml:space="preserve">obchodních </w:t>
      </w:r>
      <w:r w:rsidR="008F5AFE" w:rsidRPr="008F1B04">
        <w:t>podílů či akcií v</w:t>
      </w:r>
      <w:r w:rsidR="00362C79">
        <w:t> </w:t>
      </w:r>
      <w:r w:rsidR="008F5AFE" w:rsidRPr="008F1B04">
        <w:t>Provozovatel</w:t>
      </w:r>
      <w:r w:rsidR="00C23ADD" w:rsidRPr="008F1B04">
        <w:t>i</w:t>
      </w:r>
      <w:r w:rsidR="008F5AFE" w:rsidRPr="008F1B04">
        <w:t xml:space="preserve"> a/nebo osob</w:t>
      </w:r>
      <w:r w:rsidR="00C23ADD" w:rsidRPr="008F1B04">
        <w:t>ách</w:t>
      </w:r>
      <w:r w:rsidR="00362C79">
        <w:t xml:space="preserve"> </w:t>
      </w:r>
      <w:r w:rsidR="00712213" w:rsidRPr="008F1B04">
        <w:t>ovládajících</w:t>
      </w:r>
      <w:r w:rsidR="007608D5" w:rsidRPr="008F1B04">
        <w:t xml:space="preserve"> Provozovatele,</w:t>
      </w:r>
      <w:r w:rsidR="008F5AFE" w:rsidRPr="008F1B04">
        <w:t xml:space="preserve"> nebo</w:t>
      </w:r>
    </w:p>
    <w:p w14:paraId="5800CB30" w14:textId="77777777" w:rsidR="001215E6" w:rsidRPr="008F1B04" w:rsidRDefault="00D010E6" w:rsidP="005C5A5B">
      <w:pPr>
        <w:pStyle w:val="Nadpis3"/>
      </w:pPr>
      <w:r w:rsidRPr="008F1B04">
        <w:t xml:space="preserve">k </w:t>
      </w:r>
      <w:r w:rsidR="008F5AFE" w:rsidRPr="008F1B04">
        <w:t>jejich zastavení či jiné zajišťovací transakci vůči majetku Provozovatele, která by m</w:t>
      </w:r>
      <w:r w:rsidRPr="008F1B04">
        <w:t>ohla mít</w:t>
      </w:r>
      <w:r w:rsidR="008F5AFE" w:rsidRPr="008F1B04">
        <w:t xml:space="preserve"> za důsledek změn</w:t>
      </w:r>
      <w:r w:rsidRPr="008F1B04">
        <w:t>u</w:t>
      </w:r>
      <w:r w:rsidR="008F5AFE" w:rsidRPr="008F1B04">
        <w:t xml:space="preserve"> kontroly nad Provozovatelem</w:t>
      </w:r>
      <w:r w:rsidRPr="008F1B04">
        <w:t>,</w:t>
      </w:r>
      <w:r w:rsidR="00C40D67" w:rsidRPr="008F1B04">
        <w:t xml:space="preserve"> nebo </w:t>
      </w:r>
    </w:p>
    <w:p w14:paraId="317FE2C7" w14:textId="77777777" w:rsidR="000D4DDC" w:rsidRPr="008F1B04" w:rsidRDefault="00C40D67" w:rsidP="005C5A5B">
      <w:pPr>
        <w:pStyle w:val="Nadpis3"/>
      </w:pPr>
      <w:r w:rsidRPr="008F1B04">
        <w:t>k</w:t>
      </w:r>
      <w:r w:rsidR="00BE2544" w:rsidRPr="008F1B04">
        <w:t xml:space="preserve"> přeměně</w:t>
      </w:r>
      <w:r w:rsidRPr="008F1B04">
        <w:t xml:space="preserve"> Provozovatele</w:t>
      </w:r>
      <w:r w:rsidR="008F5AFE" w:rsidRPr="008F1B04">
        <w:t>,</w:t>
      </w:r>
    </w:p>
    <w:p w14:paraId="122BCD2E" w14:textId="77777777" w:rsidR="00F01AA6" w:rsidRPr="008F1B04" w:rsidRDefault="000D4DDC" w:rsidP="00E63328">
      <w:pPr>
        <w:pStyle w:val="Nadpis2B"/>
      </w:pPr>
      <w:r w:rsidRPr="008F1B04">
        <w:t>bez předchozího písemného souhlasu Vlastníka, považuje se taková skutečnost za Selhání Provozovatele.</w:t>
      </w:r>
    </w:p>
    <w:p w14:paraId="356B0BDE" w14:textId="77777777" w:rsidR="008F5AFE" w:rsidRPr="008F1B04" w:rsidRDefault="008F5AFE" w:rsidP="00E63328">
      <w:pPr>
        <w:pStyle w:val="Nadpis2"/>
      </w:pPr>
      <w:r w:rsidRPr="008F1B04">
        <w:t xml:space="preserve">Žádost o písemný souhlas </w:t>
      </w:r>
      <w:r w:rsidR="008F4E2F" w:rsidRPr="008F1B04">
        <w:t xml:space="preserve">s podrobným popisem zamýšlené transakce </w:t>
      </w:r>
      <w:r w:rsidRPr="008F1B04">
        <w:t>musí být doručena Vlastník</w:t>
      </w:r>
      <w:r w:rsidR="00633457" w:rsidRPr="008F1B04">
        <w:t>ovi</w:t>
      </w:r>
      <w:r w:rsidRPr="008F1B04">
        <w:t xml:space="preserve"> nejméně</w:t>
      </w:r>
      <w:r w:rsidR="00362C79">
        <w:t xml:space="preserve"> </w:t>
      </w:r>
      <w:r w:rsidR="00BD76BA" w:rsidRPr="008F1B04">
        <w:t>90</w:t>
      </w:r>
      <w:r w:rsidRPr="008F1B04">
        <w:t xml:space="preserve"> (</w:t>
      </w:r>
      <w:r w:rsidR="00C6389B" w:rsidRPr="008F1B04">
        <w:t xml:space="preserve">slovy: </w:t>
      </w:r>
      <w:r w:rsidR="00BD76BA" w:rsidRPr="008F1B04">
        <w:t>devadesát</w:t>
      </w:r>
      <w:r w:rsidRPr="008F1B04">
        <w:t xml:space="preserve">) dnů před </w:t>
      </w:r>
      <w:r w:rsidR="000D4DDC" w:rsidRPr="008F1B04">
        <w:t>provedením kroků popsaných v tomto článku Smlouvy.</w:t>
      </w:r>
    </w:p>
    <w:p w14:paraId="66B3194A" w14:textId="77777777" w:rsidR="00936793" w:rsidRPr="008F1B04" w:rsidRDefault="00936793" w:rsidP="00E63328">
      <w:pPr>
        <w:pStyle w:val="Nadpis1"/>
      </w:pPr>
      <w:bookmarkStart w:id="507" w:name="_Toc132117379"/>
      <w:bookmarkStart w:id="508" w:name="_Ref132257283"/>
      <w:bookmarkStart w:id="509" w:name="_Toc159144269"/>
      <w:bookmarkStart w:id="510" w:name="_Toc213223379"/>
      <w:bookmarkStart w:id="511" w:name="_Toc528338531"/>
      <w:bookmarkEnd w:id="497"/>
      <w:bookmarkEnd w:id="498"/>
      <w:bookmarkEnd w:id="499"/>
      <w:bookmarkEnd w:id="500"/>
      <w:r w:rsidRPr="008F1B04">
        <w:t>DŮVĚRNOST</w:t>
      </w:r>
      <w:bookmarkEnd w:id="507"/>
      <w:bookmarkEnd w:id="508"/>
      <w:bookmarkEnd w:id="509"/>
      <w:bookmarkEnd w:id="510"/>
      <w:bookmarkEnd w:id="511"/>
    </w:p>
    <w:p w14:paraId="7FDE1D52" w14:textId="77777777" w:rsidR="005679D9" w:rsidRPr="008F1B04" w:rsidRDefault="00687652" w:rsidP="00E63328">
      <w:pPr>
        <w:pStyle w:val="Nadpis2"/>
      </w:pPr>
      <w:bookmarkStart w:id="512" w:name="_Ref522092649"/>
      <w:r w:rsidRPr="008F1B04">
        <w:t xml:space="preserve">Smluvní </w:t>
      </w:r>
      <w:r w:rsidR="005679D9" w:rsidRPr="008F1B04">
        <w:t>S</w:t>
      </w:r>
      <w:r w:rsidRPr="008F1B04">
        <w:t xml:space="preserve">trany </w:t>
      </w:r>
      <w:r w:rsidR="005679D9" w:rsidRPr="008F1B04">
        <w:t>berou na vědomí, že informace a údaje uvedené v této Smlouvě</w:t>
      </w:r>
      <w:r w:rsidR="00362C79">
        <w:t xml:space="preserve"> </w:t>
      </w:r>
      <w:r w:rsidR="005679D9" w:rsidRPr="008F1B04">
        <w:t xml:space="preserve">jsou veřejného charakteru. Není-li v této Smlouvě stanoveno jinak nebo písemně dohodnuto s Vlastníkem odlišně, nebudou Smluvní Strany </w:t>
      </w:r>
      <w:r w:rsidRPr="008F1B04">
        <w:t>zásadně p</w:t>
      </w:r>
      <w:r w:rsidR="00362C79">
        <w:t>ovinny zachovávat mlčenlivost o </w:t>
      </w:r>
      <w:r w:rsidRPr="008F1B04">
        <w:t>skutečnostech uvedených v </w:t>
      </w:r>
      <w:r w:rsidR="005679D9" w:rsidRPr="008F1B04">
        <w:t>této S</w:t>
      </w:r>
      <w:r w:rsidRPr="008F1B04">
        <w:t xml:space="preserve">mlouvě nebo o kterých se dozví přímo či v souvislosti s plněním práv a povinností dle </w:t>
      </w:r>
      <w:r w:rsidR="005679D9" w:rsidRPr="008F1B04">
        <w:t>této S</w:t>
      </w:r>
      <w:r w:rsidRPr="008F1B04">
        <w:t xml:space="preserve">mlouvy. Provozovatel nebude oprávněn v rámci plnění práv a povinností dle </w:t>
      </w:r>
      <w:r w:rsidR="005679D9" w:rsidRPr="008F1B04">
        <w:t>S</w:t>
      </w:r>
      <w:r w:rsidRPr="008F1B04">
        <w:t>mlouvy označit jakoukoliv informaci za své obchodní tajemství či za důvěrnou informaci</w:t>
      </w:r>
      <w:r w:rsidR="005679D9" w:rsidRPr="008F1B04">
        <w:t xml:space="preserve"> bez </w:t>
      </w:r>
      <w:r w:rsidR="004C5BD0" w:rsidRPr="008F1B04">
        <w:t xml:space="preserve">uzavření Smluvního Protokolu obsahující souhlas Vlastníka s takovým režimem </w:t>
      </w:r>
      <w:r w:rsidR="00905E76" w:rsidRPr="008F1B04">
        <w:t xml:space="preserve">důvěrnosti </w:t>
      </w:r>
      <w:r w:rsidR="004C5BD0" w:rsidRPr="008F1B04">
        <w:t>informací</w:t>
      </w:r>
      <w:r w:rsidR="00925427" w:rsidRPr="008F1B04">
        <w:t>.</w:t>
      </w:r>
      <w:bookmarkEnd w:id="512"/>
    </w:p>
    <w:p w14:paraId="0717D325" w14:textId="77777777" w:rsidR="00936793" w:rsidRPr="008F1B04" w:rsidRDefault="00687652" w:rsidP="00E63328">
      <w:pPr>
        <w:pStyle w:val="Nadpis2"/>
      </w:pPr>
      <w:r w:rsidRPr="008F1B04">
        <w:t xml:space="preserve">V případě, že by </w:t>
      </w:r>
      <w:r w:rsidR="005679D9" w:rsidRPr="008F1B04">
        <w:t xml:space="preserve">Vlastník </w:t>
      </w:r>
      <w:r w:rsidRPr="008F1B04">
        <w:t xml:space="preserve">umožnil </w:t>
      </w:r>
      <w:r w:rsidR="00905E76" w:rsidRPr="008F1B04">
        <w:t>Provozovatel</w:t>
      </w:r>
      <w:r w:rsidR="00D90924" w:rsidRPr="008F1B04">
        <w:t>i</w:t>
      </w:r>
      <w:r w:rsidR="00905E76" w:rsidRPr="008F1B04">
        <w:t xml:space="preserve"> na základě Smluvního Protokolu dle čl</w:t>
      </w:r>
      <w:r w:rsidR="00675C77" w:rsidRPr="008F1B04">
        <w:t>.</w:t>
      </w:r>
      <w:r w:rsidR="00362C79">
        <w:t> </w:t>
      </w:r>
      <w:r w:rsidR="00165DEC">
        <w:fldChar w:fldCharType="begin"/>
      </w:r>
      <w:r w:rsidR="00B44E2E">
        <w:instrText xml:space="preserve"> REF _Ref522092649 \r \h </w:instrText>
      </w:r>
      <w:r w:rsidR="00165DEC">
        <w:fldChar w:fldCharType="separate"/>
      </w:r>
      <w:r w:rsidR="00CD344D">
        <w:t>51.1</w:t>
      </w:r>
      <w:r w:rsidR="00165DEC">
        <w:fldChar w:fldCharType="end"/>
      </w:r>
      <w:r w:rsidR="00905E76" w:rsidRPr="008F1B04">
        <w:t xml:space="preserve"> této Smlouvy </w:t>
      </w:r>
      <w:r w:rsidRPr="008F1B04">
        <w:t>považovat určitou informaci za „důvěrnou“ či za „obchodní tajemství“</w:t>
      </w:r>
      <w:r w:rsidR="002D0C6B" w:rsidRPr="008F1B04">
        <w:t>,</w:t>
      </w:r>
      <w:r w:rsidRPr="008F1B04">
        <w:t xml:space="preserve"> nebude se povinnost zachovat důvěrnost vztah</w:t>
      </w:r>
      <w:r w:rsidR="002D0C6B" w:rsidRPr="008F1B04">
        <w:t>ovat</w:t>
      </w:r>
      <w:r w:rsidRPr="008F1B04">
        <w:t xml:space="preserve"> na zpřístupnění informací</w:t>
      </w:r>
      <w:r w:rsidR="002D0C6B" w:rsidRPr="008F1B04">
        <w:t>:</w:t>
      </w:r>
    </w:p>
    <w:p w14:paraId="380BEBC3" w14:textId="77777777" w:rsidR="00936793" w:rsidRPr="008F1B04" w:rsidRDefault="00936793" w:rsidP="00753FBF">
      <w:pPr>
        <w:pStyle w:val="Nadpis3"/>
      </w:pPr>
      <w:r w:rsidRPr="008F1B04">
        <w:t>takovým osobám a v takovém rozsahu, jaký je třeba k plnění povinností vyplývajících z této Smlouvy;</w:t>
      </w:r>
    </w:p>
    <w:p w14:paraId="3C606FF5" w14:textId="77777777" w:rsidR="00936793" w:rsidRPr="008F1B04" w:rsidRDefault="00936793" w:rsidP="00753FBF">
      <w:pPr>
        <w:pStyle w:val="Nadpis3"/>
      </w:pPr>
      <w:r w:rsidRPr="008F1B04">
        <w:t>které jsou veřejně dostupné, pokud se tak nestalo v důsledku porušení povinností podle této Smlouvy;</w:t>
      </w:r>
    </w:p>
    <w:p w14:paraId="5AB3D4DB" w14:textId="77777777" w:rsidR="00936793" w:rsidRPr="008F1B04" w:rsidRDefault="00936793" w:rsidP="00753FBF">
      <w:pPr>
        <w:pStyle w:val="Nadpis3"/>
      </w:pPr>
      <w:r w:rsidRPr="008F1B04">
        <w:t xml:space="preserve">při řešení </w:t>
      </w:r>
      <w:r w:rsidR="00CD48B8" w:rsidRPr="008F1B04">
        <w:t>s</w:t>
      </w:r>
      <w:r w:rsidRPr="008F1B04">
        <w:t>poru podle čl</w:t>
      </w:r>
      <w:r w:rsidR="00675C77" w:rsidRPr="008F1B04">
        <w:t>.</w:t>
      </w:r>
      <w:r w:rsidR="00362C79">
        <w:t> </w:t>
      </w:r>
      <w:r w:rsidR="00165DEC">
        <w:fldChar w:fldCharType="begin"/>
      </w:r>
      <w:r w:rsidR="00B44E2E">
        <w:instrText xml:space="preserve"> REF _Ref522091735 \r \h </w:instrText>
      </w:r>
      <w:r w:rsidR="00362C79">
        <w:instrText xml:space="preserve"> \* MERGEFORMAT </w:instrText>
      </w:r>
      <w:r w:rsidR="00165DEC">
        <w:fldChar w:fldCharType="separate"/>
      </w:r>
      <w:r w:rsidR="00CD344D">
        <w:t>67</w:t>
      </w:r>
      <w:r w:rsidR="00165DEC">
        <w:fldChar w:fldCharType="end"/>
      </w:r>
      <w:r w:rsidR="00925427" w:rsidRPr="008F1B04">
        <w:t xml:space="preserve"> této Smlouvy</w:t>
      </w:r>
      <w:r w:rsidR="00D92A9D" w:rsidRPr="008F1B04">
        <w:t xml:space="preserve"> k této Smlouvě</w:t>
      </w:r>
      <w:r w:rsidRPr="008F1B04">
        <w:t>;</w:t>
      </w:r>
    </w:p>
    <w:p w14:paraId="3FF9C102" w14:textId="77777777" w:rsidR="00936793" w:rsidRPr="008F1B04" w:rsidRDefault="00936793" w:rsidP="00753FBF">
      <w:pPr>
        <w:pStyle w:val="Nadpis3"/>
      </w:pPr>
      <w:r w:rsidRPr="008F1B04">
        <w:lastRenderedPageBreak/>
        <w:t xml:space="preserve">pokud to je vyžadováno Závaznými Předpisy nebo </w:t>
      </w:r>
      <w:r w:rsidR="00712213" w:rsidRPr="008F1B04">
        <w:t>na jejich základě vydanými individuálními právními akty</w:t>
      </w:r>
      <w:r w:rsidRPr="008F1B04">
        <w:t>;</w:t>
      </w:r>
    </w:p>
    <w:p w14:paraId="6B6E2F55" w14:textId="77777777" w:rsidR="00936793" w:rsidRPr="008F1B04" w:rsidRDefault="00936793" w:rsidP="00753FBF">
      <w:pPr>
        <w:pStyle w:val="Nadpis3"/>
      </w:pPr>
      <w:r w:rsidRPr="008F1B04">
        <w:t>věřitelům</w:t>
      </w:r>
      <w:r w:rsidR="008F4E2F" w:rsidRPr="008F1B04">
        <w:t xml:space="preserve"> Smluvních Stran</w:t>
      </w:r>
      <w:r w:rsidRPr="008F1B04">
        <w:t xml:space="preserve"> nebo jejich poradcům a právním nebo pojišťovacím poradcům; a</w:t>
      </w:r>
    </w:p>
    <w:p w14:paraId="7D1AC643" w14:textId="77777777" w:rsidR="00936793" w:rsidRPr="008F1B04" w:rsidRDefault="00936793" w:rsidP="00753FBF">
      <w:pPr>
        <w:pStyle w:val="Nadpis3"/>
      </w:pPr>
      <w:r w:rsidRPr="008F1B04">
        <w:t>v souvislosti s postupem podle čl</w:t>
      </w:r>
      <w:r w:rsidR="00675C77" w:rsidRPr="008F1B04">
        <w:t>.</w:t>
      </w:r>
      <w:r w:rsidR="00362C79">
        <w:t> </w:t>
      </w:r>
      <w:r w:rsidR="00165DEC">
        <w:fldChar w:fldCharType="begin"/>
      </w:r>
      <w:r w:rsidR="00B44E2E">
        <w:instrText xml:space="preserve"> REF _Ref528335560 \r \h </w:instrText>
      </w:r>
      <w:r w:rsidR="00753FBF">
        <w:instrText xml:space="preserve"> \* MERGEFORMAT </w:instrText>
      </w:r>
      <w:r w:rsidR="00165DEC">
        <w:fldChar w:fldCharType="separate"/>
      </w:r>
      <w:r w:rsidR="00CD344D">
        <w:t>30</w:t>
      </w:r>
      <w:r w:rsidR="00165DEC">
        <w:fldChar w:fldCharType="end"/>
      </w:r>
      <w:r w:rsidR="00925427" w:rsidRPr="008F1B04">
        <w:t xml:space="preserve"> této Smlouvy.</w:t>
      </w:r>
    </w:p>
    <w:p w14:paraId="0734F83F" w14:textId="77777777" w:rsidR="00936793" w:rsidRPr="008F1B04" w:rsidRDefault="00936793" w:rsidP="00E63328">
      <w:pPr>
        <w:pStyle w:val="Nadpis1"/>
      </w:pPr>
      <w:bookmarkStart w:id="513" w:name="_Toc132117380"/>
      <w:bookmarkStart w:id="514" w:name="_Toc159144270"/>
      <w:bookmarkStart w:id="515" w:name="_Toc213223380"/>
      <w:bookmarkStart w:id="516" w:name="_Ref522092880"/>
      <w:bookmarkStart w:id="517" w:name="_Ref522092892"/>
      <w:bookmarkStart w:id="518" w:name="_Ref528336394"/>
      <w:bookmarkStart w:id="519" w:name="_Ref528336445"/>
      <w:bookmarkStart w:id="520" w:name="_Toc528338532"/>
      <w:r w:rsidRPr="008F1B04">
        <w:t xml:space="preserve">ZÁZNAMY </w:t>
      </w:r>
      <w:bookmarkEnd w:id="513"/>
      <w:r w:rsidRPr="008F1B04">
        <w:t>provozovatele</w:t>
      </w:r>
      <w:bookmarkEnd w:id="514"/>
      <w:bookmarkEnd w:id="515"/>
      <w:bookmarkEnd w:id="516"/>
      <w:bookmarkEnd w:id="517"/>
      <w:bookmarkEnd w:id="518"/>
      <w:bookmarkEnd w:id="519"/>
      <w:bookmarkEnd w:id="520"/>
    </w:p>
    <w:p w14:paraId="16243EC3" w14:textId="77777777" w:rsidR="00936793" w:rsidRPr="008F1B04" w:rsidRDefault="00936793" w:rsidP="00E63328">
      <w:pPr>
        <w:pStyle w:val="Nadpis2"/>
      </w:pPr>
      <w:r w:rsidRPr="008F1B04">
        <w:t>Provozovatel je povinen v kterémkoli okamžiku trvání této Smlouvy:</w:t>
      </w:r>
    </w:p>
    <w:p w14:paraId="07888953" w14:textId="77777777" w:rsidR="00936793" w:rsidRPr="008F1B04" w:rsidRDefault="00936793" w:rsidP="00D46695">
      <w:pPr>
        <w:pStyle w:val="Nadpis3"/>
      </w:pPr>
      <w:r w:rsidRPr="008F1B04">
        <w:t>vést a udržovat úplné záznamy o skutečných</w:t>
      </w:r>
      <w:r w:rsidR="00EA022E">
        <w:t xml:space="preserve"> a předpokládaných nákladech na </w:t>
      </w:r>
      <w:r w:rsidR="00D76F8C" w:rsidRPr="008F1B04">
        <w:t>Provozování Vodovodů a Kanalizací,</w:t>
      </w:r>
      <w:r w:rsidRPr="008F1B04">
        <w:t xml:space="preserve"> včetně nákladů na Údržbu, </w:t>
      </w:r>
      <w:r w:rsidR="00D76F8C" w:rsidRPr="008F1B04">
        <w:t>Opravy a</w:t>
      </w:r>
      <w:r w:rsidR="00786636" w:rsidRPr="008F1B04">
        <w:t> </w:t>
      </w:r>
      <w:r w:rsidR="00D76F8C" w:rsidRPr="008F1B04">
        <w:t>Technické Zhodnocení</w:t>
      </w:r>
      <w:r w:rsidRPr="008F1B04">
        <w:t>;</w:t>
      </w:r>
    </w:p>
    <w:p w14:paraId="1C08D766" w14:textId="77777777" w:rsidR="008D339B" w:rsidRPr="008F1B04" w:rsidRDefault="00936793" w:rsidP="00D46695">
      <w:pPr>
        <w:pStyle w:val="Nadpis3"/>
      </w:pPr>
      <w:r w:rsidRPr="008F1B04">
        <w:t>předložit Vlastníkovi záznamy uvedené v předchozím odstavci v</w:t>
      </w:r>
      <w:r w:rsidR="008D339B" w:rsidRPr="008F1B04">
        <w:t xml:space="preserve"> čase, </w:t>
      </w:r>
      <w:r w:rsidRPr="008F1B04">
        <w:t>formě a</w:t>
      </w:r>
      <w:r w:rsidR="00633457" w:rsidRPr="008F1B04">
        <w:t> </w:t>
      </w:r>
      <w:r w:rsidRPr="008F1B04">
        <w:t>s</w:t>
      </w:r>
      <w:r w:rsidR="00633457" w:rsidRPr="008F1B04">
        <w:t> </w:t>
      </w:r>
      <w:r w:rsidRPr="008F1B04">
        <w:t xml:space="preserve">takovými </w:t>
      </w:r>
      <w:r w:rsidR="008D339B" w:rsidRPr="008F1B04">
        <w:t>náležitostmi</w:t>
      </w:r>
      <w:r w:rsidR="00ED01CD" w:rsidRPr="008F1B04">
        <w:t>,</w:t>
      </w:r>
      <w:r w:rsidR="008D339B" w:rsidRPr="008F1B04">
        <w:t xml:space="preserve"> jak jsou uvedeny </w:t>
      </w:r>
      <w:r w:rsidR="00ED01CD" w:rsidRPr="008F1B04">
        <w:t xml:space="preserve">zejména </w:t>
      </w:r>
      <w:r w:rsidR="008D339B" w:rsidRPr="008F1B04">
        <w:t xml:space="preserve">v Příloze č. </w:t>
      </w:r>
      <w:r w:rsidR="00F26963" w:rsidRPr="008F1B04">
        <w:t>5</w:t>
      </w:r>
      <w:r w:rsidR="008D339B" w:rsidRPr="008F1B04">
        <w:t xml:space="preserve"> (</w:t>
      </w:r>
      <w:r w:rsidR="00CA03AD" w:rsidRPr="008F1B04">
        <w:rPr>
          <w:i/>
        </w:rPr>
        <w:t xml:space="preserve">Monitoring </w:t>
      </w:r>
      <w:r w:rsidR="00D62F47" w:rsidRPr="008F1B04">
        <w:rPr>
          <w:i/>
        </w:rPr>
        <w:t>výkonu</w:t>
      </w:r>
      <w:r w:rsidR="008D339B" w:rsidRPr="008F1B04">
        <w:rPr>
          <w:i/>
        </w:rPr>
        <w:t xml:space="preserve"> Provozovatele</w:t>
      </w:r>
      <w:r w:rsidR="008D339B" w:rsidRPr="008F1B04">
        <w:t>) k této Smlouvě</w:t>
      </w:r>
      <w:r w:rsidR="00ED01CD" w:rsidRPr="008F1B04">
        <w:t xml:space="preserve">, jakož i jinými ustanoveními této Smlouvy a přílohami k této Smlouvě (zejména Příloha č. </w:t>
      </w:r>
      <w:r w:rsidR="00F26963" w:rsidRPr="008F1B04">
        <w:t>7</w:t>
      </w:r>
      <w:r w:rsidR="00ED01CD" w:rsidRPr="008F1B04">
        <w:t xml:space="preserve"> (</w:t>
      </w:r>
      <w:r w:rsidR="00F26963" w:rsidRPr="008F1B04">
        <w:rPr>
          <w:i/>
        </w:rPr>
        <w:t>Platební mechanismus</w:t>
      </w:r>
      <w:r w:rsidR="00ED01CD" w:rsidRPr="008F1B04">
        <w:t>)</w:t>
      </w:r>
      <w:r w:rsidR="00056819" w:rsidRPr="008F1B04">
        <w:t xml:space="preserve"> k této Smlouvě</w:t>
      </w:r>
      <w:r w:rsidR="00ED01CD" w:rsidRPr="008F1B04">
        <w:t>)</w:t>
      </w:r>
      <w:r w:rsidR="00C03B36" w:rsidRPr="008F1B04">
        <w:t>; a</w:t>
      </w:r>
    </w:p>
    <w:p w14:paraId="1A3C17E8" w14:textId="77777777" w:rsidR="00936793" w:rsidRPr="008F1B04" w:rsidRDefault="00936793" w:rsidP="00D46695">
      <w:pPr>
        <w:pStyle w:val="Nadpis3"/>
      </w:pPr>
      <w:r w:rsidRPr="008F1B04">
        <w:t>umožnit Vlastníkovi na jeho žádost přístup do místnosti, kde jsou takové záznamy uchovávány za účelem jejich přezkoumání.</w:t>
      </w:r>
    </w:p>
    <w:p w14:paraId="0E6DED6F" w14:textId="77777777" w:rsidR="00936793" w:rsidRPr="008F1B04" w:rsidRDefault="00936793" w:rsidP="00D46695">
      <w:pPr>
        <w:pStyle w:val="Nadpis2T"/>
      </w:pPr>
      <w:r w:rsidRPr="008F1B04">
        <w:t xml:space="preserve">Provozovatel je povinen vést své záznamy v souladu se </w:t>
      </w:r>
      <w:r w:rsidR="00841FC5" w:rsidRPr="008F1B04">
        <w:t xml:space="preserve">Závaznými Předpisy </w:t>
      </w:r>
      <w:r w:rsidRPr="008F1B04">
        <w:t>tak, aby tyto zobrazovaly mimo jiné</w:t>
      </w:r>
      <w:r w:rsidR="00EE25F4" w:rsidRPr="008F1B04">
        <w:t xml:space="preserve"> oddělené záznamy pro</w:t>
      </w:r>
      <w:r w:rsidRPr="008F1B04">
        <w:t>:</w:t>
      </w:r>
    </w:p>
    <w:p w14:paraId="2A3A801C" w14:textId="77777777" w:rsidR="00936793" w:rsidRPr="008F1B04" w:rsidRDefault="00936793" w:rsidP="00D46695">
      <w:pPr>
        <w:pStyle w:val="Nadpis3"/>
      </w:pPr>
      <w:r w:rsidRPr="008F1B04">
        <w:t xml:space="preserve">stav Pracovníků </w:t>
      </w:r>
      <w:r w:rsidRPr="00B26CE9">
        <w:t>Provozovatele</w:t>
      </w:r>
      <w:r w:rsidR="008D339B" w:rsidRPr="008F1B04">
        <w:t xml:space="preserve"> zajišťujících Provozování Vo</w:t>
      </w:r>
      <w:r w:rsidR="00B44E2E">
        <w:t>dovodů a </w:t>
      </w:r>
      <w:r w:rsidR="008D339B" w:rsidRPr="008F1B04">
        <w:t>Kanalizací</w:t>
      </w:r>
      <w:r w:rsidR="00B26CE9">
        <w:t xml:space="preserve"> na </w:t>
      </w:r>
      <w:r w:rsidR="00EE25F4" w:rsidRPr="008F1B04">
        <w:t>straně jedné a stav Pracovníků Provozovatele zajišťujících jiné činnosti na straně druhé</w:t>
      </w:r>
      <w:r w:rsidRPr="008F1B04">
        <w:t>;</w:t>
      </w:r>
    </w:p>
    <w:p w14:paraId="21518246" w14:textId="77777777" w:rsidR="00936793" w:rsidRPr="008F1B04" w:rsidRDefault="00936793" w:rsidP="00D46695">
      <w:pPr>
        <w:pStyle w:val="Nadpis3"/>
      </w:pPr>
      <w:r w:rsidRPr="008F1B04">
        <w:t xml:space="preserve">částky placené </w:t>
      </w:r>
      <w:r w:rsidR="00CA03AD" w:rsidRPr="008F1B04">
        <w:t>Pod</w:t>
      </w:r>
      <w:r w:rsidRPr="008F1B04">
        <w:t>dodavatelům</w:t>
      </w:r>
      <w:r w:rsidR="008D339B" w:rsidRPr="008F1B04">
        <w:t xml:space="preserve"> při zajišťování Provozování Vodovodů a</w:t>
      </w:r>
      <w:r w:rsidR="00786636" w:rsidRPr="008F1B04">
        <w:t> </w:t>
      </w:r>
      <w:r w:rsidR="008D339B" w:rsidRPr="008F1B04">
        <w:t>Kanalizací</w:t>
      </w:r>
      <w:r w:rsidR="00EE25F4" w:rsidRPr="008F1B04">
        <w:t xml:space="preserve"> na straně jedné a částky placené </w:t>
      </w:r>
      <w:r w:rsidR="00CA03AD" w:rsidRPr="008F1B04">
        <w:t>Pod</w:t>
      </w:r>
      <w:r w:rsidR="00EE25F4" w:rsidRPr="008F1B04">
        <w:t>dodavatelům nesouvisejících s Provozováním Vodovodů a Kanalizací na straně druhé</w:t>
      </w:r>
      <w:r w:rsidRPr="008F1B04">
        <w:t>;</w:t>
      </w:r>
    </w:p>
    <w:p w14:paraId="4EFF7193" w14:textId="77777777" w:rsidR="00936793" w:rsidRPr="008F1B04" w:rsidRDefault="00936793" w:rsidP="00D46695">
      <w:pPr>
        <w:pStyle w:val="Nadpis3"/>
      </w:pPr>
      <w:r w:rsidRPr="008F1B04">
        <w:t>další výdaje vynaložené v souvislosti s</w:t>
      </w:r>
      <w:r w:rsidR="0069295E">
        <w:t> Provozováním Vodovodů a </w:t>
      </w:r>
      <w:r w:rsidR="008D339B" w:rsidRPr="008F1B04">
        <w:t>Kanalizací</w:t>
      </w:r>
      <w:r w:rsidRPr="008F1B04">
        <w:t>; a</w:t>
      </w:r>
    </w:p>
    <w:p w14:paraId="38B4EC72" w14:textId="77777777" w:rsidR="00936793" w:rsidRPr="008F1B04" w:rsidRDefault="00936793" w:rsidP="00D46695">
      <w:pPr>
        <w:pStyle w:val="Nadpis3"/>
      </w:pPr>
      <w:r w:rsidRPr="008F1B04">
        <w:t xml:space="preserve">takové další údaje, které může Vlastník odůvodněně vyžadovat pro provedení revize skutečných nákladů a předpokládaných nákladů pro účely </w:t>
      </w:r>
      <w:r w:rsidR="00925427" w:rsidRPr="008F1B04">
        <w:t>Platebního Mechanismu</w:t>
      </w:r>
      <w:r w:rsidR="00EE25F4" w:rsidRPr="008F1B04">
        <w:t>.</w:t>
      </w:r>
    </w:p>
    <w:p w14:paraId="0FDF954D" w14:textId="77777777" w:rsidR="00936793" w:rsidRPr="008F1B04" w:rsidRDefault="00936793" w:rsidP="00D46695">
      <w:pPr>
        <w:pStyle w:val="Nadpis2T"/>
      </w:pPr>
      <w:r w:rsidRPr="008F1B04">
        <w:t>Provozovatel se dále zavazuje vést</w:t>
      </w:r>
      <w:r w:rsidR="00C40D67" w:rsidRPr="008F1B04">
        <w:t xml:space="preserve"> ve vztahu k plnění Předmětu Smlouvy</w:t>
      </w:r>
      <w:r w:rsidRPr="008F1B04">
        <w:t>:</w:t>
      </w:r>
    </w:p>
    <w:p w14:paraId="0F6F742E" w14:textId="77777777" w:rsidR="00936793" w:rsidRPr="008F1B04" w:rsidRDefault="00936793" w:rsidP="00D46695">
      <w:pPr>
        <w:pStyle w:val="Nadpis3"/>
      </w:pPr>
      <w:r w:rsidRPr="008F1B04">
        <w:t xml:space="preserve">úplné záznamy o pracovních úrazech a porušeních předpisů bezpečnosti práce během trvání této Smlouvy; a </w:t>
      </w:r>
    </w:p>
    <w:p w14:paraId="41C8CDF2" w14:textId="77777777" w:rsidR="00936793" w:rsidRPr="008F1B04" w:rsidRDefault="00936793" w:rsidP="00D46695">
      <w:pPr>
        <w:pStyle w:val="Nadpis3"/>
      </w:pPr>
      <w:r w:rsidRPr="008F1B04">
        <w:t xml:space="preserve">záznamy o školení </w:t>
      </w:r>
      <w:r w:rsidR="00EE25F4" w:rsidRPr="008F1B04">
        <w:t xml:space="preserve">svých </w:t>
      </w:r>
      <w:r w:rsidRPr="008F1B04">
        <w:t>zaměstnanců ve vzt</w:t>
      </w:r>
      <w:r w:rsidR="0069295E">
        <w:t>ahu k bezpečnosti a </w:t>
      </w:r>
      <w:r w:rsidRPr="008F1B04">
        <w:t>ochraně zdraví při práci,</w:t>
      </w:r>
    </w:p>
    <w:p w14:paraId="4F919075" w14:textId="77777777" w:rsidR="00936793" w:rsidRPr="008F1B04" w:rsidRDefault="00936793" w:rsidP="00E63328">
      <w:pPr>
        <w:pStyle w:val="Nadpis2B"/>
      </w:pPr>
      <w:r w:rsidRPr="008F1B04">
        <w:t>a tyto záznamy předložit na požádání Vlastníka k jeho kontrole</w:t>
      </w:r>
      <w:r w:rsidR="00EE25F4" w:rsidRPr="008F1B04">
        <w:t xml:space="preserve"> v čase, formě a</w:t>
      </w:r>
      <w:r w:rsidR="00786636" w:rsidRPr="008F1B04">
        <w:t> </w:t>
      </w:r>
      <w:r w:rsidR="00EE25F4" w:rsidRPr="008F1B04">
        <w:t>s</w:t>
      </w:r>
      <w:r w:rsidR="00786636" w:rsidRPr="008F1B04">
        <w:t> </w:t>
      </w:r>
      <w:r w:rsidR="00EE25F4" w:rsidRPr="008F1B04">
        <w:t xml:space="preserve">takovými náležitostmi, jak jsou uvedeny v Příloze č. </w:t>
      </w:r>
      <w:r w:rsidR="009343C1" w:rsidRPr="008F1B04">
        <w:t>5</w:t>
      </w:r>
      <w:r w:rsidR="00EE25F4" w:rsidRPr="008F1B04">
        <w:t xml:space="preserve"> (</w:t>
      </w:r>
      <w:r w:rsidR="00EE25F4" w:rsidRPr="008F1B04">
        <w:rPr>
          <w:i/>
        </w:rPr>
        <w:t xml:space="preserve">Monitoring </w:t>
      </w:r>
      <w:r w:rsidR="004A6138" w:rsidRPr="008F1B04">
        <w:rPr>
          <w:i/>
        </w:rPr>
        <w:t>výkonu</w:t>
      </w:r>
      <w:r w:rsidR="00EE25F4" w:rsidRPr="008F1B04">
        <w:rPr>
          <w:i/>
        </w:rPr>
        <w:t xml:space="preserve"> Provozovatele</w:t>
      </w:r>
      <w:r w:rsidR="00EE25F4" w:rsidRPr="008F1B04">
        <w:t>) k této Smlouvě</w:t>
      </w:r>
      <w:r w:rsidRPr="008F1B04">
        <w:t>.</w:t>
      </w:r>
    </w:p>
    <w:p w14:paraId="1E5FC6A7" w14:textId="77777777" w:rsidR="00936793" w:rsidRPr="008F1B04" w:rsidRDefault="00936793" w:rsidP="00E63328">
      <w:pPr>
        <w:pStyle w:val="Nadpis2"/>
      </w:pPr>
      <w:bookmarkStart w:id="521" w:name="_Ref216767230"/>
      <w:r w:rsidRPr="008F1B04">
        <w:lastRenderedPageBreak/>
        <w:t>Provozovatel se zavazuje umožnit Vlastníkovi provést kontrolu a zhotovení kopií všech záznamů uvedených v tomto čl</w:t>
      </w:r>
      <w:r w:rsidR="0048074D" w:rsidRPr="008F1B04">
        <w:t>.</w:t>
      </w:r>
      <w:r w:rsidR="00544F20">
        <w:t> </w:t>
      </w:r>
      <w:r w:rsidR="00165DEC">
        <w:fldChar w:fldCharType="begin"/>
      </w:r>
      <w:r w:rsidR="0069295E">
        <w:instrText xml:space="preserve"> REF _Ref528336394 \r \h </w:instrText>
      </w:r>
      <w:r w:rsidR="00165DEC">
        <w:fldChar w:fldCharType="separate"/>
      </w:r>
      <w:r w:rsidR="00CD344D">
        <w:t>52</w:t>
      </w:r>
      <w:r w:rsidR="00165DEC">
        <w:fldChar w:fldCharType="end"/>
      </w:r>
      <w:r w:rsidR="00D92A9D" w:rsidRPr="008F1B04">
        <w:t xml:space="preserve"> této Smlouvy </w:t>
      </w:r>
      <w:r w:rsidR="00EE25F4" w:rsidRPr="008F1B04">
        <w:t>do</w:t>
      </w:r>
      <w:r w:rsidR="00633457" w:rsidRPr="008F1B04">
        <w:t xml:space="preserve"> 10</w:t>
      </w:r>
      <w:r w:rsidR="00544F20">
        <w:t xml:space="preserve"> </w:t>
      </w:r>
      <w:r w:rsidR="00633457" w:rsidRPr="008F1B04">
        <w:t xml:space="preserve">(slovy: </w:t>
      </w:r>
      <w:r w:rsidR="00EE25F4" w:rsidRPr="008F1B04">
        <w:t>deseti</w:t>
      </w:r>
      <w:r w:rsidR="00633457" w:rsidRPr="008F1B04">
        <w:t>)</w:t>
      </w:r>
      <w:r w:rsidR="00EE25F4" w:rsidRPr="008F1B04">
        <w:t xml:space="preserve"> let po Dni Vypořádání, nestanoví-li Závazné Předpisy delší lhůtu</w:t>
      </w:r>
      <w:r w:rsidRPr="008F1B04">
        <w:t>.</w:t>
      </w:r>
      <w:bookmarkEnd w:id="521"/>
    </w:p>
    <w:p w14:paraId="5B54A898" w14:textId="77777777" w:rsidR="00936793" w:rsidRPr="008F1B04" w:rsidRDefault="00936793" w:rsidP="00E63328">
      <w:pPr>
        <w:pStyle w:val="Nadpis2"/>
      </w:pPr>
      <w:r w:rsidRPr="008F1B04">
        <w:t>Provozovatel se zavazuje uchovávat záznamy uvedené v tomto čl</w:t>
      </w:r>
      <w:r w:rsidR="0048074D" w:rsidRPr="008F1B04">
        <w:t>.</w:t>
      </w:r>
      <w:r w:rsidR="00544F20">
        <w:t> </w:t>
      </w:r>
      <w:r w:rsidR="00165DEC">
        <w:fldChar w:fldCharType="begin"/>
      </w:r>
      <w:r w:rsidR="0069295E">
        <w:instrText xml:space="preserve"> REF _Ref528336445 \r \h </w:instrText>
      </w:r>
      <w:r w:rsidR="00165DEC">
        <w:fldChar w:fldCharType="separate"/>
      </w:r>
      <w:r w:rsidR="00CD344D">
        <w:t>52</w:t>
      </w:r>
      <w:r w:rsidR="00165DEC">
        <w:fldChar w:fldCharType="end"/>
      </w:r>
      <w:r w:rsidR="00D92A9D" w:rsidRPr="008F1B04">
        <w:t xml:space="preserve"> této Smlouvy</w:t>
      </w:r>
      <w:r w:rsidR="006916F3">
        <w:t xml:space="preserve"> </w:t>
      </w:r>
      <w:r w:rsidR="00633457" w:rsidRPr="008F1B04">
        <w:t>10</w:t>
      </w:r>
      <w:r w:rsidR="006916F3">
        <w:t> </w:t>
      </w:r>
      <w:r w:rsidR="00633457" w:rsidRPr="008F1B04">
        <w:t xml:space="preserve">(slovy: </w:t>
      </w:r>
      <w:r w:rsidR="00EE25F4" w:rsidRPr="008F1B04">
        <w:t>deset</w:t>
      </w:r>
      <w:r w:rsidR="00633457" w:rsidRPr="008F1B04">
        <w:t>)</w:t>
      </w:r>
      <w:r w:rsidR="00EE25F4" w:rsidRPr="008F1B04">
        <w:t xml:space="preserve"> let po Dni Vypořádání, nestanoví-li Závazné Předpisy delší lhůtu</w:t>
      </w:r>
      <w:r w:rsidRPr="008F1B04">
        <w:t xml:space="preserve">. Po Dni </w:t>
      </w:r>
      <w:r w:rsidR="00EE25F4" w:rsidRPr="008F1B04">
        <w:t>Vypořádání</w:t>
      </w:r>
      <w:r w:rsidRPr="008F1B04">
        <w:t xml:space="preserve"> je Provozovatel povinen splnit veškeré rozumné požadavky Vlastníka ohledně záznamů Provozovatele podle tohoto článku.</w:t>
      </w:r>
    </w:p>
    <w:p w14:paraId="59D4A456" w14:textId="77777777" w:rsidR="009A1CE0" w:rsidRPr="008F1B04" w:rsidRDefault="009A1CE0" w:rsidP="00D46695">
      <w:pPr>
        <w:pStyle w:val="Nadpis2T"/>
      </w:pPr>
      <w:r w:rsidRPr="008F1B04">
        <w:t xml:space="preserve">Povinnosti v souvislosti s ustanovením § 8 odst. 3 </w:t>
      </w:r>
      <w:proofErr w:type="spellStart"/>
      <w:r w:rsidRPr="008F1B04">
        <w:t>ZoVaK</w:t>
      </w:r>
      <w:proofErr w:type="spellEnd"/>
    </w:p>
    <w:p w14:paraId="4DB15E45" w14:textId="77777777" w:rsidR="009A1CE0" w:rsidRPr="008F1B04" w:rsidRDefault="009A1CE0" w:rsidP="00CE3592">
      <w:pPr>
        <w:pStyle w:val="Nadpis3"/>
      </w:pPr>
      <w:r w:rsidRPr="008F1B04">
        <w:t>Provozovatel je povinen na základě výzvy Vlastníka poskytnout podklady a</w:t>
      </w:r>
      <w:r w:rsidR="00786636" w:rsidRPr="008F1B04">
        <w:t> </w:t>
      </w:r>
      <w:r w:rsidRPr="008F1B04">
        <w:t xml:space="preserve">údaje nezbytné k přípravě a jednání o dohodách Vlastníka s jinými vlastníky provozně souvisejících vodovodů a kanalizací ve smyslu § 8 odst. 3 </w:t>
      </w:r>
      <w:proofErr w:type="spellStart"/>
      <w:r w:rsidR="00CB3464" w:rsidRPr="008F1B04">
        <w:t>ZoVaK</w:t>
      </w:r>
      <w:proofErr w:type="spellEnd"/>
      <w:r w:rsidRPr="008F1B04">
        <w:t>.</w:t>
      </w:r>
    </w:p>
    <w:p w14:paraId="287A4D8B" w14:textId="34A03934" w:rsidR="009A1CE0" w:rsidRDefault="009A1CE0" w:rsidP="00CE3592">
      <w:pPr>
        <w:pStyle w:val="Nadpis3"/>
      </w:pPr>
      <w:r w:rsidRPr="008F1B04">
        <w:t>Vlastník poskytne ke Dni Zahájení Provozovateli seznam a informace o</w:t>
      </w:r>
      <w:r w:rsidR="00786636" w:rsidRPr="008F1B04">
        <w:t> </w:t>
      </w:r>
      <w:r w:rsidRPr="008F1B04">
        <w:t>veškerých případných existujících dohodách Vlastníka s jinými vlastníky provozně souvisejících vodovodů a kanalizací, popř. informace o stavu jednání o těchto dohodách.</w:t>
      </w:r>
    </w:p>
    <w:p w14:paraId="01BF523E" w14:textId="6D48DFA8" w:rsidR="00A67943" w:rsidRPr="008F1B04" w:rsidRDefault="00A67943" w:rsidP="00CE3592">
      <w:pPr>
        <w:pStyle w:val="Nadpis3"/>
      </w:pPr>
      <w:r>
        <w:t>Provozovatel je povinen převzít provozní povinnosti Vlastníka v rámci uzavřených (stávajících i budoucích) dohod provozně souvisejících vodovodů a kanalizací, u nichž je Vlastník jedním z účastníků těchto dohod.</w:t>
      </w:r>
    </w:p>
    <w:p w14:paraId="76FD841E" w14:textId="77777777" w:rsidR="00F01AA6" w:rsidRPr="008F1B04" w:rsidRDefault="00142373" w:rsidP="00E63328">
      <w:pPr>
        <w:pStyle w:val="Nadpis1"/>
      </w:pPr>
      <w:bookmarkStart w:id="522" w:name="_Toc528338533"/>
      <w:bookmarkStart w:id="523" w:name="_Toc132117381"/>
      <w:bookmarkStart w:id="524" w:name="_Toc159144271"/>
      <w:bookmarkStart w:id="525" w:name="_Toc213223381"/>
      <w:r w:rsidRPr="008F1B04">
        <w:t>Nápravná opatření</w:t>
      </w:r>
      <w:r w:rsidR="00290AF5" w:rsidRPr="008F1B04">
        <w:t xml:space="preserve"> A</w:t>
      </w:r>
      <w:r w:rsidR="00501C37">
        <w:t xml:space="preserve"> </w:t>
      </w:r>
      <w:r w:rsidR="00936793" w:rsidRPr="008F1B04">
        <w:t>SMLUVNÍ POKUTY</w:t>
      </w:r>
      <w:bookmarkEnd w:id="522"/>
      <w:bookmarkEnd w:id="523"/>
      <w:bookmarkEnd w:id="524"/>
      <w:bookmarkEnd w:id="525"/>
    </w:p>
    <w:p w14:paraId="76C25CB2" w14:textId="77777777" w:rsidR="008E1D86" w:rsidRPr="008F1B04" w:rsidRDefault="00142373" w:rsidP="00E63328">
      <w:pPr>
        <w:pStyle w:val="Nadpis2"/>
      </w:pPr>
      <w:r w:rsidRPr="008F1B04">
        <w:t>V</w:t>
      </w:r>
      <w:r w:rsidR="008E1D86" w:rsidRPr="008F1B04">
        <w:t xml:space="preserve"> případě porušení jakékoli povinnosti Provozovatele z této Smlouvy je Vlastník oprávněn požadovat, je-li to možné a účelné, aby Provozovatel zajistil odstranění závadného stavu a</w:t>
      </w:r>
      <w:r w:rsidR="00CE3592">
        <w:t> </w:t>
      </w:r>
      <w:r w:rsidR="008E1D86" w:rsidRPr="008F1B04">
        <w:t xml:space="preserve">jeho následků bez zbytečného odkladu, nejpozději však ve lhůtě stanovené v písemné výzvě Vlastníka, jež nesmí být kratší </w:t>
      </w:r>
      <w:r w:rsidR="00635BA6" w:rsidRPr="008F1B04">
        <w:t xml:space="preserve">15 (slovy: </w:t>
      </w:r>
      <w:r w:rsidR="008E1D86" w:rsidRPr="008F1B04">
        <w:t>patnáct) dnů ode dne doručení dané výzvy.</w:t>
      </w:r>
    </w:p>
    <w:p w14:paraId="196B04CA" w14:textId="77777777" w:rsidR="00C11D28" w:rsidRPr="008F1B04" w:rsidRDefault="008E1D86" w:rsidP="00E63328">
      <w:pPr>
        <w:pStyle w:val="Nadpis2"/>
      </w:pPr>
      <w:r w:rsidRPr="008F1B04">
        <w:t xml:space="preserve">Za porušení povinnosti převzaté v této Smlouvě může </w:t>
      </w:r>
      <w:r w:rsidR="00AF2F1D" w:rsidRPr="008F1B04">
        <w:t xml:space="preserve">Vlastník </w:t>
      </w:r>
      <w:r w:rsidRPr="008F1B04">
        <w:t xml:space="preserve">požadovat po </w:t>
      </w:r>
      <w:r w:rsidR="00AF2F1D" w:rsidRPr="008F1B04">
        <w:t>Provozovateli</w:t>
      </w:r>
      <w:r w:rsidR="00CA04D8">
        <w:t xml:space="preserve"> </w:t>
      </w:r>
      <w:r w:rsidR="0069295E">
        <w:t>S</w:t>
      </w:r>
      <w:r w:rsidR="00543A0A" w:rsidRPr="008F1B04">
        <w:t xml:space="preserve">mluvní </w:t>
      </w:r>
      <w:r w:rsidR="0048516E">
        <w:t>P</w:t>
      </w:r>
      <w:r w:rsidR="00543A0A" w:rsidRPr="008F1B04">
        <w:t>okutu</w:t>
      </w:r>
      <w:r w:rsidRPr="008F1B04">
        <w:t xml:space="preserve">, bylo-li tak sjednáno v této Smlouvě, zejména v Příloze č. </w:t>
      </w:r>
      <w:r w:rsidR="005F2849" w:rsidRPr="008F1B04">
        <w:t>8</w:t>
      </w:r>
      <w:r w:rsidR="00142373" w:rsidRPr="008F1B04">
        <w:t xml:space="preserve"> (</w:t>
      </w:r>
      <w:r w:rsidR="00142373" w:rsidRPr="008F1B04">
        <w:rPr>
          <w:i/>
        </w:rPr>
        <w:t>Smluvní Pokuty</w:t>
      </w:r>
      <w:r w:rsidR="00142373" w:rsidRPr="008F1B04">
        <w:t>)</w:t>
      </w:r>
      <w:r w:rsidR="004D5358" w:rsidRPr="008F1B04">
        <w:t>.</w:t>
      </w:r>
    </w:p>
    <w:p w14:paraId="39A3710E" w14:textId="77777777" w:rsidR="00C11D28" w:rsidRPr="008F1B04" w:rsidRDefault="00C11D28" w:rsidP="00E63328">
      <w:pPr>
        <w:pStyle w:val="Nadpis2"/>
      </w:pPr>
      <w:r w:rsidRPr="008F1B04">
        <w:t xml:space="preserve">Smluvní Strany sjednávají </w:t>
      </w:r>
      <w:r w:rsidR="006658BB" w:rsidRPr="008F1B04">
        <w:t xml:space="preserve">také </w:t>
      </w:r>
      <w:r w:rsidRPr="008F1B04">
        <w:t xml:space="preserve">následující </w:t>
      </w:r>
      <w:r w:rsidR="0069295E">
        <w:t>S</w:t>
      </w:r>
      <w:r w:rsidRPr="008F1B04">
        <w:t xml:space="preserve">mluvní </w:t>
      </w:r>
      <w:r w:rsidR="0048516E">
        <w:t>P</w:t>
      </w:r>
      <w:r w:rsidRPr="008F1B04">
        <w:t>okuty za porušení povinností dle této Smlouvy:</w:t>
      </w:r>
    </w:p>
    <w:p w14:paraId="4E34FE5A" w14:textId="77777777" w:rsidR="00E37CAB" w:rsidRPr="008F1B04" w:rsidRDefault="00C11D28" w:rsidP="00CE3592">
      <w:pPr>
        <w:pStyle w:val="Nadpis3"/>
      </w:pPr>
      <w:r w:rsidRPr="008F1B04">
        <w:t xml:space="preserve">Při nepředložení </w:t>
      </w:r>
      <w:r w:rsidR="00CD48B8" w:rsidRPr="008F1B04">
        <w:t>R</w:t>
      </w:r>
      <w:r w:rsidRPr="008F1B04">
        <w:t xml:space="preserve">oční </w:t>
      </w:r>
      <w:r w:rsidR="00CD48B8" w:rsidRPr="008F1B04">
        <w:t>Z</w:t>
      </w:r>
      <w:r w:rsidRPr="008F1B04">
        <w:t xml:space="preserve">právy o </w:t>
      </w:r>
      <w:r w:rsidR="00CD48B8" w:rsidRPr="008F1B04">
        <w:t>P</w:t>
      </w:r>
      <w:r w:rsidRPr="008F1B04">
        <w:t>rovozo</w:t>
      </w:r>
      <w:r w:rsidR="001A5B6E" w:rsidRPr="008F1B04">
        <w:t xml:space="preserve">vání v dohodnuté lhůtě dle čl. </w:t>
      </w:r>
      <w:r w:rsidR="00165DEC">
        <w:fldChar w:fldCharType="begin"/>
      </w:r>
      <w:r w:rsidR="0069295E">
        <w:instrText xml:space="preserve"> REF _Ref522027166 \r \h </w:instrText>
      </w:r>
      <w:r w:rsidR="00165DEC">
        <w:fldChar w:fldCharType="separate"/>
      </w:r>
      <w:r w:rsidR="00CD344D">
        <w:t>21.1.2</w:t>
      </w:r>
      <w:r w:rsidR="00165DEC">
        <w:fldChar w:fldCharType="end"/>
      </w:r>
      <w:r w:rsidR="001A5B6E" w:rsidRPr="008F1B04">
        <w:t xml:space="preserve">, resp. </w:t>
      </w:r>
      <w:r w:rsidR="0048074D" w:rsidRPr="008F1B04">
        <w:t>P</w:t>
      </w:r>
      <w:r w:rsidR="001A5B6E" w:rsidRPr="008F1B04">
        <w:t xml:space="preserve">řílohy č. </w:t>
      </w:r>
      <w:r w:rsidR="005F2849" w:rsidRPr="008F1B04">
        <w:t>5</w:t>
      </w:r>
      <w:r w:rsidR="00CA04D8">
        <w:t xml:space="preserve"> </w:t>
      </w:r>
      <w:r w:rsidR="00452A21" w:rsidRPr="008F1B04">
        <w:rPr>
          <w:i/>
        </w:rPr>
        <w:t xml:space="preserve">(Monitoring </w:t>
      </w:r>
      <w:r w:rsidR="00DF6E47" w:rsidRPr="008F1B04">
        <w:rPr>
          <w:i/>
        </w:rPr>
        <w:t>výkonu</w:t>
      </w:r>
      <w:r w:rsidR="00452A21" w:rsidRPr="008F1B04">
        <w:rPr>
          <w:i/>
        </w:rPr>
        <w:t xml:space="preserve"> Provozovatele)</w:t>
      </w:r>
      <w:r w:rsidR="00CA04D8">
        <w:rPr>
          <w:i/>
        </w:rPr>
        <w:t xml:space="preserve"> </w:t>
      </w:r>
      <w:r w:rsidRPr="008F1B04">
        <w:t xml:space="preserve">této Smlouvy je Provozovatel povinen zaplatit </w:t>
      </w:r>
      <w:r w:rsidR="0048516E">
        <w:t>S</w:t>
      </w:r>
      <w:r w:rsidRPr="008F1B04">
        <w:t xml:space="preserve">mluvní </w:t>
      </w:r>
      <w:r w:rsidR="0048516E">
        <w:t>P</w:t>
      </w:r>
      <w:r w:rsidRPr="008F1B04">
        <w:t>okutu ve výši</w:t>
      </w:r>
      <w:r w:rsidR="00DF6E47" w:rsidRPr="008F1B04">
        <w:t xml:space="preserve"> 5</w:t>
      </w:r>
      <w:r w:rsidR="00633457" w:rsidRPr="008F1B04">
        <w:t xml:space="preserve"> (slovy: pět</w:t>
      </w:r>
      <w:r w:rsidR="00306DA6" w:rsidRPr="008F1B04">
        <w:t>i</w:t>
      </w:r>
      <w:r w:rsidR="00633457" w:rsidRPr="008F1B04">
        <w:t>)</w:t>
      </w:r>
      <w:r w:rsidR="00CA04D8">
        <w:t xml:space="preserve"> </w:t>
      </w:r>
      <w:r w:rsidR="00452A21" w:rsidRPr="008F1B04">
        <w:t>s</w:t>
      </w:r>
      <w:r w:rsidRPr="008F1B04">
        <w:t>mluvních pokutových bodů zvýšenou o</w:t>
      </w:r>
      <w:r w:rsidR="00DF6E47" w:rsidRPr="008F1B04">
        <w:t xml:space="preserve"> 1 </w:t>
      </w:r>
      <w:r w:rsidR="00C50DC1" w:rsidRPr="008F1B04">
        <w:t xml:space="preserve">(slovy: jeden) </w:t>
      </w:r>
      <w:r w:rsidR="00452A21" w:rsidRPr="008F1B04">
        <w:t>s</w:t>
      </w:r>
      <w:r w:rsidRPr="008F1B04">
        <w:t>mluvn</w:t>
      </w:r>
      <w:r w:rsidR="00DF6E47" w:rsidRPr="008F1B04">
        <w:t>í</w:t>
      </w:r>
      <w:r w:rsidRPr="008F1B04">
        <w:t xml:space="preserve"> pokutov</w:t>
      </w:r>
      <w:r w:rsidR="00DF6E47" w:rsidRPr="008F1B04">
        <w:t>ý</w:t>
      </w:r>
      <w:r w:rsidRPr="008F1B04">
        <w:t xml:space="preserve"> bod za každý den prodlení; povinnost předložit zprávu tím nezaniká</w:t>
      </w:r>
      <w:r w:rsidR="00E37CAB" w:rsidRPr="008F1B04">
        <w:t>.</w:t>
      </w:r>
    </w:p>
    <w:p w14:paraId="620E9B7C" w14:textId="77777777" w:rsidR="00E37CAB" w:rsidRPr="008F1B04" w:rsidRDefault="00E37CAB" w:rsidP="00CE3592">
      <w:pPr>
        <w:pStyle w:val="Nadpis3"/>
      </w:pPr>
      <w:r w:rsidRPr="008F1B04">
        <w:t>Při záměrném zkreslení vstupů do monitorovacího systému, který zah</w:t>
      </w:r>
      <w:r w:rsidR="00C83F7C" w:rsidRPr="008F1B04">
        <w:t xml:space="preserve">rnuje monitoring dle čl. </w:t>
      </w:r>
      <w:r w:rsidR="00165DEC">
        <w:fldChar w:fldCharType="begin"/>
      </w:r>
      <w:r w:rsidR="0069295E">
        <w:instrText xml:space="preserve"> REF _Ref522027166 \r \h </w:instrText>
      </w:r>
      <w:r w:rsidR="00CE3592">
        <w:instrText xml:space="preserve"> \* MERGEFORMAT </w:instrText>
      </w:r>
      <w:r w:rsidR="00165DEC">
        <w:fldChar w:fldCharType="separate"/>
      </w:r>
      <w:r w:rsidR="00CD344D">
        <w:t>21.1.2</w:t>
      </w:r>
      <w:r w:rsidR="00165DEC">
        <w:fldChar w:fldCharType="end"/>
      </w:r>
      <w:r w:rsidR="000543AE" w:rsidRPr="008F1B04">
        <w:t xml:space="preserve">, resp. </w:t>
      </w:r>
      <w:r w:rsidR="0048074D" w:rsidRPr="008F1B04">
        <w:t>P</w:t>
      </w:r>
      <w:r w:rsidR="000543AE" w:rsidRPr="008F1B04">
        <w:t xml:space="preserve">řílohy č. </w:t>
      </w:r>
      <w:r w:rsidR="00D93D27" w:rsidRPr="008F1B04">
        <w:t>5</w:t>
      </w:r>
      <w:r w:rsidR="00CA04D8">
        <w:t xml:space="preserve"> </w:t>
      </w:r>
      <w:r w:rsidR="00452A21" w:rsidRPr="008F1B04">
        <w:rPr>
          <w:i/>
        </w:rPr>
        <w:t xml:space="preserve">(Monitoring </w:t>
      </w:r>
      <w:r w:rsidR="00DF6E47" w:rsidRPr="008F1B04">
        <w:rPr>
          <w:i/>
        </w:rPr>
        <w:t>výkonu</w:t>
      </w:r>
      <w:r w:rsidR="00452A21" w:rsidRPr="008F1B04">
        <w:rPr>
          <w:i/>
        </w:rPr>
        <w:t xml:space="preserve"> Provozovatele)</w:t>
      </w:r>
      <w:r w:rsidR="00CA04D8">
        <w:rPr>
          <w:i/>
        </w:rPr>
        <w:t xml:space="preserve"> </w:t>
      </w:r>
      <w:r w:rsidRPr="008F1B04">
        <w:t>této Smlouv</w:t>
      </w:r>
      <w:r w:rsidR="00C83F7C" w:rsidRPr="008F1B04">
        <w:t xml:space="preserve">y a výkonové ukazatele dle čl. </w:t>
      </w:r>
      <w:r w:rsidR="00165DEC">
        <w:fldChar w:fldCharType="begin"/>
      </w:r>
      <w:r w:rsidR="0069295E">
        <w:instrText xml:space="preserve"> REF _Ref522092967 \r \h </w:instrText>
      </w:r>
      <w:r w:rsidR="00CE3592">
        <w:instrText xml:space="preserve"> \* MERGEFORMAT </w:instrText>
      </w:r>
      <w:r w:rsidR="00165DEC">
        <w:fldChar w:fldCharType="separate"/>
      </w:r>
      <w:r w:rsidR="00CD344D">
        <w:t>21.1</w:t>
      </w:r>
      <w:r w:rsidR="00165DEC">
        <w:fldChar w:fldCharType="end"/>
      </w:r>
      <w:r w:rsidR="00C83F7C" w:rsidRPr="008F1B04">
        <w:t xml:space="preserve"> a </w:t>
      </w:r>
      <w:r w:rsidR="00165DEC">
        <w:fldChar w:fldCharType="begin"/>
      </w:r>
      <w:r w:rsidR="0069295E">
        <w:instrText xml:space="preserve"> REF _Ref528336790 \r \h </w:instrText>
      </w:r>
      <w:r w:rsidR="00CE3592">
        <w:instrText xml:space="preserve"> \* MERGEFORMAT </w:instrText>
      </w:r>
      <w:r w:rsidR="00165DEC">
        <w:fldChar w:fldCharType="separate"/>
      </w:r>
      <w:r w:rsidR="00CD344D">
        <w:t>21.1.1</w:t>
      </w:r>
      <w:r w:rsidR="00165DEC">
        <w:fldChar w:fldCharType="end"/>
      </w:r>
      <w:r w:rsidR="008B7229">
        <w:t xml:space="preserve"> </w:t>
      </w:r>
      <w:r w:rsidRPr="008F1B04">
        <w:t xml:space="preserve">této Smlouvy, nebo výstupů z něj je Provozovatel povinen zaplatit </w:t>
      </w:r>
      <w:r w:rsidR="0069295E">
        <w:t>S</w:t>
      </w:r>
      <w:r w:rsidRPr="008F1B04">
        <w:t xml:space="preserve">mluvní </w:t>
      </w:r>
      <w:r w:rsidR="0048516E">
        <w:t>P</w:t>
      </w:r>
      <w:r w:rsidRPr="008F1B04">
        <w:t>okutu ve výš</w:t>
      </w:r>
      <w:r w:rsidR="00DF6E47" w:rsidRPr="008F1B04">
        <w:t xml:space="preserve">i 75 </w:t>
      </w:r>
      <w:r w:rsidR="00C50DC1" w:rsidRPr="008F1B04">
        <w:t>(slovy: sedmdesát</w:t>
      </w:r>
      <w:r w:rsidR="00306DA6" w:rsidRPr="008F1B04">
        <w:t>i</w:t>
      </w:r>
      <w:r w:rsidR="00C50DC1" w:rsidRPr="008F1B04">
        <w:t xml:space="preserve"> pět</w:t>
      </w:r>
      <w:r w:rsidR="00306DA6" w:rsidRPr="008F1B04">
        <w:t>i</w:t>
      </w:r>
      <w:r w:rsidR="00C50DC1" w:rsidRPr="008F1B04">
        <w:t xml:space="preserve">) </w:t>
      </w:r>
      <w:r w:rsidRPr="008F1B04">
        <w:t xml:space="preserve">smluvních pokutových bodů s tím, že Provozovatel je povinen zaplatit tuto </w:t>
      </w:r>
      <w:r w:rsidR="0069295E">
        <w:t>S</w:t>
      </w:r>
      <w:r w:rsidRPr="008F1B04">
        <w:t xml:space="preserve">mluvní </w:t>
      </w:r>
      <w:r w:rsidR="0048516E">
        <w:t>P</w:t>
      </w:r>
      <w:r w:rsidRPr="008F1B04">
        <w:t>okutu pouze jedenkrát ročně.</w:t>
      </w:r>
    </w:p>
    <w:p w14:paraId="656FC740" w14:textId="77777777" w:rsidR="008E1D86" w:rsidRPr="008F1B04" w:rsidRDefault="00E37CAB" w:rsidP="00CE3592">
      <w:pPr>
        <w:pStyle w:val="Nadpis3"/>
      </w:pPr>
      <w:r w:rsidRPr="008F1B04">
        <w:t xml:space="preserve">Při </w:t>
      </w:r>
      <w:r w:rsidR="00CD48B8" w:rsidRPr="008F1B04">
        <w:t>s</w:t>
      </w:r>
      <w:r w:rsidRPr="008F1B04">
        <w:t xml:space="preserve">elhání </w:t>
      </w:r>
      <w:r w:rsidR="00CD48B8" w:rsidRPr="008F1B04">
        <w:t>m</w:t>
      </w:r>
      <w:r w:rsidRPr="008F1B04">
        <w:t xml:space="preserve">onitorovacího </w:t>
      </w:r>
      <w:r w:rsidR="00CD48B8" w:rsidRPr="008F1B04">
        <w:t>s</w:t>
      </w:r>
      <w:r w:rsidRPr="008F1B04">
        <w:t xml:space="preserve">ystému, který </w:t>
      </w:r>
      <w:r w:rsidR="00C83F7C" w:rsidRPr="008F1B04">
        <w:t xml:space="preserve">zahrnuje monitoring dle čl. </w:t>
      </w:r>
      <w:r w:rsidR="00165DEC">
        <w:fldChar w:fldCharType="begin"/>
      </w:r>
      <w:r w:rsidR="0069295E">
        <w:instrText xml:space="preserve"> REF _Ref522027166 \r \h </w:instrText>
      </w:r>
      <w:r w:rsidR="00CE3592">
        <w:instrText xml:space="preserve"> \* MERGEFORMAT </w:instrText>
      </w:r>
      <w:r w:rsidR="00165DEC">
        <w:fldChar w:fldCharType="separate"/>
      </w:r>
      <w:r w:rsidR="00CD344D">
        <w:t>21.1.2</w:t>
      </w:r>
      <w:r w:rsidR="00165DEC">
        <w:fldChar w:fldCharType="end"/>
      </w:r>
      <w:r w:rsidR="000543AE" w:rsidRPr="008F1B04">
        <w:t xml:space="preserve">, resp. </w:t>
      </w:r>
      <w:r w:rsidR="0048074D" w:rsidRPr="008F1B04">
        <w:t>P</w:t>
      </w:r>
      <w:r w:rsidR="000543AE" w:rsidRPr="008F1B04">
        <w:t xml:space="preserve">řílohy č. </w:t>
      </w:r>
      <w:r w:rsidR="00D93D27" w:rsidRPr="008F1B04">
        <w:t>5</w:t>
      </w:r>
      <w:r w:rsidR="00CA04D8">
        <w:t xml:space="preserve"> </w:t>
      </w:r>
      <w:r w:rsidR="00452A21" w:rsidRPr="008F1B04">
        <w:rPr>
          <w:i/>
        </w:rPr>
        <w:t xml:space="preserve">(Monitoring </w:t>
      </w:r>
      <w:r w:rsidR="00DF6E47" w:rsidRPr="008F1B04">
        <w:rPr>
          <w:i/>
        </w:rPr>
        <w:t>výkonu</w:t>
      </w:r>
      <w:r w:rsidR="00452A21" w:rsidRPr="008F1B04">
        <w:rPr>
          <w:i/>
        </w:rPr>
        <w:t xml:space="preserve"> Provozovatele)</w:t>
      </w:r>
      <w:r w:rsidR="00CA04D8">
        <w:rPr>
          <w:i/>
        </w:rPr>
        <w:t xml:space="preserve"> </w:t>
      </w:r>
      <w:r w:rsidRPr="008F1B04">
        <w:t>této Smlouvy</w:t>
      </w:r>
      <w:r w:rsidR="000543AE" w:rsidRPr="008F1B04">
        <w:t xml:space="preserve"> a výkonové ukazatele </w:t>
      </w:r>
      <w:r w:rsidR="000543AE" w:rsidRPr="008F1B04">
        <w:lastRenderedPageBreak/>
        <w:t xml:space="preserve">dle čl. </w:t>
      </w:r>
      <w:r w:rsidR="00165DEC">
        <w:fldChar w:fldCharType="begin"/>
      </w:r>
      <w:r w:rsidR="0069295E">
        <w:instrText xml:space="preserve"> REF _Ref522092967 \r \h </w:instrText>
      </w:r>
      <w:r w:rsidR="00CE3592">
        <w:instrText xml:space="preserve"> \* MERGEFORMAT </w:instrText>
      </w:r>
      <w:r w:rsidR="00165DEC">
        <w:fldChar w:fldCharType="separate"/>
      </w:r>
      <w:r w:rsidR="00CD344D">
        <w:t>21.1</w:t>
      </w:r>
      <w:r w:rsidR="00165DEC">
        <w:fldChar w:fldCharType="end"/>
      </w:r>
      <w:r w:rsidR="000543AE" w:rsidRPr="008F1B04">
        <w:t xml:space="preserve"> a </w:t>
      </w:r>
      <w:r w:rsidR="00165DEC">
        <w:fldChar w:fldCharType="begin"/>
      </w:r>
      <w:r w:rsidR="0069295E">
        <w:instrText xml:space="preserve"> REF _Ref528336790 \r \h </w:instrText>
      </w:r>
      <w:r w:rsidR="00CE3592">
        <w:instrText xml:space="preserve"> \* MERGEFORMAT </w:instrText>
      </w:r>
      <w:r w:rsidR="00165DEC">
        <w:fldChar w:fldCharType="separate"/>
      </w:r>
      <w:r w:rsidR="00CD344D">
        <w:t>21.1.1</w:t>
      </w:r>
      <w:r w:rsidR="00165DEC">
        <w:fldChar w:fldCharType="end"/>
      </w:r>
      <w:r w:rsidR="008B7229">
        <w:t xml:space="preserve"> </w:t>
      </w:r>
      <w:r w:rsidRPr="008F1B04">
        <w:t xml:space="preserve">této Smlouvy, je Provozovatel povinen zaplatit </w:t>
      </w:r>
      <w:r w:rsidR="0048516E">
        <w:t>S</w:t>
      </w:r>
      <w:r w:rsidRPr="008F1B04">
        <w:t xml:space="preserve">mluvní </w:t>
      </w:r>
      <w:r w:rsidR="0048516E">
        <w:t>P</w:t>
      </w:r>
      <w:r w:rsidRPr="008F1B04">
        <w:t>okutu ve výši</w:t>
      </w:r>
      <w:r w:rsidR="00DF6E47" w:rsidRPr="008F1B04">
        <w:t xml:space="preserve"> 10</w:t>
      </w:r>
      <w:r w:rsidR="00C50DC1" w:rsidRPr="008F1B04">
        <w:t xml:space="preserve"> (slovy: deseti)</w:t>
      </w:r>
      <w:r w:rsidR="00CA04D8">
        <w:t xml:space="preserve"> </w:t>
      </w:r>
      <w:r w:rsidRPr="008F1B04">
        <w:t xml:space="preserve">smluvních pokutových bodů za každou událost. Za </w:t>
      </w:r>
      <w:r w:rsidR="00CD48B8" w:rsidRPr="008F1B04">
        <w:t>s</w:t>
      </w:r>
      <w:r w:rsidRPr="008F1B04">
        <w:t xml:space="preserve">elhání </w:t>
      </w:r>
      <w:r w:rsidR="00CD48B8" w:rsidRPr="008F1B04">
        <w:t>m</w:t>
      </w:r>
      <w:r w:rsidRPr="008F1B04">
        <w:t xml:space="preserve">onitorovacího </w:t>
      </w:r>
      <w:r w:rsidR="00CD48B8" w:rsidRPr="008F1B04">
        <w:t>s</w:t>
      </w:r>
      <w:r w:rsidRPr="008F1B04">
        <w:t>ystému lze pokutovat vícekrát v</w:t>
      </w:r>
      <w:r w:rsidR="009A5D8D" w:rsidRPr="008F1B04">
        <w:t> průběhu jednoho roku, až do celkové výše</w:t>
      </w:r>
      <w:r w:rsidR="00DF6E47" w:rsidRPr="008F1B04">
        <w:t xml:space="preserve"> 75 </w:t>
      </w:r>
      <w:r w:rsidR="00C50DC1" w:rsidRPr="008F1B04">
        <w:t>(slovy: sedmdesát</w:t>
      </w:r>
      <w:r w:rsidR="00306DA6" w:rsidRPr="008F1B04">
        <w:t>i</w:t>
      </w:r>
      <w:r w:rsidR="00C50DC1" w:rsidRPr="008F1B04">
        <w:t xml:space="preserve"> pět</w:t>
      </w:r>
      <w:r w:rsidR="00306DA6" w:rsidRPr="008F1B04">
        <w:t>i</w:t>
      </w:r>
      <w:r w:rsidR="00C50DC1" w:rsidRPr="008F1B04">
        <w:t xml:space="preserve">) </w:t>
      </w:r>
      <w:r w:rsidRPr="008F1B04">
        <w:t xml:space="preserve">smluvních pokutových bodů za každou událost. </w:t>
      </w:r>
    </w:p>
    <w:p w14:paraId="0C3BCEF9" w14:textId="77777777" w:rsidR="00F01AA6" w:rsidRPr="008F1B04" w:rsidRDefault="00452A21" w:rsidP="00CE3592">
      <w:pPr>
        <w:pStyle w:val="Nadpis3"/>
      </w:pPr>
      <w:r w:rsidRPr="008F1B04">
        <w:t>Selháním monitorovacího systému je možné označit zejména každý jednotlivý případ, kdy:</w:t>
      </w:r>
    </w:p>
    <w:p w14:paraId="6D7FEF6F" w14:textId="77777777" w:rsidR="00F01AA6" w:rsidRPr="008F1B04" w:rsidRDefault="00452A21" w:rsidP="001C2B67">
      <w:pPr>
        <w:pStyle w:val="Nadpis4"/>
      </w:pPr>
      <w:r w:rsidRPr="008F1B04">
        <w:t>Provozovatel nezajistil sledování a bezchybné zaznamenání všech dat potřebných k vyhodnocení výkonových ukazatelů uvedených ve Smlouvě a jejich přílohách, tj. data nelze použít pro stanovení výkonových ukazatelů (např.</w:t>
      </w:r>
      <w:r w:rsidR="00FE42EC">
        <w:t xml:space="preserve"> chybí údaje o ukončení Opravy);</w:t>
      </w:r>
    </w:p>
    <w:p w14:paraId="60117261" w14:textId="77777777" w:rsidR="00F01AA6" w:rsidRPr="008F1B04" w:rsidRDefault="00452A21" w:rsidP="001C2B67">
      <w:pPr>
        <w:pStyle w:val="Nadpis4"/>
      </w:pPr>
      <w:r w:rsidRPr="008F1B04">
        <w:t>Provozovatel znemožnil jakýmkoliv způsobem Vlastníkovi provést činnosti, ke kterým je oprávněn dle této</w:t>
      </w:r>
      <w:r w:rsidR="00FE42EC">
        <w:t xml:space="preserve"> Smlouvy;</w:t>
      </w:r>
    </w:p>
    <w:p w14:paraId="185DD339" w14:textId="77777777" w:rsidR="00F01AA6" w:rsidRPr="008F1B04" w:rsidRDefault="00452A21" w:rsidP="001C2B67">
      <w:pPr>
        <w:pStyle w:val="Nadpis4"/>
      </w:pPr>
      <w:r w:rsidRPr="008F1B04">
        <w:t>Provozovatel chybně vyhodnotil jednotlivé výkonové ukazatele, nebo</w:t>
      </w:r>
    </w:p>
    <w:p w14:paraId="627CFF55" w14:textId="77777777" w:rsidR="001809DF" w:rsidRPr="008F1B04" w:rsidRDefault="00452A21" w:rsidP="001C2B67">
      <w:pPr>
        <w:pStyle w:val="Nadpis4"/>
      </w:pPr>
      <w:r w:rsidRPr="008F1B04">
        <w:t xml:space="preserve">Provozovatel chybně vyhodnotil jednotlivé </w:t>
      </w:r>
      <w:r w:rsidR="00F358FB">
        <w:t>S</w:t>
      </w:r>
      <w:r w:rsidRPr="008F1B04">
        <w:t xml:space="preserve">mluvní </w:t>
      </w:r>
      <w:r w:rsidR="0048516E">
        <w:t>P</w:t>
      </w:r>
      <w:r w:rsidRPr="008F1B04">
        <w:t>okuty vztahující se k výkonovým ukazatelům či monitoringu</w:t>
      </w:r>
      <w:r w:rsidR="00FE42EC">
        <w:t>.</w:t>
      </w:r>
    </w:p>
    <w:p w14:paraId="705C409C" w14:textId="77777777" w:rsidR="00812C3A" w:rsidRPr="008F1B04" w:rsidRDefault="00812C3A" w:rsidP="009B4321">
      <w:pPr>
        <w:pStyle w:val="Nadpis3"/>
      </w:pPr>
      <w:r w:rsidRPr="008F1B04">
        <w:t xml:space="preserve">Při porušení povinností stanovených v čl. </w:t>
      </w:r>
      <w:r w:rsidR="00165DEC">
        <w:fldChar w:fldCharType="begin"/>
      </w:r>
      <w:r w:rsidR="00F358FB">
        <w:instrText xml:space="preserve"> REF _Ref522092282 \r \h </w:instrText>
      </w:r>
      <w:r w:rsidR="00165DEC">
        <w:fldChar w:fldCharType="separate"/>
      </w:r>
      <w:r w:rsidR="00CD344D">
        <w:t>45</w:t>
      </w:r>
      <w:r w:rsidR="00165DEC">
        <w:fldChar w:fldCharType="end"/>
      </w:r>
      <w:r w:rsidRPr="008F1B04">
        <w:t xml:space="preserve"> této Smlouvy ve sjednané lhůtě je Provozovatel povinen zaplatit </w:t>
      </w:r>
      <w:r w:rsidR="00F358FB">
        <w:t>S</w:t>
      </w:r>
      <w:r w:rsidRPr="008F1B04">
        <w:t xml:space="preserve">mluvní </w:t>
      </w:r>
      <w:r w:rsidR="0048516E">
        <w:t>P</w:t>
      </w:r>
      <w:r w:rsidRPr="008F1B04">
        <w:t>okutu ve výši 75</w:t>
      </w:r>
      <w:r w:rsidR="00C50DC1" w:rsidRPr="008F1B04">
        <w:t xml:space="preserve"> (slovy: sedmdesáti pěti)</w:t>
      </w:r>
      <w:r w:rsidRPr="008F1B04">
        <w:t xml:space="preserve"> smluvních pokutových bodů zvýšenou o 1</w:t>
      </w:r>
      <w:r w:rsidR="00C50DC1" w:rsidRPr="008F1B04">
        <w:t xml:space="preserve"> (slovy: jeden)</w:t>
      </w:r>
      <w:r w:rsidR="00FE42EC">
        <w:t xml:space="preserve"> smluvní pokutový bod za </w:t>
      </w:r>
      <w:r w:rsidRPr="008F1B04">
        <w:t>každý den prodlení.</w:t>
      </w:r>
    </w:p>
    <w:p w14:paraId="1E278D9F" w14:textId="77777777" w:rsidR="00936793" w:rsidRPr="008F1B04" w:rsidRDefault="00936793" w:rsidP="00E63328">
      <w:pPr>
        <w:pStyle w:val="Nadpis1"/>
      </w:pPr>
      <w:bookmarkStart w:id="526" w:name="_Toc159144273"/>
      <w:bookmarkStart w:id="527" w:name="_Toc213223383"/>
      <w:bookmarkStart w:id="528" w:name="_Toc528338534"/>
      <w:r w:rsidRPr="008F1B04">
        <w:t xml:space="preserve">Vyloučení </w:t>
      </w:r>
      <w:r w:rsidR="002E33F8" w:rsidRPr="008F1B04">
        <w:t>společnosti</w:t>
      </w:r>
      <w:r w:rsidRPr="008F1B04">
        <w:t xml:space="preserve"> a zmocnění</w:t>
      </w:r>
      <w:bookmarkEnd w:id="526"/>
      <w:bookmarkEnd w:id="527"/>
      <w:bookmarkEnd w:id="528"/>
    </w:p>
    <w:p w14:paraId="6E70C46E" w14:textId="77777777" w:rsidR="00936793" w:rsidRPr="008F1B04" w:rsidRDefault="00936793" w:rsidP="00E63328">
      <w:pPr>
        <w:pStyle w:val="Nadpis2"/>
      </w:pPr>
      <w:r w:rsidRPr="008F1B04">
        <w:t xml:space="preserve">Tato Smlouva nezakládá </w:t>
      </w:r>
      <w:r w:rsidR="00942759" w:rsidRPr="008F1B04">
        <w:t xml:space="preserve">mezi Smluvními Stranami </w:t>
      </w:r>
      <w:r w:rsidR="000275B6" w:rsidRPr="008F1B04">
        <w:t>společnost</w:t>
      </w:r>
      <w:r w:rsidR="00942759" w:rsidRPr="008F1B04">
        <w:t xml:space="preserve"> podle § </w:t>
      </w:r>
      <w:r w:rsidR="000275B6" w:rsidRPr="008F1B04">
        <w:t>2716</w:t>
      </w:r>
      <w:r w:rsidR="00F358FB">
        <w:t xml:space="preserve"> a </w:t>
      </w:r>
      <w:r w:rsidR="00942759" w:rsidRPr="008F1B04">
        <w:t>násl.</w:t>
      </w:r>
      <w:r w:rsidR="00BE0FD6" w:rsidRPr="008F1B04">
        <w:t xml:space="preserve"> OZ</w:t>
      </w:r>
      <w:r w:rsidR="00942759" w:rsidRPr="008F1B04">
        <w:t xml:space="preserve"> či jinou formu </w:t>
      </w:r>
      <w:r w:rsidR="00D90924" w:rsidRPr="008F1B04">
        <w:t xml:space="preserve">společných </w:t>
      </w:r>
      <w:r w:rsidR="00942759" w:rsidRPr="008F1B04">
        <w:t>práv a povinností Smluvních Stran</w:t>
      </w:r>
      <w:r w:rsidRPr="008F1B04">
        <w:t>.</w:t>
      </w:r>
    </w:p>
    <w:p w14:paraId="772CAE96" w14:textId="77777777" w:rsidR="00AE7610" w:rsidRPr="008F1B04" w:rsidRDefault="00AE7610" w:rsidP="00E63328">
      <w:pPr>
        <w:pStyle w:val="Nadpis2"/>
      </w:pPr>
      <w:r w:rsidRPr="008F1B04">
        <w:t xml:space="preserve">Provozovatel nebude moci jednat či činit </w:t>
      </w:r>
      <w:r w:rsidR="00F358FB">
        <w:t>právní úkony jménem Vlastníka s </w:t>
      </w:r>
      <w:r w:rsidRPr="008F1B04">
        <w:t xml:space="preserve">výjimkou případů: </w:t>
      </w:r>
    </w:p>
    <w:p w14:paraId="0832AFCD" w14:textId="77777777" w:rsidR="00AE7610" w:rsidRPr="008F1B04" w:rsidRDefault="00AE7610" w:rsidP="009B4321">
      <w:pPr>
        <w:pStyle w:val="Nadpis3"/>
      </w:pPr>
      <w:r w:rsidRPr="008F1B04">
        <w:t xml:space="preserve">výslovně uvedených v této Smlouvě </w:t>
      </w:r>
      <w:r w:rsidR="00942759" w:rsidRPr="008F1B04">
        <w:t>a/</w:t>
      </w:r>
      <w:r w:rsidRPr="008F1B04">
        <w:t xml:space="preserve">nebo </w:t>
      </w:r>
    </w:p>
    <w:p w14:paraId="1B8EEFF7" w14:textId="77777777" w:rsidR="00942759" w:rsidRPr="008F1B04" w:rsidRDefault="00942759" w:rsidP="009B4321">
      <w:pPr>
        <w:pStyle w:val="Nadpis3"/>
      </w:pPr>
      <w:r w:rsidRPr="008F1B04">
        <w:t>výslovně stanovených v příslušném Smluvním Protokolu a/nebo</w:t>
      </w:r>
    </w:p>
    <w:p w14:paraId="55989BD0" w14:textId="77777777" w:rsidR="00AE7610" w:rsidRPr="008F1B04" w:rsidRDefault="00AE7610" w:rsidP="009B4321">
      <w:pPr>
        <w:pStyle w:val="Nadpis3"/>
      </w:pPr>
      <w:r w:rsidRPr="008F1B04">
        <w:t xml:space="preserve">v rozsahu zvláštní plné moci udělené ze strany Vlastníka v průběhu doby trvání této Smlouvy. </w:t>
      </w:r>
    </w:p>
    <w:p w14:paraId="5A9E6688" w14:textId="77777777" w:rsidR="00936793" w:rsidRPr="008F1B04" w:rsidRDefault="00936793" w:rsidP="00E63328">
      <w:pPr>
        <w:pStyle w:val="Nadpis1"/>
      </w:pPr>
      <w:bookmarkStart w:id="529" w:name="_Toc159144274"/>
      <w:bookmarkStart w:id="530" w:name="_Toc213223384"/>
      <w:bookmarkStart w:id="531" w:name="_Toc528338535"/>
      <w:r w:rsidRPr="008F1B04">
        <w:t>Vyloučení možnosti proaktivního angažování pracovníků vlastníka</w:t>
      </w:r>
      <w:bookmarkEnd w:id="529"/>
      <w:bookmarkEnd w:id="530"/>
      <w:bookmarkEnd w:id="531"/>
    </w:p>
    <w:p w14:paraId="09D065CC" w14:textId="77777777" w:rsidR="00936793" w:rsidRPr="008F1B04" w:rsidRDefault="00936793" w:rsidP="00E63328">
      <w:pPr>
        <w:pStyle w:val="Nadpis2"/>
      </w:pPr>
      <w:r w:rsidRPr="008F1B04">
        <w:t xml:space="preserve">Provozovatel se zavazuje nečinit bez písemného souhlasu Vlastníka po celou dobu ode Dne Účinnosti až do </w:t>
      </w:r>
      <w:r w:rsidR="00BB454C" w:rsidRPr="008F1B04">
        <w:t>Dne Vypořádání</w:t>
      </w:r>
      <w:r w:rsidRPr="008F1B04">
        <w:t xml:space="preserve"> žádné kroky směřující k</w:t>
      </w:r>
      <w:r w:rsidR="00786636" w:rsidRPr="008F1B04">
        <w:t> </w:t>
      </w:r>
      <w:r w:rsidRPr="008F1B04">
        <w:t>angažování jakéhokoliv Pracovníka Vlastníka. Smluvní Strany si jsou vědomy skutečnosti, že za takové jednání nebude považován případ, kdy bude Pracovník Vlastníka reagovat na Provozovatelův inzerát, který bude prokazatelně nezávisle určen širší veřejnosti a</w:t>
      </w:r>
      <w:r w:rsidR="00F358FB">
        <w:t> </w:t>
      </w:r>
      <w:r w:rsidRPr="008F1B04">
        <w:t>takový Pracovník bude Provozovatelem angažován.</w:t>
      </w:r>
    </w:p>
    <w:p w14:paraId="1ADDF64A" w14:textId="77777777" w:rsidR="00936793" w:rsidRPr="008F1B04" w:rsidRDefault="00936793" w:rsidP="00E63328">
      <w:pPr>
        <w:pStyle w:val="Nadpis2"/>
      </w:pPr>
      <w:r w:rsidRPr="008F1B04">
        <w:t>Závazek Provozovatele podle tohoto článku se vztahuje i na všechny Osoby na Straně Provozovatele.</w:t>
      </w:r>
    </w:p>
    <w:p w14:paraId="503E2AAE" w14:textId="77777777" w:rsidR="00936793" w:rsidRPr="008F1B04" w:rsidRDefault="00936793" w:rsidP="00E63328">
      <w:pPr>
        <w:pStyle w:val="Nadpis2"/>
      </w:pPr>
      <w:r w:rsidRPr="008F1B04">
        <w:lastRenderedPageBreak/>
        <w:t xml:space="preserve">Pokud bude Provozovatelův závazek podle tohoto článku porušen, zaplatí Provozovatel Vlastníkovi </w:t>
      </w:r>
      <w:r w:rsidR="0048516E">
        <w:t>S</w:t>
      </w:r>
      <w:r w:rsidRPr="008F1B04">
        <w:t xml:space="preserve">mluvní </w:t>
      </w:r>
      <w:r w:rsidR="0048516E">
        <w:t>P</w:t>
      </w:r>
      <w:r w:rsidRPr="008F1B04">
        <w:t xml:space="preserve">okutu ve výši </w:t>
      </w:r>
      <w:r w:rsidR="00BB454C" w:rsidRPr="008F1B04">
        <w:t>dvanácti</w:t>
      </w:r>
      <w:r w:rsidRPr="008F1B04">
        <w:t>násobku hrubé měsíční mzdy příslušného Pracovníka.</w:t>
      </w:r>
      <w:r w:rsidR="002D2416" w:rsidRPr="008F1B04">
        <w:t xml:space="preserve"> Vlastník je rovněž oprávněn využít v takovém případě prostředků ochrany proti nekalé soutěži dle ustanovení § 2988 a násl. OZ.</w:t>
      </w:r>
    </w:p>
    <w:p w14:paraId="7BF83F15" w14:textId="77777777" w:rsidR="00936793" w:rsidRPr="008F1B04" w:rsidRDefault="00BE0FD6" w:rsidP="00E63328">
      <w:pPr>
        <w:pStyle w:val="Nadpis1"/>
      </w:pPr>
      <w:bookmarkStart w:id="532" w:name="_Toc159144275"/>
      <w:bookmarkStart w:id="533" w:name="_Toc213223385"/>
      <w:bookmarkStart w:id="534" w:name="_Toc528338536"/>
      <w:r w:rsidRPr="008F1B04">
        <w:t>SOUČINNOST vE VZTAHU K PLNĚNÍ DOTAČNÍCH POVINNOSTÍ VLASTNÍKA</w:t>
      </w:r>
      <w:bookmarkEnd w:id="532"/>
      <w:bookmarkEnd w:id="533"/>
      <w:bookmarkEnd w:id="534"/>
    </w:p>
    <w:p w14:paraId="7D98FBB7" w14:textId="77777777" w:rsidR="00BE0FD6" w:rsidRPr="008F1B04" w:rsidRDefault="00BE0FD6" w:rsidP="00E63328">
      <w:pPr>
        <w:pStyle w:val="Nadpis2"/>
      </w:pPr>
      <w:r w:rsidRPr="008F1B04">
        <w:t>Provozovatel bere na vědomí, že tato Smlouva bude posuzována z hlediska její přijatelnosti pro projekt</w:t>
      </w:r>
      <w:r w:rsidR="006F585E">
        <w:t xml:space="preserve"> </w:t>
      </w:r>
      <w:r w:rsidR="00CD48B8" w:rsidRPr="008F1B04">
        <w:t>„</w:t>
      </w:r>
      <w:r w:rsidR="00936D33" w:rsidRPr="008F1B04">
        <w:t>Tábor – intenzifikace technologické linky AČOV“.</w:t>
      </w:r>
      <w:r w:rsidR="006F585E">
        <w:t xml:space="preserve"> </w:t>
      </w:r>
      <w:r w:rsidRPr="008F1B04">
        <w:t xml:space="preserve">V rámci podmínek OPŽP </w:t>
      </w:r>
      <w:r w:rsidR="00C50DC1" w:rsidRPr="008F1B04">
        <w:t xml:space="preserve">se </w:t>
      </w:r>
      <w:r w:rsidRPr="008F1B04">
        <w:t>zavazuje, že bude respektovat podmínky rozhodnutí o</w:t>
      </w:r>
      <w:r w:rsidR="00C50DC1" w:rsidRPr="008F1B04">
        <w:t> </w:t>
      </w:r>
      <w:r w:rsidRPr="008F1B04">
        <w:t xml:space="preserve">přidělení dotace pro tento projekt a vynaloží veškeré úsilí a součinnost k zajištění splnění podmínek rozhodnutí o poskytnutí dotace, pokud nebudou v podstatném ohledu přesahovat rámec této Smlouvy.  </w:t>
      </w:r>
    </w:p>
    <w:p w14:paraId="70FD9BAE" w14:textId="77777777" w:rsidR="00936793" w:rsidRPr="008F1B04" w:rsidRDefault="00825450" w:rsidP="00E63328">
      <w:pPr>
        <w:pStyle w:val="Nadpis2"/>
      </w:pPr>
      <w:r w:rsidRPr="008F1B04">
        <w:t>Tato Smlouva nezakládá Provozovateli, ani Osobám na Straně Provozovatele, žádný nárok na plnění z veřejných prostředků, s</w:t>
      </w:r>
      <w:r w:rsidR="00936793" w:rsidRPr="008F1B04">
        <w:t xml:space="preserve"> výjimkou nároků na plnění </w:t>
      </w:r>
      <w:r w:rsidRPr="008F1B04">
        <w:t xml:space="preserve">ze strany Vlastníka výslovně upravených v </w:t>
      </w:r>
      <w:r w:rsidR="00936793" w:rsidRPr="008F1B04">
        <w:t>této Smlouv</w:t>
      </w:r>
      <w:r w:rsidRPr="008F1B04">
        <w:t>ě.</w:t>
      </w:r>
    </w:p>
    <w:p w14:paraId="4C4A5A52" w14:textId="77777777" w:rsidR="00936793" w:rsidRPr="008F1B04" w:rsidRDefault="00936793" w:rsidP="00E63328">
      <w:pPr>
        <w:pStyle w:val="Nadpis1"/>
      </w:pPr>
      <w:bookmarkStart w:id="535" w:name="_Toc132117388"/>
      <w:bookmarkStart w:id="536" w:name="_Toc159144276"/>
      <w:bookmarkStart w:id="537" w:name="_Toc213223386"/>
      <w:bookmarkStart w:id="538" w:name="_Toc528338537"/>
      <w:r w:rsidRPr="008F1B04">
        <w:t>PŘEDCHÁZENÍ ŠKODÁM</w:t>
      </w:r>
      <w:bookmarkEnd w:id="535"/>
      <w:bookmarkEnd w:id="536"/>
      <w:bookmarkEnd w:id="537"/>
      <w:bookmarkEnd w:id="538"/>
    </w:p>
    <w:p w14:paraId="5B77DC38" w14:textId="77777777" w:rsidR="00936793" w:rsidRPr="008F1B04" w:rsidRDefault="00936793" w:rsidP="00E63328">
      <w:pPr>
        <w:pStyle w:val="Nadpis2B"/>
      </w:pPr>
      <w:bookmarkStart w:id="539" w:name="_Toc517957878"/>
      <w:bookmarkStart w:id="540" w:name="_Toc520901328"/>
      <w:bookmarkStart w:id="541" w:name="_Toc528338538"/>
      <w:r w:rsidRPr="008F1B04">
        <w:t>Každá ze Smluvních Stran se zavazuje</w:t>
      </w:r>
      <w:r w:rsidR="007517F4" w:rsidRPr="008F1B04">
        <w:t xml:space="preserve">, vyžadují-li to okolnosti případu nebo zvyklosti soukromého života, </w:t>
      </w:r>
      <w:r w:rsidRPr="008F1B04">
        <w:t xml:space="preserve">počínat si při realizaci práv a plnění povinností vyplývajících z této Smlouvy tak, aby </w:t>
      </w:r>
      <w:r w:rsidR="007517F4" w:rsidRPr="008F1B04">
        <w:t>nedošlo k nedůvodné újmě na svobodě, životě, zdraví nebo vlastnictví jiného a za podmínek v ustanovení § 2901 OZ zakročit na ochranu jiného.</w:t>
      </w:r>
      <w:bookmarkEnd w:id="539"/>
      <w:bookmarkEnd w:id="540"/>
      <w:bookmarkEnd w:id="541"/>
    </w:p>
    <w:p w14:paraId="204847C8" w14:textId="77777777" w:rsidR="00936793" w:rsidRPr="008F1B04" w:rsidRDefault="00936793" w:rsidP="00E63328">
      <w:pPr>
        <w:pStyle w:val="Nadpis1"/>
      </w:pPr>
      <w:bookmarkStart w:id="542" w:name="_Toc132117389"/>
      <w:bookmarkStart w:id="543" w:name="_Toc159144277"/>
      <w:bookmarkStart w:id="544" w:name="_Toc213223387"/>
      <w:bookmarkStart w:id="545" w:name="_Toc528338539"/>
      <w:r w:rsidRPr="008F1B04">
        <w:t>PRÁVA DUŠEVNÍHO VLASTNICTVÍ</w:t>
      </w:r>
      <w:bookmarkEnd w:id="542"/>
      <w:bookmarkEnd w:id="543"/>
      <w:bookmarkEnd w:id="544"/>
      <w:bookmarkEnd w:id="545"/>
    </w:p>
    <w:p w14:paraId="0FF68BAA" w14:textId="77777777" w:rsidR="00936793" w:rsidRPr="008F1B04" w:rsidRDefault="007517F4" w:rsidP="004F627C">
      <w:pPr>
        <w:pStyle w:val="Nadpis2T"/>
      </w:pPr>
      <w:r w:rsidRPr="008F1B04">
        <w:t>Základní ustanoven</w:t>
      </w:r>
      <w:r w:rsidR="004F627C">
        <w:t>í – práva duševního vlastnictví</w:t>
      </w:r>
    </w:p>
    <w:p w14:paraId="0058C198" w14:textId="77777777" w:rsidR="00D05AF1" w:rsidRPr="008F1B04" w:rsidRDefault="007517F4" w:rsidP="004F627C">
      <w:pPr>
        <w:pStyle w:val="Nadpis3"/>
      </w:pPr>
      <w:bookmarkStart w:id="546" w:name="_Ref158027358"/>
      <w:r w:rsidRPr="008F1B04">
        <w:t>Smluvní Strany si tímto navzájem poskytují bezúplatnou a nevýhradní licenci k předmětům duševního vlastnictví souvisejícím s</w:t>
      </w:r>
      <w:r w:rsidR="00467E88">
        <w:t xml:space="preserve"> </w:t>
      </w:r>
      <w:r w:rsidRPr="008F1B04">
        <w:t>Majetkem či jeho Provozováním, které vytvořily či s nimiž jsou oprávněny nakládat a zavazují se poskytnout si licenci ve stejném rozsahu a za stejných podmínek též k předmětům duševního vlastnictví, jež nab</w:t>
      </w:r>
      <w:r w:rsidR="00F16E94">
        <w:t>y</w:t>
      </w:r>
      <w:r w:rsidRPr="008F1B04">
        <w:t>dou po dobu trvání této Smlouvy, to vše výlučně</w:t>
      </w:r>
      <w:r w:rsidR="00D05AF1" w:rsidRPr="008F1B04">
        <w:t xml:space="preserve"> za účelem řádné správy Majetku a jeho Provozování. Provozovatel licenci poskytuje Vlastníkovi jako časově neomezenou, Vlastník licenci poskytuje Provozova</w:t>
      </w:r>
      <w:r w:rsidR="004B60AE" w:rsidRPr="008F1B04">
        <w:t>teli na Dobu Provozování ve smy</w:t>
      </w:r>
      <w:r w:rsidR="00D05AF1" w:rsidRPr="008F1B04">
        <w:t>s</w:t>
      </w:r>
      <w:r w:rsidR="004B60AE" w:rsidRPr="008F1B04">
        <w:t>l</w:t>
      </w:r>
      <w:r w:rsidR="00D05AF1" w:rsidRPr="008F1B04">
        <w:t>u této Smlouvy.</w:t>
      </w:r>
    </w:p>
    <w:p w14:paraId="6807869C" w14:textId="77777777" w:rsidR="00D05AF1" w:rsidRPr="008F1B04" w:rsidRDefault="00D05AF1" w:rsidP="004F627C">
      <w:pPr>
        <w:pStyle w:val="Nadpis3"/>
      </w:pPr>
      <w:r w:rsidRPr="008F1B04">
        <w:t>Předměty duševního vlastnictví</w:t>
      </w:r>
      <w:r w:rsidR="00F358FB">
        <w:t xml:space="preserve"> se rozumí zejména souhrn dat o </w:t>
      </w:r>
      <w:r w:rsidRPr="008F1B04">
        <w:t>Odběratelích a</w:t>
      </w:r>
      <w:r w:rsidR="00786636" w:rsidRPr="008F1B04">
        <w:t> </w:t>
      </w:r>
      <w:r w:rsidRPr="008F1B04">
        <w:t>autorská díla vážící se k</w:t>
      </w:r>
      <w:r w:rsidR="00467E88">
        <w:t xml:space="preserve"> </w:t>
      </w:r>
      <w:r w:rsidRPr="008F1B04">
        <w:t>Majetku.</w:t>
      </w:r>
    </w:p>
    <w:p w14:paraId="03C3F6D4" w14:textId="77777777" w:rsidR="00D05AF1" w:rsidRPr="008F1B04" w:rsidRDefault="00D05AF1" w:rsidP="004F627C">
      <w:pPr>
        <w:pStyle w:val="Nadpis3"/>
      </w:pPr>
      <w:r w:rsidRPr="008F1B04">
        <w:t>Každá Smluvní Strana se zavazuje informovat bez zbytečného odkladu druhou Smluvní Stranu o tom, že třetí strana vznesla nárok k předmětu duševního vlastnictví.</w:t>
      </w:r>
    </w:p>
    <w:p w14:paraId="0FE0D0F3" w14:textId="77777777" w:rsidR="0058333F" w:rsidRPr="008F1B04" w:rsidRDefault="00D05AF1" w:rsidP="004F627C">
      <w:pPr>
        <w:pStyle w:val="Nadpis3"/>
        <w:rPr>
          <w:b/>
        </w:rPr>
      </w:pPr>
      <w:r w:rsidRPr="008F1B04">
        <w:t>Povinnosti stanovené Zákonem o ochraně osobních údajů a GDPR nejsou tímto ujednáním dotčeny.</w:t>
      </w:r>
      <w:bookmarkEnd w:id="546"/>
    </w:p>
    <w:p w14:paraId="3EBCBB04" w14:textId="77777777" w:rsidR="00936793" w:rsidRPr="008F1B04" w:rsidRDefault="00936793" w:rsidP="004F627C">
      <w:pPr>
        <w:pStyle w:val="Nadpis2T"/>
      </w:pPr>
      <w:r w:rsidRPr="008F1B04">
        <w:t>Slib odškodnění Vlastníkovi</w:t>
      </w:r>
    </w:p>
    <w:p w14:paraId="695F5FE4" w14:textId="77777777" w:rsidR="00936793" w:rsidRPr="008F1B04" w:rsidRDefault="00936793" w:rsidP="00E63328">
      <w:pPr>
        <w:pStyle w:val="Nadpis2B"/>
      </w:pPr>
      <w:r w:rsidRPr="008F1B04">
        <w:t xml:space="preserve">Provozovatel se zavazuje poskytnout Vlastníkovi odškodnění za veškeré škody, které vzniknou Vlastníkovi či Osobám na Straně Vlastníka v důsledku nároků třetích osob </w:t>
      </w:r>
      <w:r w:rsidRPr="008F1B04">
        <w:lastRenderedPageBreak/>
        <w:t xml:space="preserve">vznesených vůči nim v souvislosti s jejich užíváním </w:t>
      </w:r>
      <w:r w:rsidR="00A20AA9" w:rsidRPr="008F1B04">
        <w:t>p</w:t>
      </w:r>
      <w:r w:rsidRPr="008F1B04">
        <w:t xml:space="preserve">ředmětů </w:t>
      </w:r>
      <w:r w:rsidR="00A20AA9" w:rsidRPr="008F1B04">
        <w:t>d</w:t>
      </w:r>
      <w:r w:rsidRPr="008F1B04">
        <w:t xml:space="preserve">uševního </w:t>
      </w:r>
      <w:r w:rsidR="00A20AA9" w:rsidRPr="008F1B04">
        <w:t>v</w:t>
      </w:r>
      <w:r w:rsidRPr="008F1B04">
        <w:t>lastnictví, které Provozovatel obstaral podle předchozího článku.</w:t>
      </w:r>
    </w:p>
    <w:p w14:paraId="0AEEAD0F" w14:textId="77777777" w:rsidR="00CE1355" w:rsidRPr="008F1B04" w:rsidRDefault="00CE1355" w:rsidP="004F627C">
      <w:pPr>
        <w:pStyle w:val="Nadpis2T"/>
      </w:pPr>
      <w:r w:rsidRPr="008F1B04">
        <w:t>Slib odškodnění Provozovateli</w:t>
      </w:r>
    </w:p>
    <w:p w14:paraId="0171DC43" w14:textId="1AE17636" w:rsidR="00824E41" w:rsidRPr="008F1B04" w:rsidRDefault="00CE1355" w:rsidP="00E63328">
      <w:pPr>
        <w:pStyle w:val="Nadpis2B"/>
      </w:pPr>
      <w:r w:rsidRPr="008F1B04">
        <w:t xml:space="preserve">Vlastník se zavazuje poskytnout Provozovateli odškodnění za veškeré škody, které vzniknou </w:t>
      </w:r>
      <w:r w:rsidR="00DC53AD" w:rsidRPr="008F1B04">
        <w:t xml:space="preserve">Provozovateli </w:t>
      </w:r>
      <w:r w:rsidRPr="008F1B04">
        <w:t xml:space="preserve">či Osobám na Straně </w:t>
      </w:r>
      <w:r w:rsidR="00DC53AD" w:rsidRPr="008F1B04">
        <w:t>Provozovatel</w:t>
      </w:r>
      <w:r w:rsidR="003859D3" w:rsidRPr="008F1B04">
        <w:t>e</w:t>
      </w:r>
      <w:r w:rsidR="00DC53AD" w:rsidRPr="008F1B04">
        <w:t xml:space="preserve"> v </w:t>
      </w:r>
      <w:r w:rsidRPr="008F1B04">
        <w:t xml:space="preserve">důsledku nároků třetích osob vznesených vůči nim v souvislosti s jejich užíváním předmětů duševního vlastnictví, které </w:t>
      </w:r>
      <w:r w:rsidR="00DC53AD" w:rsidRPr="008F1B04">
        <w:t xml:space="preserve">Vlastník poskytl </w:t>
      </w:r>
      <w:r w:rsidR="000B66C6" w:rsidRPr="008F1B04">
        <w:t xml:space="preserve">do užívání </w:t>
      </w:r>
      <w:r w:rsidR="00DC53AD" w:rsidRPr="008F1B04">
        <w:t xml:space="preserve">třetím </w:t>
      </w:r>
      <w:r w:rsidR="00CE1F5B" w:rsidRPr="008F1B04">
        <w:t>osobám.</w:t>
      </w:r>
    </w:p>
    <w:p w14:paraId="081BB895" w14:textId="77777777" w:rsidR="00936793" w:rsidRPr="008F1B04" w:rsidRDefault="00936793" w:rsidP="00E63328">
      <w:pPr>
        <w:pStyle w:val="Nadpis1"/>
      </w:pPr>
      <w:bookmarkStart w:id="547" w:name="_Toc132117390"/>
      <w:bookmarkStart w:id="548" w:name="_Toc159144278"/>
      <w:bookmarkStart w:id="549" w:name="_Toc213223388"/>
      <w:bookmarkStart w:id="550" w:name="_Toc528338540"/>
      <w:r w:rsidRPr="008F1B04">
        <w:t>POSTOUPENÍ</w:t>
      </w:r>
      <w:bookmarkEnd w:id="547"/>
      <w:bookmarkEnd w:id="548"/>
      <w:bookmarkEnd w:id="549"/>
      <w:bookmarkEnd w:id="550"/>
    </w:p>
    <w:p w14:paraId="2A84CF20" w14:textId="77777777" w:rsidR="00936793" w:rsidRPr="008F1B04" w:rsidRDefault="00936793" w:rsidP="00E63328">
      <w:pPr>
        <w:pStyle w:val="Nadpis2B"/>
      </w:pPr>
      <w:r w:rsidRPr="008F1B04">
        <w:t>S výjimkou případů uvedených v této Smlouvě není žádná ze Smluvních Stran oprávněna bez předchozího písemného souhlasu druhé Smluvní Strany postoupit kterékoli z práv vyplývajících z této Smlouvy třetí osobě.</w:t>
      </w:r>
      <w:r w:rsidR="00A20AA9" w:rsidRPr="008F1B04">
        <w:t xml:space="preserve"> Vlastník</w:t>
      </w:r>
      <w:r w:rsidR="00DC2677">
        <w:t xml:space="preserve"> </w:t>
      </w:r>
      <w:r w:rsidR="00170177" w:rsidRPr="008F1B04">
        <w:t xml:space="preserve">je oprávněn </w:t>
      </w:r>
      <w:r w:rsidR="00FF0682" w:rsidRPr="008F1B04">
        <w:t>postoupit právo</w:t>
      </w:r>
      <w:r w:rsidR="00A20AA9" w:rsidRPr="008F1B04">
        <w:t xml:space="preserve"> na Nájemné dle této Smlouvy</w:t>
      </w:r>
      <w:r w:rsidR="00170177" w:rsidRPr="008F1B04">
        <w:t xml:space="preserve"> třetí osobě</w:t>
      </w:r>
      <w:r w:rsidR="00FF0682" w:rsidRPr="008F1B04">
        <w:t>, a to i bez předchozího</w:t>
      </w:r>
      <w:r w:rsidR="00170177" w:rsidRPr="008F1B04">
        <w:t xml:space="preserve"> písemného</w:t>
      </w:r>
      <w:r w:rsidR="00FF0682" w:rsidRPr="008F1B04">
        <w:t xml:space="preserve"> souhlasu Provozovatele</w:t>
      </w:r>
      <w:r w:rsidR="00A20AA9" w:rsidRPr="008F1B04">
        <w:t xml:space="preserve">. </w:t>
      </w:r>
    </w:p>
    <w:p w14:paraId="440AB6EF" w14:textId="77777777" w:rsidR="00936793" w:rsidRPr="008F1B04" w:rsidRDefault="00936793" w:rsidP="00E63328">
      <w:pPr>
        <w:pStyle w:val="Nadpis1"/>
      </w:pPr>
      <w:bookmarkStart w:id="551" w:name="_Toc159144279"/>
      <w:bookmarkStart w:id="552" w:name="_Toc213223389"/>
      <w:bookmarkStart w:id="553" w:name="_Toc528338541"/>
      <w:bookmarkStart w:id="554" w:name="_Toc132117392"/>
      <w:r w:rsidRPr="008F1B04">
        <w:t>JAZYK SMLOUVY</w:t>
      </w:r>
      <w:bookmarkEnd w:id="551"/>
      <w:bookmarkEnd w:id="552"/>
      <w:bookmarkEnd w:id="553"/>
    </w:p>
    <w:p w14:paraId="6A18C8C6" w14:textId="77777777" w:rsidR="00936793" w:rsidRPr="008F1B04" w:rsidRDefault="00936793" w:rsidP="00E63328">
      <w:pPr>
        <w:pStyle w:val="Nadpis2B"/>
      </w:pPr>
      <w:r w:rsidRPr="008F1B04">
        <w:t xml:space="preserve">Tato Smlouva se uzavírá v českém jazyce. </w:t>
      </w:r>
    </w:p>
    <w:p w14:paraId="53DB4346" w14:textId="77777777" w:rsidR="00936793" w:rsidRPr="008F1B04" w:rsidRDefault="00936793" w:rsidP="00E63328">
      <w:pPr>
        <w:pStyle w:val="Nadpis1"/>
      </w:pPr>
      <w:bookmarkStart w:id="555" w:name="_Toc159144280"/>
      <w:bookmarkStart w:id="556" w:name="_Toc213223390"/>
      <w:bookmarkStart w:id="557" w:name="_Toc528338542"/>
      <w:bookmarkStart w:id="558" w:name="_Toc132117393"/>
      <w:bookmarkEnd w:id="554"/>
      <w:r w:rsidRPr="008F1B04">
        <w:t>VYHOTOVENÍ</w:t>
      </w:r>
      <w:bookmarkEnd w:id="555"/>
      <w:bookmarkEnd w:id="556"/>
      <w:bookmarkEnd w:id="557"/>
    </w:p>
    <w:p w14:paraId="1DB0AB20" w14:textId="77777777" w:rsidR="00936793" w:rsidRPr="008F1B04" w:rsidRDefault="00936793" w:rsidP="00E63328">
      <w:pPr>
        <w:pStyle w:val="Nadpis2B"/>
      </w:pPr>
      <w:r w:rsidRPr="008F1B04">
        <w:t>Tato Smlouva je vyhotovována v</w:t>
      </w:r>
      <w:r w:rsidR="00987A71">
        <w:t> </w:t>
      </w:r>
      <w:r w:rsidR="007B4768" w:rsidRPr="008F1B04">
        <w:t xml:space="preserve">5 </w:t>
      </w:r>
      <w:r w:rsidR="005829CE" w:rsidRPr="008F1B04">
        <w:t xml:space="preserve">(slovy: </w:t>
      </w:r>
      <w:r w:rsidR="003E0CC3" w:rsidRPr="008F1B04">
        <w:t>pěti</w:t>
      </w:r>
      <w:r w:rsidR="005829CE" w:rsidRPr="008F1B04">
        <w:t>)</w:t>
      </w:r>
      <w:r w:rsidR="00DC2677">
        <w:t xml:space="preserve"> </w:t>
      </w:r>
      <w:r w:rsidRPr="008F1B04">
        <w:t xml:space="preserve">stejnopisech v českém jazyce. Každá ze Smluvních Stran si ponechá </w:t>
      </w:r>
      <w:r w:rsidR="005829CE" w:rsidRPr="008F1B04">
        <w:t xml:space="preserve">2 (slovy: </w:t>
      </w:r>
      <w:r w:rsidR="00A20AA9" w:rsidRPr="008F1B04">
        <w:t>dvě</w:t>
      </w:r>
      <w:r w:rsidR="005829CE" w:rsidRPr="008F1B04">
        <w:t>)</w:t>
      </w:r>
      <w:r w:rsidR="00A20AA9" w:rsidRPr="008F1B04">
        <w:t xml:space="preserve"> vyhotovení</w:t>
      </w:r>
      <w:r w:rsidR="003E0CC3" w:rsidRPr="008F1B04">
        <w:t xml:space="preserve"> a jedno vyhotovení bude předloženo SFŽP.</w:t>
      </w:r>
    </w:p>
    <w:p w14:paraId="1DA1A42C" w14:textId="77777777" w:rsidR="00936793" w:rsidRPr="008F1B04" w:rsidRDefault="00936793" w:rsidP="00E63328">
      <w:pPr>
        <w:pStyle w:val="Nadpis1"/>
      </w:pPr>
      <w:bookmarkStart w:id="559" w:name="_Toc159144281"/>
      <w:bookmarkStart w:id="560" w:name="_Toc213223391"/>
      <w:bookmarkStart w:id="561" w:name="_Toc528338543"/>
      <w:r w:rsidRPr="008F1B04">
        <w:t>ÚPLNÁ SMLOUVA</w:t>
      </w:r>
      <w:bookmarkEnd w:id="558"/>
      <w:bookmarkEnd w:id="559"/>
      <w:bookmarkEnd w:id="560"/>
      <w:bookmarkEnd w:id="561"/>
    </w:p>
    <w:p w14:paraId="5D23F2A4" w14:textId="77777777" w:rsidR="00936793" w:rsidRPr="008F1B04" w:rsidRDefault="00936793" w:rsidP="00E63328">
      <w:pPr>
        <w:pStyle w:val="Nadpis2B"/>
      </w:pPr>
      <w:r w:rsidRPr="008F1B04">
        <w:t>Tato Smlouva představuje úplnou dohodu Smluvních Stran ohledně jejího předmětu a</w:t>
      </w:r>
      <w:r w:rsidR="00786636" w:rsidRPr="008F1B04">
        <w:t> </w:t>
      </w:r>
      <w:r w:rsidRPr="008F1B04">
        <w:t>nahrazuje veškerá předchozí písemná a ústní ujednání Smluvních Stran ohledně předmětu této Smlouvy. Každá ze Smluvních Stran prohlašuje, že při uzavírání této Smlouvy nespoléhala na žádná ujištění učiněná druhou Smluvní Stranou anebo třetí osobou, s výjimkou těch ujištění, která jsou výslovně uvedena v této Smlouvě.</w:t>
      </w:r>
    </w:p>
    <w:p w14:paraId="4720626E" w14:textId="77777777" w:rsidR="00936793" w:rsidRPr="008F1B04" w:rsidRDefault="00936793" w:rsidP="00E63328">
      <w:pPr>
        <w:pStyle w:val="Nadpis1"/>
      </w:pPr>
      <w:bookmarkStart w:id="562" w:name="_Toc132117394"/>
      <w:bookmarkStart w:id="563" w:name="_Ref132344497"/>
      <w:bookmarkStart w:id="564" w:name="_Ref157575707"/>
      <w:bookmarkStart w:id="565" w:name="_Toc159144282"/>
      <w:bookmarkStart w:id="566" w:name="_Toc213223392"/>
      <w:bookmarkStart w:id="567" w:name="_Toc528338544"/>
      <w:r w:rsidRPr="008F1B04">
        <w:t>DORUČOVÁNÍ</w:t>
      </w:r>
      <w:bookmarkEnd w:id="562"/>
      <w:bookmarkEnd w:id="563"/>
      <w:bookmarkEnd w:id="564"/>
      <w:bookmarkEnd w:id="565"/>
      <w:bookmarkEnd w:id="566"/>
      <w:bookmarkEnd w:id="567"/>
    </w:p>
    <w:p w14:paraId="406D0288" w14:textId="77777777" w:rsidR="00936793" w:rsidRPr="008F1B04" w:rsidRDefault="00936793" w:rsidP="00E63328">
      <w:pPr>
        <w:pStyle w:val="Nadpis2"/>
      </w:pPr>
      <w:bookmarkStart w:id="568" w:name="_Ref158028019"/>
      <w:bookmarkStart w:id="569" w:name="_Hlk526789607"/>
      <w:r w:rsidRPr="008F1B04">
        <w:t>Veškeré žádosti, oznámení či jiná sdělení („</w:t>
      </w:r>
      <w:r w:rsidR="003E5CB6" w:rsidRPr="008F1B04">
        <w:t>dále jen „</w:t>
      </w:r>
      <w:r w:rsidRPr="008F1B04">
        <w:t>Dokument“) doručované dle této Smlouvy nebo týkající se této Smlouvy jednou ze Smluvních Stran druhé Smluvní Straně vyžadují písemnou formu, musí být v českém jazyce a musí být doručeny některým z</w:t>
      </w:r>
      <w:r w:rsidR="00786636" w:rsidRPr="008F1B04">
        <w:t> </w:t>
      </w:r>
      <w:r w:rsidRPr="008F1B04">
        <w:t>následujících způsobů:</w:t>
      </w:r>
      <w:bookmarkEnd w:id="568"/>
    </w:p>
    <w:p w14:paraId="3106FCD0" w14:textId="77777777" w:rsidR="00936793" w:rsidRPr="008F1B04" w:rsidRDefault="00936793" w:rsidP="004F627C">
      <w:pPr>
        <w:pStyle w:val="Nadpis3"/>
      </w:pPr>
      <w:r w:rsidRPr="008F1B04">
        <w:t>osobním předáním písemnosti;</w:t>
      </w:r>
    </w:p>
    <w:p w14:paraId="741D967E" w14:textId="77777777" w:rsidR="00936793" w:rsidRPr="008F1B04" w:rsidRDefault="00936793" w:rsidP="004F627C">
      <w:pPr>
        <w:pStyle w:val="Nadpis3"/>
      </w:pPr>
      <w:r w:rsidRPr="008F1B04">
        <w:t>doručením prostřednictvím doporučené pošty či kurýra;</w:t>
      </w:r>
    </w:p>
    <w:p w14:paraId="2E23654C" w14:textId="77777777" w:rsidR="00936793" w:rsidRPr="008F1B04" w:rsidRDefault="00347FB9" w:rsidP="004F627C">
      <w:pPr>
        <w:pStyle w:val="Nadpis3"/>
      </w:pPr>
      <w:r w:rsidRPr="008F1B04">
        <w:t>datovou schránkou</w:t>
      </w:r>
      <w:r w:rsidR="00FD4FE8">
        <w:t>,</w:t>
      </w:r>
      <w:r w:rsidR="00936793" w:rsidRPr="008F1B04">
        <w:t xml:space="preserve"> anebo</w:t>
      </w:r>
    </w:p>
    <w:p w14:paraId="1EF1E276" w14:textId="77777777" w:rsidR="00936793" w:rsidRPr="008F1B04" w:rsidRDefault="00936793" w:rsidP="004F627C">
      <w:pPr>
        <w:pStyle w:val="Nadpis3"/>
      </w:pPr>
      <w:r w:rsidRPr="008F1B04">
        <w:t>e</w:t>
      </w:r>
      <w:r w:rsidR="00B71806" w:rsidRPr="008F1B04">
        <w:t>-</w:t>
      </w:r>
      <w:r w:rsidRPr="008F1B04">
        <w:t>mailem</w:t>
      </w:r>
      <w:r w:rsidR="00456C86" w:rsidRPr="008F1B04">
        <w:t>.</w:t>
      </w:r>
    </w:p>
    <w:p w14:paraId="40899824" w14:textId="77777777" w:rsidR="00DF0BAB" w:rsidRPr="007B16C3" w:rsidRDefault="00DF0BAB" w:rsidP="00E63328">
      <w:pPr>
        <w:pStyle w:val="Nadpis2"/>
      </w:pPr>
      <w:r w:rsidRPr="007B16C3">
        <w:t>Údaje potřebné pro doručování Dokumentů jsou: adresa, číslo faxu, e-mail, označení datové schránky, identifikace osob (adresátů)</w:t>
      </w:r>
      <w:r w:rsidR="00F358FB">
        <w:t>.</w:t>
      </w:r>
    </w:p>
    <w:p w14:paraId="799E7DA8" w14:textId="77777777" w:rsidR="00DF0BAB" w:rsidRPr="007B16C3" w:rsidRDefault="00DF0BAB" w:rsidP="00E63328">
      <w:pPr>
        <w:pStyle w:val="Nadpis2"/>
      </w:pPr>
      <w:r w:rsidRPr="007B16C3">
        <w:lastRenderedPageBreak/>
        <w:t>Smluvní Strany si sdělí písemně nejpozději 10 (slovy: deset) dnů před Dnem Účinnosti veškeré údaje potřebné pro doručování Dokumentů</w:t>
      </w:r>
      <w:r w:rsidR="00F358FB">
        <w:t>.</w:t>
      </w:r>
    </w:p>
    <w:p w14:paraId="50479B67" w14:textId="77777777" w:rsidR="00457C3F" w:rsidRPr="00F358FB" w:rsidRDefault="00457C3F" w:rsidP="00E63328">
      <w:pPr>
        <w:pStyle w:val="Nadpis2"/>
      </w:pPr>
      <w:r w:rsidRPr="007B16C3">
        <w:t>Podrobnosti k d</w:t>
      </w:r>
      <w:r w:rsidR="00D84694">
        <w:t xml:space="preserve">oručování </w:t>
      </w:r>
      <w:r w:rsidR="00D84694" w:rsidRPr="00F358FB">
        <w:t>Dokumentů jsou uvedeny</w:t>
      </w:r>
      <w:r w:rsidRPr="00F358FB">
        <w:t xml:space="preserve"> v Příloze </w:t>
      </w:r>
      <w:r w:rsidR="00E12503" w:rsidRPr="00F358FB">
        <w:t>č.</w:t>
      </w:r>
      <w:r w:rsidR="00FD4FE8">
        <w:t> </w:t>
      </w:r>
      <w:r w:rsidR="00E12503" w:rsidRPr="00F358FB">
        <w:t>13</w:t>
      </w:r>
      <w:r w:rsidR="00D77121">
        <w:t xml:space="preserve"> </w:t>
      </w:r>
      <w:r w:rsidR="00F358FB" w:rsidRPr="00F358FB">
        <w:rPr>
          <w:i/>
        </w:rPr>
        <w:t>(Podrobnější pravidla komunikace, řešení sporu a liberační události)</w:t>
      </w:r>
      <w:r w:rsidR="00D77121">
        <w:rPr>
          <w:i/>
        </w:rPr>
        <w:t xml:space="preserve"> </w:t>
      </w:r>
      <w:r w:rsidRPr="00F358FB">
        <w:t>této Smlouvy.</w:t>
      </w:r>
    </w:p>
    <w:p w14:paraId="6621A48B" w14:textId="77777777" w:rsidR="00936793" w:rsidRPr="008F1B04" w:rsidRDefault="00936793" w:rsidP="00E63328">
      <w:pPr>
        <w:pStyle w:val="Nadpis1"/>
      </w:pPr>
      <w:bookmarkStart w:id="570" w:name="_Toc132117395"/>
      <w:bookmarkStart w:id="571" w:name="_Toc159144283"/>
      <w:bookmarkStart w:id="572" w:name="_Toc213223393"/>
      <w:bookmarkStart w:id="573" w:name="_Toc528338545"/>
      <w:bookmarkEnd w:id="569"/>
      <w:r w:rsidRPr="008F1B04">
        <w:t>ODDĚLITELNOST</w:t>
      </w:r>
      <w:bookmarkEnd w:id="570"/>
      <w:bookmarkEnd w:id="571"/>
      <w:bookmarkEnd w:id="572"/>
      <w:bookmarkEnd w:id="573"/>
    </w:p>
    <w:p w14:paraId="33B25871" w14:textId="77777777" w:rsidR="00936793" w:rsidRPr="008F1B04" w:rsidRDefault="00936793" w:rsidP="00E63328">
      <w:pPr>
        <w:pStyle w:val="Nadpis2"/>
      </w:pPr>
      <w:r w:rsidRPr="008F1B04">
        <w:t xml:space="preserve">S ohledem na charakter a obsah této Smlouvy považují Smluvní Strany její jednotlivá ustanovení za oddělitelná, </w:t>
      </w:r>
      <w:r w:rsidR="005829CE" w:rsidRPr="008F1B04">
        <w:t xml:space="preserve">nevyplývá-li z účelu </w:t>
      </w:r>
      <w:r w:rsidR="00484170" w:rsidRPr="008F1B04">
        <w:t xml:space="preserve">jednotlivých ustanovení </w:t>
      </w:r>
      <w:r w:rsidR="005829CE" w:rsidRPr="008F1B04">
        <w:t xml:space="preserve">této Smlouvy jinak, </w:t>
      </w:r>
      <w:r w:rsidR="00FD4FE8">
        <w:t>a </w:t>
      </w:r>
      <w:r w:rsidRPr="008F1B04">
        <w:t>v případě, že se jakékoli ustanovení této Smlouvy stane neplatným či nevykonatelným, považují Smluvní Strany ostatní ustanovení této Smlouvy za platná a</w:t>
      </w:r>
      <w:r w:rsidR="00786636" w:rsidRPr="008F1B04">
        <w:t> </w:t>
      </w:r>
      <w:r w:rsidRPr="008F1B04">
        <w:t>vykonatelná.</w:t>
      </w:r>
    </w:p>
    <w:p w14:paraId="5BF7A8C3" w14:textId="77777777" w:rsidR="00936793" w:rsidRPr="008F1B04" w:rsidRDefault="00936793" w:rsidP="00E63328">
      <w:pPr>
        <w:pStyle w:val="Nadpis2"/>
      </w:pPr>
      <w:r w:rsidRPr="008F1B04">
        <w:t>V okamžiku, kdy se Smluvní Strany dozví o neplatnosti či nevykonatelnosti určitého ustanovení této Smlouvy, zavazují se nahradit bez zbytečného odkladu toto ustanovení jiným platným a vykonatelným ustanovením, jehož obsah a účel bude co možná nejbližší obsahu a účelu původního ustanovení této Smlouvy.</w:t>
      </w:r>
    </w:p>
    <w:p w14:paraId="47122625" w14:textId="77777777" w:rsidR="00936793" w:rsidRPr="008F1B04" w:rsidRDefault="00936793" w:rsidP="00E63328">
      <w:pPr>
        <w:pStyle w:val="Nadpis1"/>
      </w:pPr>
      <w:bookmarkStart w:id="574" w:name="_Toc132117396"/>
      <w:bookmarkStart w:id="575" w:name="_Toc159144284"/>
      <w:bookmarkStart w:id="576" w:name="_Toc213223394"/>
      <w:bookmarkStart w:id="577" w:name="_Toc528338546"/>
      <w:r w:rsidRPr="008F1B04">
        <w:t>OCHRANA OSOBNÍCH ÚDAJŮ</w:t>
      </w:r>
      <w:bookmarkEnd w:id="574"/>
      <w:bookmarkEnd w:id="575"/>
      <w:bookmarkEnd w:id="576"/>
      <w:bookmarkEnd w:id="577"/>
    </w:p>
    <w:p w14:paraId="1E4E2319" w14:textId="77777777" w:rsidR="00936793" w:rsidRPr="008F1B04" w:rsidRDefault="00936793" w:rsidP="00E63328">
      <w:pPr>
        <w:pStyle w:val="Nadpis2"/>
      </w:pPr>
      <w:r w:rsidRPr="008F1B04">
        <w:t>V případě, že při plnění závazků vyplývajících z této Smlouvy bude Provozovatel zpracovávat osobní údaje ve smyslu Zákona o Ochraně Osobních Údajů</w:t>
      </w:r>
      <w:r w:rsidR="00912E80" w:rsidRPr="008F1B04">
        <w:t xml:space="preserve"> a GDPR</w:t>
      </w:r>
      <w:r w:rsidRPr="008F1B04">
        <w:t>, Provozovatel se zavazuje postupovat v souladu s tímto zákonem</w:t>
      </w:r>
      <w:r w:rsidR="00F15AEF" w:rsidRPr="008F1B04">
        <w:t xml:space="preserve"> a GDPR</w:t>
      </w:r>
      <w:r w:rsidR="00AA6B4A">
        <w:t>; v </w:t>
      </w:r>
      <w:r w:rsidR="00FD4FE8">
        <w:t>případě, že je v </w:t>
      </w:r>
      <w:r w:rsidRPr="008F1B04">
        <w:t xml:space="preserve">souvislosti se zpracováváním osobních údajů třeba souhlasu subjektů, jejichž osobní údaje jsou Provozovatelem zpracovávány, je Provozovatel povinen zajistit souhlas těchto subjektů dle Zákona o Ochraně Osobních Údajů </w:t>
      </w:r>
      <w:r w:rsidR="00AA6B4A">
        <w:t>a </w:t>
      </w:r>
      <w:r w:rsidR="00912E80" w:rsidRPr="008F1B04">
        <w:t xml:space="preserve">GDPR </w:t>
      </w:r>
      <w:r w:rsidRPr="008F1B04">
        <w:t xml:space="preserve">tak, aby </w:t>
      </w:r>
      <w:r w:rsidR="00B71806" w:rsidRPr="008F1B04">
        <w:t xml:space="preserve">s těmito osobními údaji bylo možné nakládat pro účely </w:t>
      </w:r>
      <w:r w:rsidR="002C28CF" w:rsidRPr="008F1B04">
        <w:t>Provozování</w:t>
      </w:r>
      <w:r w:rsidR="00AA6B4A">
        <w:t xml:space="preserve"> a </w:t>
      </w:r>
      <w:r w:rsidR="00B71806" w:rsidRPr="008F1B04">
        <w:t xml:space="preserve">aby </w:t>
      </w:r>
      <w:r w:rsidRPr="008F1B04">
        <w:t xml:space="preserve">tyto osobní údaje bylo možné předat </w:t>
      </w:r>
      <w:r w:rsidR="002C28CF" w:rsidRPr="008F1B04">
        <w:t xml:space="preserve">v plném rozsahu </w:t>
      </w:r>
      <w:r w:rsidRPr="008F1B04">
        <w:t>Vlastníkovi</w:t>
      </w:r>
      <w:r w:rsidR="002C28CF" w:rsidRPr="008F1B04">
        <w:t xml:space="preserve"> a Novému Provozovateli</w:t>
      </w:r>
      <w:r w:rsidRPr="008F1B04">
        <w:t>.</w:t>
      </w:r>
    </w:p>
    <w:p w14:paraId="36A53EC3" w14:textId="77777777" w:rsidR="00936793" w:rsidRPr="008F1B04" w:rsidRDefault="00936793" w:rsidP="00E63328">
      <w:pPr>
        <w:pStyle w:val="Nadpis2"/>
      </w:pPr>
      <w:r w:rsidRPr="008F1B04">
        <w:t xml:space="preserve">Porušení Zákona o Ochraně Osobních Údajů </w:t>
      </w:r>
      <w:r w:rsidR="00912E80" w:rsidRPr="008F1B04">
        <w:t xml:space="preserve">a GDPR </w:t>
      </w:r>
      <w:r w:rsidRPr="008F1B04">
        <w:t xml:space="preserve">při zpracovávání osobních údajů Provozovatelem je považováno za porušení této Smlouvy. </w:t>
      </w:r>
    </w:p>
    <w:p w14:paraId="7C65A005" w14:textId="77777777" w:rsidR="00936793" w:rsidRPr="008F1B04" w:rsidRDefault="00936793" w:rsidP="00E63328">
      <w:pPr>
        <w:pStyle w:val="Nadpis1"/>
      </w:pPr>
      <w:bookmarkStart w:id="578" w:name="_Toc132117397"/>
      <w:bookmarkStart w:id="579" w:name="_Toc159144285"/>
      <w:bookmarkStart w:id="580" w:name="_Toc213223395"/>
      <w:bookmarkStart w:id="581" w:name="_Ref522027719"/>
      <w:bookmarkStart w:id="582" w:name="_Toc528338547"/>
      <w:r w:rsidRPr="008F1B04">
        <w:t xml:space="preserve">ROZHODNÉ PRÁVO A </w:t>
      </w:r>
      <w:r w:rsidR="00793F7A">
        <w:t xml:space="preserve">další </w:t>
      </w:r>
      <w:r w:rsidR="00387343">
        <w:t>Práva a p</w:t>
      </w:r>
      <w:r w:rsidR="00793F7A">
        <w:t>ovinnosti provozovatele</w:t>
      </w:r>
      <w:bookmarkEnd w:id="578"/>
      <w:bookmarkEnd w:id="579"/>
      <w:bookmarkEnd w:id="580"/>
      <w:bookmarkEnd w:id="581"/>
      <w:bookmarkEnd w:id="582"/>
    </w:p>
    <w:p w14:paraId="61B8D035" w14:textId="77777777" w:rsidR="002107BD" w:rsidRDefault="00936793" w:rsidP="0009259A">
      <w:pPr>
        <w:pStyle w:val="Nadpis2"/>
      </w:pPr>
      <w:bookmarkStart w:id="583" w:name="_Toc528338548"/>
      <w:r w:rsidRPr="008F1B04">
        <w:t xml:space="preserve">Tato Smlouva se řídí právem České republiky, zejména </w:t>
      </w:r>
      <w:r w:rsidR="00F15AEF" w:rsidRPr="008F1B04">
        <w:t xml:space="preserve">OZ a </w:t>
      </w:r>
      <w:proofErr w:type="spellStart"/>
      <w:r w:rsidR="00F15AEF" w:rsidRPr="008F1B04">
        <w:t>ZoVaK</w:t>
      </w:r>
      <w:proofErr w:type="spellEnd"/>
      <w:r w:rsidR="00F15AEF" w:rsidRPr="008F1B04">
        <w:t>.</w:t>
      </w:r>
      <w:bookmarkStart w:id="584" w:name="_Toc132117398"/>
      <w:bookmarkStart w:id="585" w:name="_Ref132164270"/>
      <w:bookmarkStart w:id="586" w:name="_Ref132165246"/>
      <w:bookmarkStart w:id="587" w:name="_Ref132165363"/>
      <w:bookmarkStart w:id="588" w:name="_Ref132165973"/>
      <w:bookmarkStart w:id="589" w:name="_Ref132166491"/>
      <w:bookmarkStart w:id="590" w:name="_Ref132168178"/>
      <w:bookmarkStart w:id="591" w:name="_Ref132176831"/>
      <w:bookmarkStart w:id="592" w:name="_Ref132188972"/>
      <w:bookmarkStart w:id="593" w:name="_Ref132189022"/>
      <w:bookmarkStart w:id="594" w:name="_Ref132189066"/>
      <w:bookmarkStart w:id="595" w:name="_Ref132189748"/>
      <w:bookmarkStart w:id="596" w:name="_Ref132189767"/>
      <w:bookmarkStart w:id="597" w:name="_Ref132189921"/>
      <w:bookmarkStart w:id="598" w:name="_Ref132200150"/>
      <w:bookmarkStart w:id="599" w:name="_Ref132257841"/>
      <w:bookmarkStart w:id="600" w:name="_Ref132258601"/>
      <w:bookmarkStart w:id="601" w:name="_Ref132258887"/>
      <w:bookmarkStart w:id="602" w:name="_Ref132342640"/>
      <w:bookmarkStart w:id="603" w:name="_Ref132342684"/>
      <w:bookmarkStart w:id="604" w:name="_Ref132344405"/>
      <w:bookmarkStart w:id="605" w:name="_Ref132344426"/>
      <w:bookmarkStart w:id="606" w:name="_Ref132435168"/>
      <w:bookmarkStart w:id="607" w:name="_Ref157505266"/>
      <w:bookmarkStart w:id="608" w:name="_Ref157570002"/>
      <w:bookmarkStart w:id="609" w:name="_Ref157575824"/>
      <w:bookmarkStart w:id="610" w:name="_Ref157576515"/>
      <w:bookmarkStart w:id="611" w:name="_Ref157579074"/>
      <w:bookmarkStart w:id="612" w:name="_Ref157579429"/>
      <w:bookmarkStart w:id="613" w:name="_Ref157579446"/>
      <w:bookmarkStart w:id="614" w:name="_Ref157579463"/>
      <w:bookmarkStart w:id="615" w:name="_Ref157579804"/>
      <w:bookmarkStart w:id="616" w:name="_Ref157579825"/>
      <w:bookmarkStart w:id="617" w:name="_Ref157579870"/>
      <w:bookmarkStart w:id="618" w:name="_Ref157580350"/>
      <w:bookmarkStart w:id="619" w:name="_Ref157582599"/>
      <w:bookmarkStart w:id="620" w:name="_Ref157582861"/>
      <w:bookmarkStart w:id="621" w:name="_Ref157582898"/>
      <w:bookmarkStart w:id="622" w:name="_Ref157583111"/>
      <w:bookmarkStart w:id="623" w:name="_Ref157583137"/>
      <w:bookmarkStart w:id="624" w:name="_Ref157583455"/>
      <w:bookmarkStart w:id="625" w:name="_Ref157586335"/>
      <w:bookmarkStart w:id="626" w:name="_Ref157587194"/>
      <w:bookmarkStart w:id="627" w:name="_Ref158006459"/>
      <w:bookmarkStart w:id="628" w:name="_Ref158536860"/>
      <w:bookmarkStart w:id="629" w:name="_Toc159144286"/>
      <w:bookmarkStart w:id="630" w:name="_Toc213223396"/>
      <w:bookmarkStart w:id="631" w:name="_Ref216767334"/>
      <w:bookmarkStart w:id="632" w:name="_Ref216767357"/>
      <w:bookmarkStart w:id="633" w:name="_Ref216770479"/>
      <w:bookmarkEnd w:id="583"/>
    </w:p>
    <w:p w14:paraId="0A186CC8" w14:textId="5680C38B" w:rsidR="009A09A0" w:rsidRDefault="00793F7A" w:rsidP="0009259A">
      <w:pPr>
        <w:pStyle w:val="Nadpis2"/>
      </w:pPr>
      <w:r>
        <w:t xml:space="preserve">Provozovatel je povinen provozovat Vodovody a Kanalizace a užívat další části Majetku v souladu s platnými právními předpisy, zejména se zákonem č. 254/2001 Sb., o vodách (vodní zákon), ve znění pozdějších předpisů, </w:t>
      </w:r>
      <w:proofErr w:type="spellStart"/>
      <w:r>
        <w:t>ZoVaK</w:t>
      </w:r>
      <w:proofErr w:type="spellEnd"/>
      <w:r>
        <w:t xml:space="preserve"> a jejich prováděcími předpisy a</w:t>
      </w:r>
      <w:r w:rsidR="00FE3B81">
        <w:t> </w:t>
      </w:r>
      <w:r>
        <w:t>především s přihlédnutím k implementaci environmentální legislativy EU, zejména směrnice Rady 91/271/EHS ze dne 21. května 1991 o čištění městských odpadních vod a směrnice Rady 98/83/ES ze dne 3. listopadu 1998 o jakosti vody určené k lidské spotřebě. Provozovatel je oprávněn</w:t>
      </w:r>
      <w:r w:rsidR="00387343">
        <w:t xml:space="preserve"> </w:t>
      </w:r>
      <w:r w:rsidR="00CE1F5B">
        <w:t>činit veškerá</w:t>
      </w:r>
      <w:r w:rsidR="00387343">
        <w:t xml:space="preserve"> rozhodnutí a úkony k tomu nezbytné, s výjimkou rozhodnutí o investicích a jejich financování, které je dle čl.</w:t>
      </w:r>
      <w:r w:rsidR="00FE3B81">
        <w:t xml:space="preserve"> </w:t>
      </w:r>
      <w:r w:rsidR="00387343">
        <w:t>29.1 této Smlouvy vyhrazeno Vlastníkovi.</w:t>
      </w:r>
    </w:p>
    <w:p w14:paraId="6611DADE" w14:textId="77777777" w:rsidR="00D23519" w:rsidRPr="008F1B04" w:rsidRDefault="00D23519" w:rsidP="0009259A">
      <w:pPr>
        <w:pStyle w:val="Nadpis2"/>
      </w:pPr>
      <w:r>
        <w:t xml:space="preserve">Při zadávání veřejných zakázek týkajících se Majetku bude Provozovatel postupovat v souladu s platnými právními předpisy, včetně relevantní právní úpravy práva EU. Provozovatel se nesmí ucházet o veřejné zakázky zadané Vlastníkem, o kterých s Vlastníkem spolurozhoduje </w:t>
      </w:r>
      <w:r>
        <w:lastRenderedPageBreak/>
        <w:t>nebo při jejichž zadání poskytuje Vlastníkovi technickou pomoc či poradenské služby, pokud by byl neoprávněně zvýhodněn.</w:t>
      </w:r>
    </w:p>
    <w:p w14:paraId="560668EA" w14:textId="77777777" w:rsidR="00936793" w:rsidRPr="008F1B04" w:rsidRDefault="00936793" w:rsidP="00E63328">
      <w:pPr>
        <w:pStyle w:val="Nadpis1"/>
      </w:pPr>
      <w:bookmarkStart w:id="634" w:name="_Ref522091735"/>
      <w:bookmarkStart w:id="635" w:name="_Toc528338549"/>
      <w:r w:rsidRPr="008F1B04">
        <w:t>ESKALACE A ŘEŠENÍ SPORŮ</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14:paraId="4EF3B2EC" w14:textId="77777777" w:rsidR="00AA6B4A" w:rsidRPr="00AA6B4A" w:rsidRDefault="00936793" w:rsidP="00E63328">
      <w:pPr>
        <w:pStyle w:val="Nadpis2B"/>
      </w:pPr>
      <w:r w:rsidRPr="008F1B04">
        <w:t xml:space="preserve">Jakýkoli </w:t>
      </w:r>
      <w:r w:rsidR="006531E4" w:rsidRPr="008F1B04">
        <w:t>s</w:t>
      </w:r>
      <w:r w:rsidRPr="008F1B04">
        <w:t>por mezi Smluvními Stranami vzniklý z této Smlouvy nebo v souvislosti s touto Smlouvou (</w:t>
      </w:r>
      <w:r w:rsidR="006531E4" w:rsidRPr="008F1B04">
        <w:t xml:space="preserve">dále jen </w:t>
      </w:r>
      <w:r w:rsidRPr="008F1B04">
        <w:t xml:space="preserve">„Spor“) bude řešen </w:t>
      </w:r>
      <w:r w:rsidR="00A52566" w:rsidRPr="008F1B04">
        <w:t>Expertem, či Rozhodčím Soudem.</w:t>
      </w:r>
      <w:r w:rsidR="001C71D5">
        <w:t xml:space="preserve"> </w:t>
      </w:r>
      <w:r w:rsidR="00B700F8" w:rsidRPr="00AA6B4A">
        <w:t>Podrobnosti jsou uvedené v</w:t>
      </w:r>
      <w:r w:rsidR="00AA6B4A">
        <w:t> </w:t>
      </w:r>
      <w:r w:rsidR="00B700F8" w:rsidRPr="00AA6B4A">
        <w:t>P</w:t>
      </w:r>
      <w:r w:rsidR="00AA6B4A">
        <w:t xml:space="preserve">říloze </w:t>
      </w:r>
      <w:r w:rsidR="00193F78" w:rsidRPr="00AA6B4A">
        <w:t>č.</w:t>
      </w:r>
      <w:r w:rsidR="000116D0">
        <w:t xml:space="preserve"> </w:t>
      </w:r>
      <w:r w:rsidR="00193F78" w:rsidRPr="00AA6B4A">
        <w:t xml:space="preserve">13 </w:t>
      </w:r>
      <w:r w:rsidR="00AA6B4A" w:rsidRPr="00AA6B4A">
        <w:rPr>
          <w:i/>
        </w:rPr>
        <w:t xml:space="preserve">(Podrobnější pravidla komunikace, řešení sporu a liberační </w:t>
      </w:r>
      <w:proofErr w:type="gramStart"/>
      <w:r w:rsidR="00AA6B4A" w:rsidRPr="00AA6B4A">
        <w:rPr>
          <w:i/>
        </w:rPr>
        <w:t>události)</w:t>
      </w:r>
      <w:r w:rsidR="00193F78" w:rsidRPr="00AA6B4A">
        <w:t>této</w:t>
      </w:r>
      <w:proofErr w:type="gramEnd"/>
      <w:r w:rsidR="00193F78" w:rsidRPr="00AA6B4A">
        <w:t xml:space="preserve"> Smlouvy.</w:t>
      </w:r>
      <w:bookmarkStart w:id="636" w:name="_Toc132117399"/>
      <w:bookmarkStart w:id="637" w:name="_Toc159144287"/>
      <w:bookmarkStart w:id="638" w:name="_Toc213223397"/>
      <w:bookmarkStart w:id="639" w:name="_Ref522093124"/>
    </w:p>
    <w:p w14:paraId="7623E05F" w14:textId="77777777" w:rsidR="00936793" w:rsidRPr="008F1B04" w:rsidRDefault="00936793" w:rsidP="00E63328">
      <w:pPr>
        <w:pStyle w:val="Nadpis1"/>
      </w:pPr>
      <w:bookmarkStart w:id="640" w:name="_Toc528338550"/>
      <w:r w:rsidRPr="008F1B04">
        <w:t>ZMĚNY SMLOUVY</w:t>
      </w:r>
      <w:bookmarkEnd w:id="636"/>
      <w:bookmarkEnd w:id="637"/>
      <w:r w:rsidR="007D1434" w:rsidRPr="008F1B04">
        <w:t xml:space="preserve"> dodatkem ke smlouvě</w:t>
      </w:r>
      <w:bookmarkEnd w:id="638"/>
      <w:bookmarkEnd w:id="639"/>
      <w:bookmarkEnd w:id="640"/>
    </w:p>
    <w:p w14:paraId="59639824" w14:textId="77777777" w:rsidR="00936793" w:rsidRPr="008F1B04" w:rsidRDefault="00936793" w:rsidP="00E63328">
      <w:pPr>
        <w:pStyle w:val="Nadpis2"/>
      </w:pPr>
      <w:r w:rsidRPr="008F1B04">
        <w:t>Tuto Smlouvu lze</w:t>
      </w:r>
      <w:r w:rsidR="0008147D" w:rsidRPr="008F1B04">
        <w:t>,</w:t>
      </w:r>
      <w:r w:rsidR="007C1336">
        <w:t xml:space="preserve"> </w:t>
      </w:r>
      <w:r w:rsidR="007D1434" w:rsidRPr="008F1B04">
        <w:t>s výjimkou Smluvních Protokol</w:t>
      </w:r>
      <w:r w:rsidR="00AF0B22" w:rsidRPr="008F1B04">
        <w:t>ů</w:t>
      </w:r>
      <w:r w:rsidR="007C1336">
        <w:t xml:space="preserve"> </w:t>
      </w:r>
      <w:r w:rsidR="00A33D8C" w:rsidRPr="008F1B04">
        <w:t>nebo případů výslovně stanovených touto Smlouvou</w:t>
      </w:r>
      <w:r w:rsidR="0008147D" w:rsidRPr="008F1B04">
        <w:t>,</w:t>
      </w:r>
      <w:r w:rsidR="007C1336">
        <w:t xml:space="preserve"> </w:t>
      </w:r>
      <w:r w:rsidRPr="008F1B04">
        <w:t>měnit či doplňovat pouze písemn</w:t>
      </w:r>
      <w:r w:rsidR="00C33C91" w:rsidRPr="008F1B04">
        <w:t>ými dodatky</w:t>
      </w:r>
      <w:r w:rsidRPr="008F1B04">
        <w:t xml:space="preserve"> Smluvních Stran</w:t>
      </w:r>
      <w:r w:rsidR="00C33C91" w:rsidRPr="008F1B04">
        <w:t xml:space="preserve"> k této Smlouvě</w:t>
      </w:r>
      <w:r w:rsidRPr="00E03BBE">
        <w:t>,</w:t>
      </w:r>
      <w:r w:rsidR="00FE7967" w:rsidRPr="00E03BBE">
        <w:t xml:space="preserve"> pokud jsou v souladu se ZZVZ,</w:t>
      </w:r>
      <w:r w:rsidRPr="008F1B04">
        <w:t xml:space="preserve"> přičemž podpisy Smluvních Stran musí být připojeny na téže listině. </w:t>
      </w:r>
      <w:r w:rsidR="007D1434" w:rsidRPr="008F1B04">
        <w:t>Dodatky ke Smlouvě jsou číslovány vzestupnou číselnou řadou.</w:t>
      </w:r>
      <w:r w:rsidR="00510297">
        <w:t xml:space="preserve"> </w:t>
      </w:r>
    </w:p>
    <w:p w14:paraId="5CD09231" w14:textId="77777777" w:rsidR="007C5576" w:rsidRPr="008F1B04" w:rsidRDefault="0057789F" w:rsidP="00E63328">
      <w:pPr>
        <w:pStyle w:val="Nadpis2"/>
      </w:pPr>
      <w:r w:rsidRPr="008F1B04">
        <w:t xml:space="preserve">Každá </w:t>
      </w:r>
      <w:r w:rsidR="007C5576" w:rsidRPr="008F1B04">
        <w:t>Smluvní Stran</w:t>
      </w:r>
      <w:r w:rsidRPr="008F1B04">
        <w:t>a</w:t>
      </w:r>
      <w:r w:rsidR="007C5576" w:rsidRPr="008F1B04">
        <w:t xml:space="preserve"> se zavazuj</w:t>
      </w:r>
      <w:r w:rsidRPr="008F1B04">
        <w:t>e</w:t>
      </w:r>
      <w:r w:rsidR="007C5576" w:rsidRPr="008F1B04">
        <w:t xml:space="preserve"> na výzvu druh</w:t>
      </w:r>
      <w:r w:rsidR="00CB7BBF" w:rsidRPr="008F1B04">
        <w:t xml:space="preserve">é Smluvní Strany postupovat podle konzultační a schvalovací procedury v čl. </w:t>
      </w:r>
      <w:r w:rsidR="00165DEC" w:rsidRPr="008F1B04">
        <w:fldChar w:fldCharType="begin"/>
      </w:r>
      <w:r w:rsidR="009E6722" w:rsidRPr="008F1B04">
        <w:instrText xml:space="preserve"> REF _Ref522091692 \r \h </w:instrText>
      </w:r>
      <w:r w:rsidR="00165DEC" w:rsidRPr="008F1B04">
        <w:fldChar w:fldCharType="separate"/>
      </w:r>
      <w:r w:rsidR="00CD344D">
        <w:t>9.3</w:t>
      </w:r>
      <w:r w:rsidR="00165DEC" w:rsidRPr="008F1B04">
        <w:fldChar w:fldCharType="end"/>
      </w:r>
      <w:r w:rsidR="00CB7BBF" w:rsidRPr="008F1B04">
        <w:t xml:space="preserve"> této Smlouvy</w:t>
      </w:r>
      <w:r w:rsidR="007C5576" w:rsidRPr="008F1B04">
        <w:t>, pokud jde o:</w:t>
      </w:r>
    </w:p>
    <w:p w14:paraId="488537F8" w14:textId="77777777" w:rsidR="007C5576" w:rsidRDefault="007C5576" w:rsidP="00A51C9F">
      <w:pPr>
        <w:pStyle w:val="Nadpis3"/>
      </w:pPr>
      <w:r w:rsidRPr="008F1B04">
        <w:t>změnu Smlouvy v důsledku změny Závazných Předpisů, které se dotýkají práv a povi</w:t>
      </w:r>
      <w:r w:rsidR="00E57900" w:rsidRPr="008F1B04">
        <w:t>nností ze Smlouvy vyplývajících nebo</w:t>
      </w:r>
    </w:p>
    <w:p w14:paraId="39C0FA96" w14:textId="77777777" w:rsidR="00C33C91" w:rsidRPr="00AA6B4A" w:rsidRDefault="00AA6B4A" w:rsidP="00A51C9F">
      <w:pPr>
        <w:pStyle w:val="Nadpis3"/>
      </w:pPr>
      <w:r>
        <w:t>změny Smlouvy v případě Liberační Události nebo</w:t>
      </w:r>
    </w:p>
    <w:p w14:paraId="3B5A2FFF" w14:textId="77777777" w:rsidR="007C5576" w:rsidRPr="00AA6B4A" w:rsidRDefault="00CB7BBF" w:rsidP="00A51C9F">
      <w:pPr>
        <w:pStyle w:val="Nadpis3"/>
      </w:pPr>
      <w:r w:rsidRPr="001E5B12">
        <w:t xml:space="preserve">změny </w:t>
      </w:r>
      <w:r w:rsidR="00C33C91" w:rsidRPr="001E5B12">
        <w:t>rozsah</w:t>
      </w:r>
      <w:r w:rsidR="006F03CF">
        <w:t>u</w:t>
      </w:r>
      <w:r w:rsidR="00387FCD">
        <w:t xml:space="preserve"> </w:t>
      </w:r>
      <w:r w:rsidR="006531E4" w:rsidRPr="00AA6B4A">
        <w:t>p</w:t>
      </w:r>
      <w:r w:rsidR="00C33C91" w:rsidRPr="00AA6B4A">
        <w:t xml:space="preserve">ronajatého hmotného majetku </w:t>
      </w:r>
      <w:r w:rsidRPr="00AA6B4A">
        <w:t xml:space="preserve">dle </w:t>
      </w:r>
      <w:r w:rsidR="009E6722" w:rsidRPr="00AA6B4A">
        <w:t>P</w:t>
      </w:r>
      <w:r w:rsidRPr="00AA6B4A">
        <w:t>řílohy č. 2</w:t>
      </w:r>
      <w:r w:rsidR="009E6722" w:rsidRPr="00AA6B4A">
        <w:t xml:space="preserve"> (</w:t>
      </w:r>
      <w:r w:rsidR="009E6722" w:rsidRPr="00AA6B4A">
        <w:rPr>
          <w:i/>
        </w:rPr>
        <w:t>Vymezení předmětu nájmu</w:t>
      </w:r>
      <w:r w:rsidR="009E6722" w:rsidRPr="00AA6B4A">
        <w:t>)</w:t>
      </w:r>
      <w:r w:rsidRPr="00AA6B4A">
        <w:t xml:space="preserve"> k této Smlouvě</w:t>
      </w:r>
      <w:r w:rsidR="006F03CF" w:rsidRPr="00AA6B4A">
        <w:t>.</w:t>
      </w:r>
    </w:p>
    <w:p w14:paraId="0DF02BDF" w14:textId="77777777" w:rsidR="007D1434" w:rsidRPr="008F1B04" w:rsidRDefault="007D1434" w:rsidP="00E63328">
      <w:pPr>
        <w:pStyle w:val="Nadpis1"/>
      </w:pPr>
      <w:bookmarkStart w:id="641" w:name="_Toc213223398"/>
      <w:bookmarkStart w:id="642" w:name="_Ref522093137"/>
      <w:bookmarkStart w:id="643" w:name="_Ref528338033"/>
      <w:bookmarkStart w:id="644" w:name="_Toc528338551"/>
      <w:r w:rsidRPr="008F1B04">
        <w:t>ZMĚNY SMLOUVY smluvním protokolem</w:t>
      </w:r>
      <w:bookmarkEnd w:id="641"/>
      <w:bookmarkEnd w:id="642"/>
      <w:bookmarkEnd w:id="643"/>
      <w:bookmarkEnd w:id="644"/>
    </w:p>
    <w:p w14:paraId="51CFC282" w14:textId="77777777" w:rsidR="007D1434" w:rsidRPr="008F1B04" w:rsidRDefault="007D1434" w:rsidP="00E63328">
      <w:pPr>
        <w:pStyle w:val="Nadpis2"/>
      </w:pPr>
      <w:r w:rsidRPr="008F1B04">
        <w:t>Tuto Smlouvu lze měnit či doplňovat ve věcech, u kterých to výslovně připouští tato Smlouva, prostřednictvím Smluvních Protokolů písemnou dohodou Smluvních Stran, přičemž podpisy Smluvních Stran musí být připojeny na téže listině. Smluvní Protokoly jsou číslovány vzestupnou číselnou řadou.</w:t>
      </w:r>
      <w:r w:rsidR="00510297">
        <w:t xml:space="preserve"> Prostřednictvím Smluvních Protokolů nelze měnit či doplňovat tuto Smlouvu ve věcech uvedených v čl. 68.2</w:t>
      </w:r>
      <w:r w:rsidR="002C4B17">
        <w:t>.</w:t>
      </w:r>
    </w:p>
    <w:p w14:paraId="2A65CD6B" w14:textId="0E963670" w:rsidR="007C5576" w:rsidRPr="008F1B04" w:rsidRDefault="007C5576" w:rsidP="00E63328">
      <w:pPr>
        <w:pStyle w:val="Nadpis2"/>
      </w:pPr>
      <w:r w:rsidRPr="008F1B04">
        <w:t xml:space="preserve">Smluvní Strany se </w:t>
      </w:r>
      <w:r w:rsidR="00510297">
        <w:t xml:space="preserve">mohou dohodnout, </w:t>
      </w:r>
      <w:r w:rsidR="00CE1F5B">
        <w:t>že ve věcech</w:t>
      </w:r>
      <w:r w:rsidR="00510297">
        <w:t xml:space="preserve">, </w:t>
      </w:r>
      <w:r w:rsidR="00CE1F5B">
        <w:t>kdy příslušná</w:t>
      </w:r>
      <w:r w:rsidR="00510297">
        <w:t xml:space="preserve"> část Smlouvy byla v souladu s čl. 69.1 změněna prostřednictvím Smluvního protokolu, provedou z důvodu závažnosti provedené změny následně aktualizaci</w:t>
      </w:r>
      <w:r w:rsidRPr="008F1B04">
        <w:t xml:space="preserve"> formou uzavření příslušného dodatku k této Smlouvě.</w:t>
      </w:r>
    </w:p>
    <w:p w14:paraId="1E8653B2" w14:textId="77777777" w:rsidR="00936793" w:rsidRPr="008F1B04" w:rsidRDefault="00936793" w:rsidP="00E63328">
      <w:pPr>
        <w:pStyle w:val="Nadpis1"/>
      </w:pPr>
      <w:bookmarkStart w:id="645" w:name="_Ref132108463"/>
      <w:bookmarkStart w:id="646" w:name="_Toc132117400"/>
      <w:bookmarkStart w:id="647" w:name="_Toc159144288"/>
      <w:bookmarkStart w:id="648" w:name="_Toc213223399"/>
      <w:bookmarkStart w:id="649" w:name="_Toc528338552"/>
      <w:r w:rsidRPr="008F1B04">
        <w:t>NÁKLADY A VÝDAJE STRAN</w:t>
      </w:r>
      <w:bookmarkEnd w:id="645"/>
      <w:bookmarkEnd w:id="646"/>
      <w:bookmarkEnd w:id="647"/>
      <w:bookmarkEnd w:id="648"/>
      <w:bookmarkEnd w:id="649"/>
    </w:p>
    <w:p w14:paraId="224594A1" w14:textId="77777777" w:rsidR="00936793" w:rsidRPr="008F1B04" w:rsidRDefault="00936793" w:rsidP="00E63328">
      <w:pPr>
        <w:pStyle w:val="Nadpis2B"/>
      </w:pPr>
      <w:r w:rsidRPr="008F1B04">
        <w:t>Nestanoví-li tato Smlouva jinak, každá ze Smluvních Stran nese veškeré náklady, které vynaložila v souvislosti s přípravou, uzavřením, změnou či doplněním této Smlouvy.</w:t>
      </w:r>
    </w:p>
    <w:p w14:paraId="6263AA78" w14:textId="77777777" w:rsidR="00936793" w:rsidRPr="008F1B04" w:rsidRDefault="00936793" w:rsidP="00E63328">
      <w:pPr>
        <w:pStyle w:val="Nadpis1"/>
      </w:pPr>
      <w:bookmarkStart w:id="650" w:name="_Toc132117401"/>
      <w:bookmarkStart w:id="651" w:name="_Toc159144289"/>
      <w:bookmarkStart w:id="652" w:name="_Toc213223400"/>
      <w:bookmarkStart w:id="653" w:name="_Ref522090198"/>
      <w:bookmarkStart w:id="654" w:name="_Toc528338553"/>
      <w:r w:rsidRPr="008F1B04">
        <w:t>KONFLIKT V PŘÍPADĚ EXISTENCE VÍCE SMLUV</w:t>
      </w:r>
      <w:bookmarkEnd w:id="650"/>
      <w:bookmarkEnd w:id="651"/>
      <w:bookmarkEnd w:id="652"/>
      <w:bookmarkEnd w:id="653"/>
      <w:bookmarkEnd w:id="654"/>
    </w:p>
    <w:p w14:paraId="248FB076" w14:textId="33B31286" w:rsidR="00936793" w:rsidRPr="008F1B04" w:rsidRDefault="00936793" w:rsidP="00E63328">
      <w:pPr>
        <w:pStyle w:val="Nadpis2B"/>
      </w:pPr>
      <w:r w:rsidRPr="008F1B04">
        <w:t>Nedohodnou-li se Smluvní Strany</w:t>
      </w:r>
      <w:r w:rsidR="00EA3072" w:rsidRPr="008F1B04">
        <w:t xml:space="preserve"> písemně</w:t>
      </w:r>
      <w:r w:rsidRPr="008F1B04">
        <w:t xml:space="preserve"> jinak, nebo není v této Smlouvě výslovně stanoveno jinak, závazky Smluvních Stran vyplývající z této Smlouvy mají vždy přednost před závazky Smluvních Stran vyplývajících z jakékoli jiné smlouvy</w:t>
      </w:r>
      <w:r w:rsidR="00752F25">
        <w:t xml:space="preserve"> </w:t>
      </w:r>
      <w:r w:rsidRPr="008F1B04">
        <w:t xml:space="preserve">uzavřené mezi Smluvními </w:t>
      </w:r>
      <w:proofErr w:type="gramStart"/>
      <w:r w:rsidRPr="008F1B04">
        <w:lastRenderedPageBreak/>
        <w:t>Stranami</w:t>
      </w:r>
      <w:r w:rsidR="007D1434" w:rsidRPr="008F1B04">
        <w:t xml:space="preserve"> - s</w:t>
      </w:r>
      <w:proofErr w:type="gramEnd"/>
      <w:r w:rsidR="007D1434" w:rsidRPr="008F1B04">
        <w:t xml:space="preserve"> výjimkou Smluvních Protokolů uzavřených v souladu s čl. </w:t>
      </w:r>
      <w:r w:rsidR="00165DEC">
        <w:fldChar w:fldCharType="begin"/>
      </w:r>
      <w:r w:rsidR="00AA6B4A">
        <w:instrText xml:space="preserve"> REF _Ref528338033 \r \h </w:instrText>
      </w:r>
      <w:r w:rsidR="00165DEC">
        <w:fldChar w:fldCharType="separate"/>
      </w:r>
      <w:r w:rsidR="00CD344D">
        <w:t>69</w:t>
      </w:r>
      <w:r w:rsidR="00165DEC">
        <w:fldChar w:fldCharType="end"/>
      </w:r>
      <w:r w:rsidR="007D1434" w:rsidRPr="008F1B04">
        <w:t xml:space="preserve"> této Smlouvy - </w:t>
      </w:r>
      <w:r w:rsidRPr="008F1B04">
        <w:t xml:space="preserve">před, současně </w:t>
      </w:r>
      <w:r w:rsidR="00CE1F5B" w:rsidRPr="008F1B04">
        <w:t>s</w:t>
      </w:r>
      <w:r w:rsidRPr="008F1B04">
        <w:t xml:space="preserve"> či po </w:t>
      </w:r>
      <w:r w:rsidR="00D753B0" w:rsidRPr="008F1B04">
        <w:t xml:space="preserve">uzavření </w:t>
      </w:r>
      <w:r w:rsidRPr="008F1B04">
        <w:t>této Smlouvy.</w:t>
      </w:r>
    </w:p>
    <w:p w14:paraId="377163CD" w14:textId="77777777" w:rsidR="00936793" w:rsidRPr="008F1B04" w:rsidRDefault="00936793" w:rsidP="00E63328">
      <w:pPr>
        <w:pStyle w:val="Nadpis1"/>
      </w:pPr>
      <w:bookmarkStart w:id="655" w:name="_Toc159144290"/>
      <w:bookmarkStart w:id="656" w:name="_Toc213223401"/>
      <w:bookmarkStart w:id="657" w:name="_Toc528338554"/>
      <w:bookmarkStart w:id="658" w:name="_Toc132117402"/>
      <w:r w:rsidRPr="008F1B04">
        <w:t>ÚROK Z PRODLENÍ</w:t>
      </w:r>
      <w:bookmarkEnd w:id="655"/>
      <w:bookmarkEnd w:id="656"/>
      <w:bookmarkEnd w:id="657"/>
    </w:p>
    <w:p w14:paraId="140E8D83" w14:textId="77777777" w:rsidR="00936793" w:rsidRPr="008F1B04" w:rsidRDefault="00936793" w:rsidP="00E63328">
      <w:pPr>
        <w:pStyle w:val="Nadpis2B"/>
      </w:pPr>
      <w:r w:rsidRPr="008F1B04">
        <w:t>V případě prodlení kterékoli Smluvní Strany s plněním jakéhokoli peněžitého závazku vyplývajícího z této Smlouvy,</w:t>
      </w:r>
      <w:r w:rsidR="00685281" w:rsidRPr="008F1B04">
        <w:t xml:space="preserve"> není-li v této Smlouvě stanoveno jinak,</w:t>
      </w:r>
      <w:r w:rsidRPr="008F1B04">
        <w:t xml:space="preserve"> je Smluvní Strana v prodlení povinna uhradit druhé Smluvní Straně úrok z prodlení ve výši </w:t>
      </w:r>
      <w:r w:rsidR="005829CE" w:rsidRPr="008F1B04">
        <w:t>stanovené předpisy občanského práva, zejména pak příslušnými prováděcími předpisy k</w:t>
      </w:r>
      <w:r w:rsidR="00120DE7" w:rsidRPr="008F1B04">
        <w:t xml:space="preserve"> OZ</w:t>
      </w:r>
      <w:r w:rsidRPr="008F1B04">
        <w:t>, a to za období ode dne následujícího po dni splatnosti příslušného peněžitého závazku do dne jeho splnění.</w:t>
      </w:r>
    </w:p>
    <w:p w14:paraId="0D578C7F" w14:textId="77777777" w:rsidR="00684AD3" w:rsidRPr="008F1B04" w:rsidRDefault="00684AD3" w:rsidP="00E63328">
      <w:pPr>
        <w:pStyle w:val="Nadpis1"/>
      </w:pPr>
      <w:bookmarkStart w:id="659" w:name="_Toc235619234"/>
      <w:bookmarkStart w:id="660" w:name="_Toc213223403"/>
      <w:bookmarkStart w:id="661" w:name="_Toc528338555"/>
      <w:bookmarkEnd w:id="658"/>
      <w:bookmarkEnd w:id="659"/>
      <w:r w:rsidRPr="008F1B04">
        <w:t>podpisy</w:t>
      </w:r>
      <w:bookmarkEnd w:id="660"/>
      <w:bookmarkEnd w:id="661"/>
    </w:p>
    <w:p w14:paraId="72B59690" w14:textId="77777777" w:rsidR="00E12584" w:rsidRDefault="00684AD3" w:rsidP="00E63328">
      <w:pPr>
        <w:pStyle w:val="Nadpis2B"/>
      </w:pPr>
      <w:r w:rsidRPr="008F1B04">
        <w:t>Smluvní Strany tímto prohlašují a potvrzují, že veškerá ustanovení a podmínky této Smlouvy byly dohodnuty mezi Smluvními Stranami svobodně, vážně a určitě, nikoliv v</w:t>
      </w:r>
      <w:r w:rsidR="00473C61" w:rsidRPr="008F1B04">
        <w:t> </w:t>
      </w:r>
      <w:r w:rsidRPr="008F1B04">
        <w:t xml:space="preserve">tísni a za nápadně nevýhodných podmínek a na důkaz toho připojují své podpisy: </w:t>
      </w:r>
    </w:p>
    <w:p w14:paraId="1EA0B5AD" w14:textId="77777777" w:rsidR="00684AD3" w:rsidRPr="008F1B04" w:rsidRDefault="00684AD3" w:rsidP="00E63328">
      <w:pPr>
        <w:pStyle w:val="Nadpis2B"/>
      </w:pPr>
    </w:p>
    <w:p w14:paraId="166676D5" w14:textId="77777777" w:rsidR="00936793" w:rsidRPr="00CA6E1E" w:rsidRDefault="00936793" w:rsidP="00484170">
      <w:pPr>
        <w:pStyle w:val="NormalSingleLine"/>
        <w:spacing w:before="240"/>
        <w:rPr>
          <w:rFonts w:ascii="Segoe UI" w:hAnsi="Segoe UI" w:cs="Segoe UI"/>
          <w:sz w:val="21"/>
          <w:szCs w:val="21"/>
          <w:lang w:val="cs-CZ"/>
        </w:rPr>
      </w:pPr>
      <w:r w:rsidRPr="00CA6E1E">
        <w:rPr>
          <w:rFonts w:ascii="Segoe UI" w:hAnsi="Segoe UI" w:cs="Segoe UI"/>
          <w:sz w:val="21"/>
          <w:szCs w:val="21"/>
          <w:lang w:val="cs-CZ"/>
        </w:rPr>
        <w:t xml:space="preserve">V </w:t>
      </w:r>
      <w:r w:rsidR="002C2517" w:rsidRPr="00CA6E1E">
        <w:rPr>
          <w:rFonts w:ascii="Segoe UI" w:hAnsi="Segoe UI" w:cs="Segoe UI"/>
          <w:sz w:val="21"/>
          <w:szCs w:val="21"/>
          <w:lang w:val="cs-CZ"/>
        </w:rPr>
        <w:t>Táboře</w:t>
      </w:r>
      <w:r w:rsidRPr="00CA6E1E">
        <w:rPr>
          <w:rFonts w:ascii="Segoe UI" w:hAnsi="Segoe UI" w:cs="Segoe UI"/>
          <w:sz w:val="21"/>
          <w:szCs w:val="21"/>
          <w:lang w:val="cs-CZ"/>
        </w:rPr>
        <w:t xml:space="preserve"> dne</w:t>
      </w:r>
      <w:r w:rsidR="00904FE1" w:rsidRPr="00CA6E1E">
        <w:rPr>
          <w:rFonts w:ascii="Segoe UI" w:hAnsi="Segoe UI" w:cs="Segoe UI"/>
          <w:sz w:val="21"/>
          <w:szCs w:val="21"/>
          <w:lang w:val="cs-CZ"/>
        </w:rPr>
        <w:t xml:space="preserve"> ……………………………</w:t>
      </w:r>
    </w:p>
    <w:p w14:paraId="73E979B4" w14:textId="77777777" w:rsidR="00936793" w:rsidRPr="00CA6E1E" w:rsidRDefault="00F14A76" w:rsidP="007C5DA8">
      <w:pPr>
        <w:pStyle w:val="NormalSingleLine"/>
        <w:spacing w:before="240" w:after="360"/>
        <w:rPr>
          <w:rFonts w:ascii="Segoe UI" w:hAnsi="Segoe UI" w:cs="Segoe UI"/>
          <w:b/>
          <w:sz w:val="21"/>
          <w:szCs w:val="21"/>
          <w:lang w:val="cs-CZ"/>
        </w:rPr>
      </w:pPr>
      <w:r w:rsidRPr="00CA6E1E">
        <w:rPr>
          <w:rFonts w:ascii="Segoe UI" w:hAnsi="Segoe UI" w:cs="Segoe UI"/>
          <w:b/>
          <w:sz w:val="21"/>
          <w:szCs w:val="21"/>
          <w:lang w:val="cs-CZ"/>
        </w:rPr>
        <w:t>Vodárenská společnost Táborsko s.r.o.</w:t>
      </w:r>
    </w:p>
    <w:tbl>
      <w:tblPr>
        <w:tblW w:w="0" w:type="auto"/>
        <w:tblLook w:val="04A0" w:firstRow="1" w:lastRow="0" w:firstColumn="1" w:lastColumn="0" w:noHBand="0" w:noVBand="1"/>
      </w:tblPr>
      <w:tblGrid>
        <w:gridCol w:w="4536"/>
        <w:gridCol w:w="4536"/>
      </w:tblGrid>
      <w:tr w:rsidR="009E6722" w:rsidRPr="00CA6E1E" w14:paraId="198CA19A" w14:textId="77777777" w:rsidTr="00AA638C">
        <w:tc>
          <w:tcPr>
            <w:tcW w:w="4606" w:type="dxa"/>
            <w:shd w:val="clear" w:color="auto" w:fill="auto"/>
          </w:tcPr>
          <w:p w14:paraId="5EEEF4A9" w14:textId="77777777" w:rsidR="009E6722" w:rsidRPr="00CA6E1E" w:rsidRDefault="009E6722" w:rsidP="00AA638C">
            <w:pPr>
              <w:pStyle w:val="NormalSingleLine"/>
              <w:spacing w:before="120" w:after="120" w:line="276" w:lineRule="auto"/>
              <w:rPr>
                <w:rFonts w:ascii="Segoe UI" w:hAnsi="Segoe UI" w:cs="Segoe UI"/>
                <w:sz w:val="21"/>
                <w:szCs w:val="21"/>
                <w:lang w:val="cs-CZ"/>
              </w:rPr>
            </w:pPr>
            <w:bookmarkStart w:id="662" w:name="_Hlk523996228"/>
            <w:proofErr w:type="gramStart"/>
            <w:r w:rsidRPr="00CA6E1E">
              <w:rPr>
                <w:rFonts w:ascii="Segoe UI" w:hAnsi="Segoe UI" w:cs="Segoe UI"/>
                <w:sz w:val="21"/>
                <w:szCs w:val="21"/>
                <w:lang w:val="cs-CZ"/>
              </w:rPr>
              <w:t>Podpis:</w:t>
            </w:r>
            <w:r w:rsidR="007C5DA8" w:rsidRPr="00CA6E1E">
              <w:rPr>
                <w:rFonts w:ascii="Segoe UI" w:hAnsi="Segoe UI" w:cs="Segoe UI"/>
                <w:sz w:val="21"/>
                <w:szCs w:val="21"/>
                <w:lang w:val="cs-CZ"/>
              </w:rPr>
              <w:t>…</w:t>
            </w:r>
            <w:proofErr w:type="gramEnd"/>
            <w:r w:rsidR="007C5DA8" w:rsidRPr="00CA6E1E">
              <w:rPr>
                <w:rFonts w:ascii="Segoe UI" w:hAnsi="Segoe UI" w:cs="Segoe UI"/>
                <w:sz w:val="21"/>
                <w:szCs w:val="21"/>
                <w:lang w:val="cs-CZ"/>
              </w:rPr>
              <w:t>……………………….</w:t>
            </w:r>
          </w:p>
          <w:p w14:paraId="102CE46B" w14:textId="77777777" w:rsidR="009E6722" w:rsidRPr="00CA6E1E" w:rsidRDefault="009E6722" w:rsidP="00AA638C">
            <w:pPr>
              <w:pStyle w:val="NormalSingleLine"/>
              <w:spacing w:before="120" w:after="120" w:line="276" w:lineRule="auto"/>
              <w:rPr>
                <w:rFonts w:ascii="Segoe UI" w:hAnsi="Segoe UI" w:cs="Segoe UI"/>
                <w:sz w:val="21"/>
                <w:szCs w:val="21"/>
                <w:lang w:val="cs-CZ"/>
              </w:rPr>
            </w:pPr>
            <w:proofErr w:type="gramStart"/>
            <w:r w:rsidRPr="00CA6E1E">
              <w:rPr>
                <w:rFonts w:ascii="Segoe UI" w:hAnsi="Segoe UI" w:cs="Segoe UI"/>
                <w:sz w:val="21"/>
                <w:szCs w:val="21"/>
                <w:lang w:val="cs-CZ"/>
              </w:rPr>
              <w:t>Jméno:</w:t>
            </w:r>
            <w:r w:rsidR="007C5DA8" w:rsidRPr="00CA6E1E">
              <w:rPr>
                <w:rFonts w:ascii="Segoe UI" w:hAnsi="Segoe UI" w:cs="Segoe UI"/>
                <w:sz w:val="21"/>
                <w:szCs w:val="21"/>
                <w:lang w:val="cs-CZ"/>
              </w:rPr>
              <w:t>…</w:t>
            </w:r>
            <w:proofErr w:type="gramEnd"/>
            <w:r w:rsidR="007C5DA8" w:rsidRPr="00CA6E1E">
              <w:rPr>
                <w:rFonts w:ascii="Segoe UI" w:hAnsi="Segoe UI" w:cs="Segoe UI"/>
                <w:sz w:val="21"/>
                <w:szCs w:val="21"/>
                <w:lang w:val="cs-CZ"/>
              </w:rPr>
              <w:t>……………………….</w:t>
            </w:r>
          </w:p>
          <w:p w14:paraId="25439B5D" w14:textId="77777777" w:rsidR="009E6722" w:rsidRPr="00CA6E1E" w:rsidRDefault="009E6722" w:rsidP="00AA638C">
            <w:pPr>
              <w:pStyle w:val="NormalSingleLine"/>
              <w:tabs>
                <w:tab w:val="left" w:pos="1418"/>
              </w:tabs>
              <w:spacing w:before="120" w:after="120" w:line="276" w:lineRule="auto"/>
              <w:rPr>
                <w:rFonts w:ascii="Segoe UI" w:hAnsi="Segoe UI" w:cs="Segoe UI"/>
                <w:sz w:val="21"/>
                <w:szCs w:val="21"/>
                <w:lang w:val="cs-CZ"/>
              </w:rPr>
            </w:pPr>
            <w:r w:rsidRPr="00CA6E1E">
              <w:rPr>
                <w:rFonts w:ascii="Segoe UI" w:hAnsi="Segoe UI" w:cs="Segoe UI"/>
                <w:sz w:val="21"/>
                <w:szCs w:val="21"/>
                <w:lang w:val="cs-CZ"/>
              </w:rPr>
              <w:t>Funkce:</w:t>
            </w:r>
            <w:r w:rsidR="00F16E94">
              <w:rPr>
                <w:rFonts w:ascii="Segoe UI" w:hAnsi="Segoe UI" w:cs="Segoe UI"/>
                <w:sz w:val="21"/>
                <w:szCs w:val="21"/>
                <w:lang w:val="cs-CZ"/>
              </w:rPr>
              <w:t xml:space="preserve"> </w:t>
            </w:r>
            <w:r w:rsidR="007C5DA8" w:rsidRPr="00CA6E1E">
              <w:rPr>
                <w:rFonts w:ascii="Segoe UI" w:hAnsi="Segoe UI" w:cs="Segoe UI"/>
                <w:sz w:val="21"/>
                <w:szCs w:val="21"/>
                <w:lang w:val="cs-CZ"/>
              </w:rPr>
              <w:t>Jednatel</w:t>
            </w:r>
          </w:p>
        </w:tc>
        <w:tc>
          <w:tcPr>
            <w:tcW w:w="4606" w:type="dxa"/>
            <w:shd w:val="clear" w:color="auto" w:fill="auto"/>
          </w:tcPr>
          <w:p w14:paraId="2DAC04FF" w14:textId="77777777" w:rsidR="009E6722" w:rsidRPr="00CA6E1E" w:rsidRDefault="009E6722" w:rsidP="00AA638C">
            <w:pPr>
              <w:pStyle w:val="NormalSingleLine"/>
              <w:spacing w:before="120" w:after="120" w:line="276" w:lineRule="auto"/>
              <w:rPr>
                <w:rFonts w:ascii="Segoe UI" w:hAnsi="Segoe UI" w:cs="Segoe UI"/>
                <w:sz w:val="21"/>
                <w:szCs w:val="21"/>
                <w:lang w:val="cs-CZ"/>
              </w:rPr>
            </w:pPr>
            <w:proofErr w:type="gramStart"/>
            <w:r w:rsidRPr="00CA6E1E">
              <w:rPr>
                <w:rFonts w:ascii="Segoe UI" w:hAnsi="Segoe UI" w:cs="Segoe UI"/>
                <w:sz w:val="21"/>
                <w:szCs w:val="21"/>
                <w:lang w:val="cs-CZ"/>
              </w:rPr>
              <w:t>Podpis:</w:t>
            </w:r>
            <w:r w:rsidR="007C5DA8" w:rsidRPr="00CA6E1E">
              <w:rPr>
                <w:rFonts w:ascii="Segoe UI" w:hAnsi="Segoe UI" w:cs="Segoe UI"/>
                <w:sz w:val="21"/>
                <w:szCs w:val="21"/>
                <w:lang w:val="cs-CZ"/>
              </w:rPr>
              <w:t>…</w:t>
            </w:r>
            <w:proofErr w:type="gramEnd"/>
            <w:r w:rsidR="007C5DA8" w:rsidRPr="00CA6E1E">
              <w:rPr>
                <w:rFonts w:ascii="Segoe UI" w:hAnsi="Segoe UI" w:cs="Segoe UI"/>
                <w:sz w:val="21"/>
                <w:szCs w:val="21"/>
                <w:lang w:val="cs-CZ"/>
              </w:rPr>
              <w:t>……………………….</w:t>
            </w:r>
          </w:p>
          <w:p w14:paraId="3B4865AE" w14:textId="77777777" w:rsidR="009E6722" w:rsidRPr="00CA6E1E" w:rsidRDefault="009E6722" w:rsidP="00AA638C">
            <w:pPr>
              <w:pStyle w:val="NormalSingleLine"/>
              <w:spacing w:before="120" w:after="120" w:line="276" w:lineRule="auto"/>
              <w:rPr>
                <w:rFonts w:ascii="Segoe UI" w:hAnsi="Segoe UI" w:cs="Segoe UI"/>
                <w:sz w:val="21"/>
                <w:szCs w:val="21"/>
                <w:lang w:val="cs-CZ"/>
              </w:rPr>
            </w:pPr>
            <w:proofErr w:type="gramStart"/>
            <w:r w:rsidRPr="00CA6E1E">
              <w:rPr>
                <w:rFonts w:ascii="Segoe UI" w:hAnsi="Segoe UI" w:cs="Segoe UI"/>
                <w:sz w:val="21"/>
                <w:szCs w:val="21"/>
                <w:lang w:val="cs-CZ"/>
              </w:rPr>
              <w:t>Jméno:</w:t>
            </w:r>
            <w:r w:rsidR="007C5DA8" w:rsidRPr="00CA6E1E">
              <w:rPr>
                <w:rFonts w:ascii="Segoe UI" w:hAnsi="Segoe UI" w:cs="Segoe UI"/>
                <w:sz w:val="21"/>
                <w:szCs w:val="21"/>
                <w:lang w:val="cs-CZ"/>
              </w:rPr>
              <w:t>…</w:t>
            </w:r>
            <w:proofErr w:type="gramEnd"/>
            <w:r w:rsidR="007C5DA8" w:rsidRPr="00CA6E1E">
              <w:rPr>
                <w:rFonts w:ascii="Segoe UI" w:hAnsi="Segoe UI" w:cs="Segoe UI"/>
                <w:sz w:val="21"/>
                <w:szCs w:val="21"/>
                <w:lang w:val="cs-CZ"/>
              </w:rPr>
              <w:t>……………………….</w:t>
            </w:r>
          </w:p>
          <w:p w14:paraId="6371A325" w14:textId="77777777" w:rsidR="009E6722" w:rsidRPr="00CA6E1E" w:rsidRDefault="007C5DA8" w:rsidP="00AA638C">
            <w:pPr>
              <w:pStyle w:val="NormalSingleLine"/>
              <w:spacing w:before="120" w:after="120" w:line="276" w:lineRule="auto"/>
              <w:rPr>
                <w:rFonts w:ascii="Segoe UI" w:hAnsi="Segoe UI" w:cs="Segoe UI"/>
                <w:sz w:val="21"/>
                <w:szCs w:val="21"/>
                <w:lang w:val="cs-CZ"/>
              </w:rPr>
            </w:pPr>
            <w:proofErr w:type="gramStart"/>
            <w:r w:rsidRPr="00CA6E1E">
              <w:rPr>
                <w:rFonts w:ascii="Segoe UI" w:hAnsi="Segoe UI" w:cs="Segoe UI"/>
                <w:sz w:val="21"/>
                <w:szCs w:val="21"/>
                <w:lang w:val="cs-CZ"/>
              </w:rPr>
              <w:t xml:space="preserve">Funkce:   </w:t>
            </w:r>
            <w:proofErr w:type="gramEnd"/>
            <w:r w:rsidRPr="00CA6E1E">
              <w:rPr>
                <w:rFonts w:ascii="Segoe UI" w:hAnsi="Segoe UI" w:cs="Segoe UI"/>
                <w:sz w:val="21"/>
                <w:szCs w:val="21"/>
                <w:lang w:val="cs-CZ"/>
              </w:rPr>
              <w:t>Jednatel</w:t>
            </w:r>
          </w:p>
        </w:tc>
      </w:tr>
      <w:tr w:rsidR="007C5DA8" w:rsidRPr="00CA6E1E" w14:paraId="529C98AD" w14:textId="77777777" w:rsidTr="00AA638C">
        <w:tc>
          <w:tcPr>
            <w:tcW w:w="9212" w:type="dxa"/>
            <w:gridSpan w:val="2"/>
            <w:shd w:val="clear" w:color="auto" w:fill="auto"/>
          </w:tcPr>
          <w:p w14:paraId="43205EA5" w14:textId="77777777" w:rsidR="007C5DA8" w:rsidRPr="00CA6E1E" w:rsidRDefault="007C5DA8" w:rsidP="00AA638C">
            <w:pPr>
              <w:pStyle w:val="NormalSingleLine"/>
              <w:spacing w:before="480" w:after="120" w:line="276" w:lineRule="auto"/>
              <w:rPr>
                <w:rFonts w:ascii="Segoe UI" w:hAnsi="Segoe UI" w:cs="Segoe UI"/>
                <w:sz w:val="21"/>
                <w:szCs w:val="21"/>
                <w:lang w:val="cs-CZ"/>
              </w:rPr>
            </w:pPr>
            <w:proofErr w:type="gramStart"/>
            <w:r w:rsidRPr="00CA6E1E">
              <w:rPr>
                <w:rFonts w:ascii="Segoe UI" w:hAnsi="Segoe UI" w:cs="Segoe UI"/>
                <w:sz w:val="21"/>
                <w:szCs w:val="21"/>
                <w:lang w:val="cs-CZ"/>
              </w:rPr>
              <w:t xml:space="preserve">Podpis:   </w:t>
            </w:r>
            <w:proofErr w:type="gramEnd"/>
            <w:r w:rsidRPr="00CA6E1E">
              <w:rPr>
                <w:rFonts w:ascii="Segoe UI" w:hAnsi="Segoe UI" w:cs="Segoe UI"/>
                <w:sz w:val="21"/>
                <w:szCs w:val="21"/>
                <w:lang w:val="cs-CZ"/>
              </w:rPr>
              <w:t>………………………….</w:t>
            </w:r>
          </w:p>
          <w:p w14:paraId="4BDBC7A4" w14:textId="77777777" w:rsidR="007C5DA8" w:rsidRPr="00CA6E1E" w:rsidRDefault="007C5DA8" w:rsidP="00AA638C">
            <w:pPr>
              <w:pStyle w:val="NormalSingleLine"/>
              <w:spacing w:before="120" w:after="120" w:line="276" w:lineRule="auto"/>
              <w:rPr>
                <w:rFonts w:ascii="Segoe UI" w:hAnsi="Segoe UI" w:cs="Segoe UI"/>
                <w:sz w:val="21"/>
                <w:szCs w:val="21"/>
                <w:lang w:val="cs-CZ"/>
              </w:rPr>
            </w:pPr>
            <w:proofErr w:type="gramStart"/>
            <w:r w:rsidRPr="00CA6E1E">
              <w:rPr>
                <w:rFonts w:ascii="Segoe UI" w:hAnsi="Segoe UI" w:cs="Segoe UI"/>
                <w:sz w:val="21"/>
                <w:szCs w:val="21"/>
                <w:lang w:val="cs-CZ"/>
              </w:rPr>
              <w:t xml:space="preserve">Jméno:   </w:t>
            </w:r>
            <w:proofErr w:type="gramEnd"/>
            <w:r w:rsidRPr="00CA6E1E">
              <w:rPr>
                <w:rFonts w:ascii="Segoe UI" w:hAnsi="Segoe UI" w:cs="Segoe UI"/>
                <w:sz w:val="21"/>
                <w:szCs w:val="21"/>
                <w:lang w:val="cs-CZ"/>
              </w:rPr>
              <w:t>………………………….</w:t>
            </w:r>
          </w:p>
          <w:p w14:paraId="4986C767" w14:textId="77777777" w:rsidR="007C5DA8" w:rsidRPr="00CA6E1E" w:rsidRDefault="007C5DA8" w:rsidP="00AA638C">
            <w:pPr>
              <w:pStyle w:val="NormalSingleLine"/>
              <w:spacing w:before="120" w:after="120" w:line="276" w:lineRule="auto"/>
              <w:rPr>
                <w:rFonts w:ascii="Segoe UI" w:hAnsi="Segoe UI" w:cs="Segoe UI"/>
                <w:sz w:val="21"/>
                <w:szCs w:val="21"/>
                <w:lang w:val="cs-CZ"/>
              </w:rPr>
            </w:pPr>
            <w:proofErr w:type="gramStart"/>
            <w:r w:rsidRPr="00CA6E1E">
              <w:rPr>
                <w:rFonts w:ascii="Segoe UI" w:hAnsi="Segoe UI" w:cs="Segoe UI"/>
                <w:sz w:val="21"/>
                <w:szCs w:val="21"/>
                <w:lang w:val="cs-CZ"/>
              </w:rPr>
              <w:t xml:space="preserve">Funkce:   </w:t>
            </w:r>
            <w:proofErr w:type="gramEnd"/>
            <w:r w:rsidRPr="00CA6E1E">
              <w:rPr>
                <w:rFonts w:ascii="Segoe UI" w:hAnsi="Segoe UI" w:cs="Segoe UI"/>
                <w:sz w:val="21"/>
                <w:szCs w:val="21"/>
                <w:lang w:val="cs-CZ"/>
              </w:rPr>
              <w:t>Jednatel</w:t>
            </w:r>
          </w:p>
        </w:tc>
      </w:tr>
    </w:tbl>
    <w:bookmarkEnd w:id="662"/>
    <w:p w14:paraId="5C9A1204" w14:textId="77777777" w:rsidR="0047680A" w:rsidRPr="00CA6E1E" w:rsidRDefault="002C2517" w:rsidP="00D753B0">
      <w:pPr>
        <w:pStyle w:val="NormalSingleLine"/>
        <w:spacing w:before="240"/>
        <w:rPr>
          <w:rFonts w:ascii="Segoe UI" w:hAnsi="Segoe UI" w:cs="Segoe UI"/>
          <w:sz w:val="21"/>
          <w:szCs w:val="21"/>
          <w:lang w:val="cs-CZ"/>
        </w:rPr>
      </w:pPr>
      <w:r w:rsidRPr="00CA6E1E">
        <w:rPr>
          <w:rFonts w:ascii="Segoe UI" w:hAnsi="Segoe UI" w:cs="Segoe UI"/>
          <w:sz w:val="21"/>
          <w:szCs w:val="21"/>
          <w:lang w:val="cs-CZ"/>
        </w:rPr>
        <w:t>V Táboře, dne</w:t>
      </w:r>
      <w:r w:rsidR="00904FE1" w:rsidRPr="00CA6E1E">
        <w:rPr>
          <w:rFonts w:ascii="Segoe UI" w:hAnsi="Segoe UI" w:cs="Segoe UI"/>
          <w:sz w:val="21"/>
          <w:szCs w:val="21"/>
          <w:lang w:val="cs-CZ"/>
        </w:rPr>
        <w:t xml:space="preserve"> ……………………</w:t>
      </w:r>
      <w:proofErr w:type="gramStart"/>
      <w:r w:rsidR="00904FE1" w:rsidRPr="00CA6E1E">
        <w:rPr>
          <w:rFonts w:ascii="Segoe UI" w:hAnsi="Segoe UI" w:cs="Segoe UI"/>
          <w:sz w:val="21"/>
          <w:szCs w:val="21"/>
          <w:lang w:val="cs-CZ"/>
        </w:rPr>
        <w:t>…….</w:t>
      </w:r>
      <w:proofErr w:type="gramEnd"/>
      <w:r w:rsidR="00904FE1" w:rsidRPr="00CA6E1E">
        <w:rPr>
          <w:rFonts w:ascii="Segoe UI" w:hAnsi="Segoe UI" w:cs="Segoe UI"/>
          <w:sz w:val="21"/>
          <w:szCs w:val="21"/>
          <w:lang w:val="cs-CZ"/>
        </w:rPr>
        <w:t>.</w:t>
      </w:r>
    </w:p>
    <w:p w14:paraId="1DB2163F" w14:textId="77777777" w:rsidR="00F14A76" w:rsidRPr="00CA6E1E" w:rsidRDefault="00904FE1" w:rsidP="007C5DA8">
      <w:pPr>
        <w:pStyle w:val="NormalSingleLine"/>
        <w:spacing w:before="240" w:after="360"/>
        <w:rPr>
          <w:rFonts w:ascii="Segoe UI" w:hAnsi="Segoe UI" w:cs="Segoe UI"/>
          <w:b/>
          <w:sz w:val="21"/>
          <w:szCs w:val="21"/>
          <w:lang w:val="cs-CZ"/>
        </w:rPr>
      </w:pPr>
      <w:r w:rsidRPr="00CA6E1E">
        <w:rPr>
          <w:rFonts w:ascii="Segoe UI" w:hAnsi="Segoe UI" w:cs="Segoe UI"/>
          <w:b/>
          <w:sz w:val="21"/>
          <w:szCs w:val="21"/>
          <w:lang w:val="cs-CZ"/>
        </w:rPr>
        <w:t>……………………………</w:t>
      </w:r>
    </w:p>
    <w:tbl>
      <w:tblPr>
        <w:tblW w:w="0" w:type="auto"/>
        <w:tblLook w:val="04A0" w:firstRow="1" w:lastRow="0" w:firstColumn="1" w:lastColumn="0" w:noHBand="0" w:noVBand="1"/>
      </w:tblPr>
      <w:tblGrid>
        <w:gridCol w:w="4536"/>
        <w:gridCol w:w="4536"/>
      </w:tblGrid>
      <w:tr w:rsidR="007C5DA8" w:rsidRPr="00CA6E1E" w14:paraId="05E4593C" w14:textId="77777777" w:rsidTr="00AA638C">
        <w:tc>
          <w:tcPr>
            <w:tcW w:w="4606" w:type="dxa"/>
            <w:shd w:val="clear" w:color="auto" w:fill="auto"/>
          </w:tcPr>
          <w:p w14:paraId="540C2CDA" w14:textId="77777777" w:rsidR="007C5DA8" w:rsidRPr="00CA6E1E" w:rsidRDefault="007C5DA8" w:rsidP="00AA638C">
            <w:pPr>
              <w:pStyle w:val="NormalSingleLine"/>
              <w:spacing w:before="120" w:after="120" w:line="276" w:lineRule="auto"/>
              <w:rPr>
                <w:rFonts w:ascii="Segoe UI" w:hAnsi="Segoe UI" w:cs="Segoe UI"/>
                <w:sz w:val="21"/>
                <w:szCs w:val="21"/>
                <w:lang w:val="cs-CZ"/>
              </w:rPr>
            </w:pPr>
            <w:proofErr w:type="gramStart"/>
            <w:r w:rsidRPr="00CA6E1E">
              <w:rPr>
                <w:rFonts w:ascii="Segoe UI" w:hAnsi="Segoe UI" w:cs="Segoe UI"/>
                <w:sz w:val="21"/>
                <w:szCs w:val="21"/>
                <w:lang w:val="cs-CZ"/>
              </w:rPr>
              <w:t xml:space="preserve">Podpis:   </w:t>
            </w:r>
            <w:proofErr w:type="gramEnd"/>
            <w:r w:rsidRPr="00CA6E1E">
              <w:rPr>
                <w:rFonts w:ascii="Segoe UI" w:hAnsi="Segoe UI" w:cs="Segoe UI"/>
                <w:sz w:val="21"/>
                <w:szCs w:val="21"/>
                <w:lang w:val="cs-CZ"/>
              </w:rPr>
              <w:t>………………………….</w:t>
            </w:r>
          </w:p>
          <w:p w14:paraId="72218959" w14:textId="77777777" w:rsidR="007C5DA8" w:rsidRPr="00CA6E1E" w:rsidRDefault="007C5DA8" w:rsidP="00AA638C">
            <w:pPr>
              <w:pStyle w:val="NormalSingleLine"/>
              <w:spacing w:before="120" w:after="120" w:line="276" w:lineRule="auto"/>
              <w:rPr>
                <w:rFonts w:ascii="Segoe UI" w:hAnsi="Segoe UI" w:cs="Segoe UI"/>
                <w:sz w:val="21"/>
                <w:szCs w:val="21"/>
                <w:lang w:val="cs-CZ"/>
              </w:rPr>
            </w:pPr>
            <w:proofErr w:type="gramStart"/>
            <w:r w:rsidRPr="00CA6E1E">
              <w:rPr>
                <w:rFonts w:ascii="Segoe UI" w:hAnsi="Segoe UI" w:cs="Segoe UI"/>
                <w:sz w:val="21"/>
                <w:szCs w:val="21"/>
                <w:lang w:val="cs-CZ"/>
              </w:rPr>
              <w:t xml:space="preserve">Jméno:   </w:t>
            </w:r>
            <w:proofErr w:type="gramEnd"/>
            <w:r w:rsidRPr="00CA6E1E">
              <w:rPr>
                <w:rFonts w:ascii="Segoe UI" w:hAnsi="Segoe UI" w:cs="Segoe UI"/>
                <w:sz w:val="21"/>
                <w:szCs w:val="21"/>
                <w:lang w:val="cs-CZ"/>
              </w:rPr>
              <w:t>………………………….</w:t>
            </w:r>
          </w:p>
          <w:p w14:paraId="0B9F1997" w14:textId="77777777" w:rsidR="007C5DA8" w:rsidRPr="00CA6E1E" w:rsidRDefault="007C5DA8" w:rsidP="00AA638C">
            <w:pPr>
              <w:pStyle w:val="NormalSingleLine"/>
              <w:tabs>
                <w:tab w:val="left" w:pos="1418"/>
              </w:tabs>
              <w:spacing w:before="120" w:after="120" w:line="276" w:lineRule="auto"/>
              <w:rPr>
                <w:rFonts w:ascii="Segoe UI" w:hAnsi="Segoe UI" w:cs="Segoe UI"/>
                <w:sz w:val="21"/>
                <w:szCs w:val="21"/>
                <w:lang w:val="cs-CZ"/>
              </w:rPr>
            </w:pPr>
            <w:proofErr w:type="gramStart"/>
            <w:r w:rsidRPr="00CA6E1E">
              <w:rPr>
                <w:rFonts w:ascii="Segoe UI" w:hAnsi="Segoe UI" w:cs="Segoe UI"/>
                <w:sz w:val="21"/>
                <w:szCs w:val="21"/>
                <w:lang w:val="cs-CZ"/>
              </w:rPr>
              <w:t xml:space="preserve">Funkce:   </w:t>
            </w:r>
            <w:proofErr w:type="gramEnd"/>
            <w:r w:rsidRPr="00CA6E1E">
              <w:rPr>
                <w:rFonts w:ascii="Segoe UI" w:hAnsi="Segoe UI" w:cs="Segoe UI"/>
                <w:sz w:val="21"/>
                <w:szCs w:val="21"/>
                <w:lang w:val="cs-CZ"/>
              </w:rPr>
              <w:t>Jednatel</w:t>
            </w:r>
          </w:p>
        </w:tc>
        <w:tc>
          <w:tcPr>
            <w:tcW w:w="4606" w:type="dxa"/>
            <w:shd w:val="clear" w:color="auto" w:fill="auto"/>
          </w:tcPr>
          <w:p w14:paraId="71A56BE0" w14:textId="77777777" w:rsidR="007C5DA8" w:rsidRPr="00CA6E1E" w:rsidRDefault="007C5DA8" w:rsidP="00AA638C">
            <w:pPr>
              <w:pStyle w:val="NormalSingleLine"/>
              <w:spacing w:before="120" w:after="120" w:line="276" w:lineRule="auto"/>
              <w:rPr>
                <w:rFonts w:ascii="Segoe UI" w:hAnsi="Segoe UI" w:cs="Segoe UI"/>
                <w:sz w:val="21"/>
                <w:szCs w:val="21"/>
                <w:lang w:val="cs-CZ"/>
              </w:rPr>
            </w:pPr>
            <w:proofErr w:type="gramStart"/>
            <w:r w:rsidRPr="00CA6E1E">
              <w:rPr>
                <w:rFonts w:ascii="Segoe UI" w:hAnsi="Segoe UI" w:cs="Segoe UI"/>
                <w:sz w:val="21"/>
                <w:szCs w:val="21"/>
                <w:lang w:val="cs-CZ"/>
              </w:rPr>
              <w:t xml:space="preserve">Podpis:   </w:t>
            </w:r>
            <w:proofErr w:type="gramEnd"/>
            <w:r w:rsidRPr="00CA6E1E">
              <w:rPr>
                <w:rFonts w:ascii="Segoe UI" w:hAnsi="Segoe UI" w:cs="Segoe UI"/>
                <w:sz w:val="21"/>
                <w:szCs w:val="21"/>
                <w:lang w:val="cs-CZ"/>
              </w:rPr>
              <w:t>………………………….</w:t>
            </w:r>
          </w:p>
          <w:p w14:paraId="72286F27" w14:textId="77777777" w:rsidR="007C5DA8" w:rsidRPr="00CA6E1E" w:rsidRDefault="007C5DA8" w:rsidP="00AA638C">
            <w:pPr>
              <w:pStyle w:val="NormalSingleLine"/>
              <w:spacing w:before="120" w:after="120" w:line="276" w:lineRule="auto"/>
              <w:rPr>
                <w:rFonts w:ascii="Segoe UI" w:hAnsi="Segoe UI" w:cs="Segoe UI"/>
                <w:sz w:val="21"/>
                <w:szCs w:val="21"/>
                <w:lang w:val="cs-CZ"/>
              </w:rPr>
            </w:pPr>
            <w:proofErr w:type="gramStart"/>
            <w:r w:rsidRPr="00CA6E1E">
              <w:rPr>
                <w:rFonts w:ascii="Segoe UI" w:hAnsi="Segoe UI" w:cs="Segoe UI"/>
                <w:sz w:val="21"/>
                <w:szCs w:val="21"/>
                <w:lang w:val="cs-CZ"/>
              </w:rPr>
              <w:t xml:space="preserve">Jméno:   </w:t>
            </w:r>
            <w:proofErr w:type="gramEnd"/>
            <w:r w:rsidRPr="00CA6E1E">
              <w:rPr>
                <w:rFonts w:ascii="Segoe UI" w:hAnsi="Segoe UI" w:cs="Segoe UI"/>
                <w:sz w:val="21"/>
                <w:szCs w:val="21"/>
                <w:lang w:val="cs-CZ"/>
              </w:rPr>
              <w:t>………………………….</w:t>
            </w:r>
          </w:p>
          <w:p w14:paraId="143D11E6" w14:textId="77777777" w:rsidR="007C5DA8" w:rsidRPr="00CA6E1E" w:rsidRDefault="007C5DA8" w:rsidP="00AA638C">
            <w:pPr>
              <w:pStyle w:val="NormalSingleLine"/>
              <w:spacing w:before="120" w:after="120" w:line="276" w:lineRule="auto"/>
              <w:rPr>
                <w:rFonts w:ascii="Segoe UI" w:hAnsi="Segoe UI" w:cs="Segoe UI"/>
                <w:sz w:val="21"/>
                <w:szCs w:val="21"/>
                <w:lang w:val="cs-CZ"/>
              </w:rPr>
            </w:pPr>
            <w:proofErr w:type="gramStart"/>
            <w:r w:rsidRPr="00CA6E1E">
              <w:rPr>
                <w:rFonts w:ascii="Segoe UI" w:hAnsi="Segoe UI" w:cs="Segoe UI"/>
                <w:sz w:val="21"/>
                <w:szCs w:val="21"/>
                <w:lang w:val="cs-CZ"/>
              </w:rPr>
              <w:t xml:space="preserve">Funkce:   </w:t>
            </w:r>
            <w:proofErr w:type="gramEnd"/>
            <w:r w:rsidRPr="00CA6E1E">
              <w:rPr>
                <w:rFonts w:ascii="Segoe UI" w:hAnsi="Segoe UI" w:cs="Segoe UI"/>
                <w:sz w:val="21"/>
                <w:szCs w:val="21"/>
                <w:lang w:val="cs-CZ"/>
              </w:rPr>
              <w:t>Jednatel</w:t>
            </w:r>
          </w:p>
        </w:tc>
      </w:tr>
    </w:tbl>
    <w:p w14:paraId="243FFA83" w14:textId="77777777" w:rsidR="00936793" w:rsidRPr="00CA6E1E" w:rsidRDefault="00936793" w:rsidP="000772EA">
      <w:pPr>
        <w:pStyle w:val="NormalSingleLine"/>
        <w:rPr>
          <w:rFonts w:ascii="Segoe UI" w:hAnsi="Segoe UI" w:cs="Segoe UI"/>
          <w:sz w:val="21"/>
          <w:szCs w:val="21"/>
          <w:lang w:val="cs-CZ"/>
        </w:rPr>
      </w:pPr>
    </w:p>
    <w:sectPr w:rsidR="00936793" w:rsidRPr="00CA6E1E" w:rsidSect="00EE52B5">
      <w:headerReference w:type="even" r:id="rId12"/>
      <w:headerReference w:type="default" r:id="rId13"/>
      <w:footerReference w:type="default" r:id="rId14"/>
      <w:type w:val="continuous"/>
      <w:pgSz w:w="11906" w:h="16838" w:code="9"/>
      <w:pgMar w:top="1417" w:right="1417" w:bottom="1417" w:left="1417" w:header="709" w:footer="709" w:gutter="0"/>
      <w:paperSrc w:first="15" w:other="15"/>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C7B72B" w14:textId="77777777" w:rsidR="004532DA" w:rsidRDefault="004532DA">
      <w:r>
        <w:separator/>
      </w:r>
    </w:p>
    <w:p w14:paraId="2FCADA3E" w14:textId="77777777" w:rsidR="004532DA" w:rsidRDefault="004532DA"/>
    <w:p w14:paraId="14234C66" w14:textId="77777777" w:rsidR="004532DA" w:rsidRDefault="004532DA"/>
  </w:endnote>
  <w:endnote w:type="continuationSeparator" w:id="0">
    <w:p w14:paraId="32240170" w14:textId="77777777" w:rsidR="004532DA" w:rsidRDefault="004532DA">
      <w:r>
        <w:continuationSeparator/>
      </w:r>
    </w:p>
    <w:p w14:paraId="2A57E873" w14:textId="77777777" w:rsidR="004532DA" w:rsidRDefault="004532DA"/>
    <w:p w14:paraId="097D578D" w14:textId="77777777" w:rsidR="004532DA" w:rsidRDefault="004532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MT">
    <w:altName w:val="Garamond"/>
    <w:charset w:val="00"/>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D3A58E" w14:textId="77777777" w:rsidR="00356DED" w:rsidRPr="0034704C" w:rsidRDefault="00356DED" w:rsidP="00C701A5">
    <w:pPr>
      <w:pStyle w:val="Zpat"/>
      <w:spacing w:before="240"/>
      <w:jc w:val="center"/>
      <w:rPr>
        <w:rFonts w:ascii="Segoe UI" w:hAnsi="Segoe UI" w:cs="Segoe UI"/>
        <w:sz w:val="20"/>
        <w:szCs w:val="20"/>
      </w:rPr>
    </w:pPr>
    <w:r w:rsidRPr="0034704C">
      <w:rPr>
        <w:rFonts w:ascii="Segoe UI" w:hAnsi="Segoe UI" w:cs="Segoe UI"/>
        <w:sz w:val="20"/>
        <w:szCs w:val="20"/>
      </w:rPr>
      <w:t xml:space="preserve">Stránka </w:t>
    </w:r>
    <w:r w:rsidRPr="0034704C">
      <w:rPr>
        <w:rFonts w:ascii="Segoe UI" w:hAnsi="Segoe UI" w:cs="Segoe UI"/>
        <w:b/>
        <w:bCs/>
        <w:sz w:val="20"/>
        <w:szCs w:val="20"/>
      </w:rPr>
      <w:fldChar w:fldCharType="begin"/>
    </w:r>
    <w:r w:rsidRPr="0034704C">
      <w:rPr>
        <w:rFonts w:ascii="Segoe UI" w:hAnsi="Segoe UI" w:cs="Segoe UI"/>
        <w:b/>
        <w:bCs/>
        <w:sz w:val="20"/>
        <w:szCs w:val="20"/>
      </w:rPr>
      <w:instrText>PAGE</w:instrText>
    </w:r>
    <w:r w:rsidRPr="0034704C">
      <w:rPr>
        <w:rFonts w:ascii="Segoe UI" w:hAnsi="Segoe UI" w:cs="Segoe UI"/>
        <w:b/>
        <w:bCs/>
        <w:sz w:val="20"/>
        <w:szCs w:val="20"/>
      </w:rPr>
      <w:fldChar w:fldCharType="separate"/>
    </w:r>
    <w:r>
      <w:rPr>
        <w:rFonts w:ascii="Segoe UI" w:hAnsi="Segoe UI" w:cs="Segoe UI"/>
        <w:b/>
        <w:bCs/>
        <w:noProof/>
        <w:sz w:val="20"/>
        <w:szCs w:val="20"/>
      </w:rPr>
      <w:t>67</w:t>
    </w:r>
    <w:r w:rsidRPr="0034704C">
      <w:rPr>
        <w:rFonts w:ascii="Segoe UI" w:hAnsi="Segoe UI" w:cs="Segoe UI"/>
        <w:b/>
        <w:bCs/>
        <w:sz w:val="20"/>
        <w:szCs w:val="20"/>
      </w:rPr>
      <w:fldChar w:fldCharType="end"/>
    </w:r>
    <w:r w:rsidRPr="0034704C">
      <w:rPr>
        <w:rFonts w:ascii="Segoe UI" w:hAnsi="Segoe UI" w:cs="Segoe UI"/>
        <w:sz w:val="20"/>
        <w:szCs w:val="20"/>
      </w:rPr>
      <w:t xml:space="preserve"> z </w:t>
    </w:r>
    <w:r w:rsidRPr="0034704C">
      <w:rPr>
        <w:rFonts w:ascii="Segoe UI" w:hAnsi="Segoe UI" w:cs="Segoe UI"/>
        <w:b/>
        <w:bCs/>
        <w:sz w:val="20"/>
        <w:szCs w:val="20"/>
      </w:rPr>
      <w:fldChar w:fldCharType="begin"/>
    </w:r>
    <w:r w:rsidRPr="0034704C">
      <w:rPr>
        <w:rFonts w:ascii="Segoe UI" w:hAnsi="Segoe UI" w:cs="Segoe UI"/>
        <w:b/>
        <w:bCs/>
        <w:sz w:val="20"/>
        <w:szCs w:val="20"/>
      </w:rPr>
      <w:instrText>NUMPAGES</w:instrText>
    </w:r>
    <w:r w:rsidRPr="0034704C">
      <w:rPr>
        <w:rFonts w:ascii="Segoe UI" w:hAnsi="Segoe UI" w:cs="Segoe UI"/>
        <w:b/>
        <w:bCs/>
        <w:sz w:val="20"/>
        <w:szCs w:val="20"/>
      </w:rPr>
      <w:fldChar w:fldCharType="separate"/>
    </w:r>
    <w:r>
      <w:rPr>
        <w:rFonts w:ascii="Segoe UI" w:hAnsi="Segoe UI" w:cs="Segoe UI"/>
        <w:b/>
        <w:bCs/>
        <w:noProof/>
        <w:sz w:val="20"/>
        <w:szCs w:val="20"/>
      </w:rPr>
      <w:t>67</w:t>
    </w:r>
    <w:r w:rsidRPr="0034704C">
      <w:rPr>
        <w:rFonts w:ascii="Segoe UI" w:hAnsi="Segoe UI" w:cs="Segoe UI"/>
        <w:b/>
        <w:bCs/>
        <w:sz w:val="20"/>
        <w:szCs w:val="20"/>
      </w:rPr>
      <w:fldChar w:fldCharType="end"/>
    </w:r>
  </w:p>
  <w:p w14:paraId="59830D07" w14:textId="77777777" w:rsidR="00356DED" w:rsidRPr="00CF4132" w:rsidRDefault="00356DED" w:rsidP="00CF4132">
    <w:pPr>
      <w:pStyle w:val="NormalBold"/>
      <w:tabs>
        <w:tab w:val="left" w:pos="8250"/>
        <w:tab w:val="left" w:pos="8360"/>
      </w:tabs>
      <w:ind w:right="1273"/>
      <w:rPr>
        <w:rFonts w:ascii="Segoe UI" w:hAnsi="Segoe UI" w:cs="Segoe UI"/>
        <w:sz w:val="16"/>
      </w:rPr>
    </w:pPr>
    <w:r w:rsidRPr="00165DEC">
      <w:rPr>
        <w:rFonts w:ascii="Segoe UI" w:hAnsi="Segoe UI" w:cs="Segoe UI"/>
        <w:noProof/>
        <w:sz w:val="16"/>
        <w:highlight w:val="lightGray"/>
      </w:rPr>
      <mc:AlternateContent>
        <mc:Choice Requires="wps">
          <w:drawing>
            <wp:anchor distT="0" distB="0" distL="114300" distR="114300" simplePos="0" relativeHeight="251657728" behindDoc="0" locked="1" layoutInCell="1" allowOverlap="1" wp14:anchorId="3377B0E3" wp14:editId="11C9B189">
              <wp:simplePos x="0" y="0"/>
              <wp:positionH relativeFrom="column">
                <wp:posOffset>-88900</wp:posOffset>
              </wp:positionH>
              <wp:positionV relativeFrom="paragraph">
                <wp:posOffset>4124325</wp:posOffset>
              </wp:positionV>
              <wp:extent cx="2184400" cy="4826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0" cy="482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EE764" w14:textId="77777777" w:rsidR="00356DED" w:rsidRDefault="00356DED" w:rsidP="00CF4132">
                          <w:pPr>
                            <w:ind w:left="0"/>
                          </w:pPr>
                          <w:r w:rsidRPr="0034753F">
                            <w:rPr>
                              <w:noProof/>
                            </w:rPr>
                            <w:drawing>
                              <wp:inline distT="0" distB="0" distL="0" distR="0" wp14:anchorId="2CC1D40F" wp14:editId="22F1084F">
                                <wp:extent cx="1988820" cy="381000"/>
                                <wp:effectExtent l="0" t="0" r="0" b="0"/>
                                <wp:docPr id="1" name="obrázek 2" descr="Mott Macdona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Mott Macdonal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8820" cy="3810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77B0E3" id="_x0000_t202" coordsize="21600,21600" o:spt="202" path="m,l,21600r21600,l21600,xe">
              <v:stroke joinstyle="miter"/>
              <v:path gradientshapeok="t" o:connecttype="rect"/>
            </v:shapetype>
            <v:shape id="Text Box 1" o:spid="_x0000_s1028" type="#_x0000_t202" style="position:absolute;left:0;text-align:left;margin-left:-7pt;margin-top:324.75pt;width:172pt;height: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" filled="f" stroked="f">
              <v:textbox>
                <w:txbxContent>
                  <w:p w14:paraId="76AEE764" w14:textId="77777777" w:rsidR="00356DED" w:rsidRDefault="00356DED" w:rsidP="00CF4132">
                    <w:pPr>
                      <w:ind w:left="0"/>
                    </w:pPr>
                    <w:r w:rsidRPr="0034753F">
                      <w:rPr>
                        <w:noProof/>
                      </w:rPr>
                      <w:drawing>
                        <wp:inline distT="0" distB="0" distL="0" distR="0" wp14:anchorId="2CC1D40F" wp14:editId="22F1084F">
                          <wp:extent cx="1988820" cy="381000"/>
                          <wp:effectExtent l="0" t="0" r="0" b="0"/>
                          <wp:docPr id="1" name="obrázek 2" descr="Mott Macdona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Mott Macdonal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8820" cy="381000"/>
                                  </a:xfrm>
                                  <a:prstGeom prst="rect">
                                    <a:avLst/>
                                  </a:prstGeom>
                                  <a:noFill/>
                                  <a:ln>
                                    <a:noFill/>
                                  </a:ln>
                                </pic:spPr>
                              </pic:pic>
                            </a:graphicData>
                          </a:graphic>
                        </wp:inline>
                      </w:drawing>
                    </w:r>
                  </w:p>
                </w:txbxContent>
              </v:textbox>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B35D81" w14:textId="77777777" w:rsidR="004532DA" w:rsidRDefault="004532DA">
      <w:r>
        <w:separator/>
      </w:r>
    </w:p>
  </w:footnote>
  <w:footnote w:type="continuationSeparator" w:id="0">
    <w:p w14:paraId="5BF05FAB" w14:textId="77777777" w:rsidR="004532DA" w:rsidRDefault="004532DA">
      <w:r>
        <w:continuationSeparator/>
      </w:r>
    </w:p>
    <w:p w14:paraId="2F9306DA" w14:textId="77777777" w:rsidR="004532DA" w:rsidRDefault="004532DA"/>
    <w:p w14:paraId="367AA9F8" w14:textId="77777777" w:rsidR="004532DA" w:rsidRDefault="004532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9DABF" w14:textId="77777777" w:rsidR="00356DED" w:rsidRDefault="00356DED">
    <w:pPr>
      <w:pStyle w:val="Zhlav"/>
    </w:pPr>
  </w:p>
  <w:p w14:paraId="6639BCCB" w14:textId="77777777" w:rsidR="00356DED" w:rsidRDefault="00356DED"/>
  <w:p w14:paraId="500CB361" w14:textId="77777777" w:rsidR="00356DED" w:rsidRDefault="00356DE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52656" w14:textId="77777777" w:rsidR="00356DED" w:rsidRDefault="00356DED" w:rsidP="007A01C4">
    <w:pPr>
      <w:pStyle w:val="Zhlav"/>
      <w:spacing w:before="40" w:after="80"/>
      <w:ind w:left="142"/>
      <w:jc w:val="left"/>
      <w:rPr>
        <w:rFonts w:ascii="Segoe UI" w:hAnsi="Segoe UI" w:cs="Segoe UI"/>
        <w:sz w:val="18"/>
        <w:szCs w:val="18"/>
      </w:rPr>
    </w:pPr>
    <w:r w:rsidRPr="0034753F">
      <w:rPr>
        <w:noProof/>
      </w:rPr>
      <w:drawing>
        <wp:inline distT="0" distB="0" distL="0" distR="0" wp14:anchorId="5A823121" wp14:editId="4FA3A21E">
          <wp:extent cx="1295400" cy="525780"/>
          <wp:effectExtent l="0" t="0" r="0" b="0"/>
          <wp:docPr id="4"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525780"/>
                  </a:xfrm>
                  <a:prstGeom prst="rect">
                    <a:avLst/>
                  </a:prstGeom>
                  <a:noFill/>
                  <a:ln>
                    <a:noFill/>
                  </a:ln>
                </pic:spPr>
              </pic:pic>
            </a:graphicData>
          </a:graphic>
        </wp:inline>
      </w:drawing>
    </w:r>
    <w:r>
      <w:rPr>
        <w:rFonts w:ascii="Segoe UI" w:hAnsi="Segoe UI" w:cs="Segoe UI"/>
        <w:sz w:val="18"/>
        <w:szCs w:val="18"/>
      </w:rPr>
      <w:t xml:space="preserve"> </w:t>
    </w:r>
    <w:r>
      <w:rPr>
        <w:rFonts w:ascii="Segoe UI" w:hAnsi="Segoe UI" w:cs="Segoe UI"/>
        <w:sz w:val="18"/>
        <w:szCs w:val="18"/>
      </w:rPr>
      <w:tab/>
    </w:r>
    <w:r>
      <w:rPr>
        <w:rFonts w:ascii="Segoe UI" w:hAnsi="Segoe UI" w:cs="Segoe UI"/>
        <w:sz w:val="18"/>
        <w:szCs w:val="18"/>
      </w:rPr>
      <w:tab/>
    </w:r>
    <w:r>
      <w:rPr>
        <w:noProof/>
      </w:rPr>
      <w:drawing>
        <wp:inline distT="0" distB="0" distL="0" distR="0" wp14:anchorId="538F3EA6" wp14:editId="396359C5">
          <wp:extent cx="1912453" cy="510540"/>
          <wp:effectExtent l="0" t="0" r="0" b="381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0165" cy="523277"/>
                  </a:xfrm>
                  <a:prstGeom prst="rect">
                    <a:avLst/>
                  </a:prstGeom>
                  <a:noFill/>
                  <a:ln>
                    <a:noFill/>
                  </a:ln>
                </pic:spPr>
              </pic:pic>
            </a:graphicData>
          </a:graphic>
        </wp:inline>
      </w:drawing>
    </w:r>
  </w:p>
  <w:p w14:paraId="0E3C8EFB" w14:textId="77777777" w:rsidR="00356DED" w:rsidRPr="00314FEF" w:rsidRDefault="00356DED" w:rsidP="00117B6C">
    <w:pPr>
      <w:pStyle w:val="Zhlav"/>
      <w:spacing w:before="40" w:after="80"/>
      <w:ind w:left="0"/>
      <w:jc w:val="center"/>
      <w:rPr>
        <w:rFonts w:ascii="Segoe UI" w:hAnsi="Segoe UI" w:cs="Segoe UI"/>
        <w:sz w:val="18"/>
        <w:szCs w:val="18"/>
      </w:rPr>
    </w:pPr>
    <w:r w:rsidRPr="00314FEF">
      <w:rPr>
        <w:rFonts w:ascii="Segoe UI" w:hAnsi="Segoe UI" w:cs="Segoe UI"/>
        <w:sz w:val="18"/>
        <w:szCs w:val="18"/>
      </w:rPr>
      <w:t>Smlouva na zajištění provozování vodohospodářské infrastruktury společnosti VST s.r.o. v letech 2022 až 2031</w:t>
    </w:r>
  </w:p>
  <w:p w14:paraId="4445EF93" w14:textId="77777777" w:rsidR="00356DED" w:rsidRPr="0034704C" w:rsidRDefault="00356DED" w:rsidP="00F81653">
    <w:pPr>
      <w:pStyle w:val="Zpat"/>
      <w:ind w:left="0" w:right="357"/>
      <w:rPr>
        <w:rFonts w:ascii="Segoe UI" w:hAnsi="Segoe UI" w:cs="Segoe U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60E8EA6"/>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FC26D1E4"/>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93E8C6EC"/>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84D42F0E"/>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58680560"/>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8C605E"/>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C6F3A6"/>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7F4A3D4"/>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A80F20"/>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83E42062"/>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067978F0"/>
    <w:multiLevelType w:val="hybridMultilevel"/>
    <w:tmpl w:val="04463426"/>
    <w:lvl w:ilvl="0" w:tplc="B6705CA0">
      <w:start w:val="1"/>
      <w:numFmt w:val="decimal"/>
      <w:lvlText w:val="39.1.2.%1"/>
      <w:lvlJc w:val="left"/>
      <w:pPr>
        <w:ind w:left="2563" w:hanging="360"/>
      </w:pPr>
      <w:rPr>
        <w:rFonts w:hint="default"/>
      </w:r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11" w15:restartNumberingAfterBreak="0">
    <w:nsid w:val="08A71160"/>
    <w:multiLevelType w:val="hybridMultilevel"/>
    <w:tmpl w:val="1C4630A4"/>
    <w:lvl w:ilvl="0" w:tplc="2D324928">
      <w:start w:val="1"/>
      <w:numFmt w:val="lowerLetter"/>
      <w:pStyle w:val="Definicetetrove"/>
      <w:lvlText w:val="%1)"/>
      <w:lvlJc w:val="left"/>
      <w:pPr>
        <w:tabs>
          <w:tab w:val="num" w:pos="2552"/>
        </w:tabs>
        <w:ind w:left="2552" w:hanging="851"/>
      </w:pPr>
      <w:rPr>
        <w:rFonts w:ascii="Times New Roman" w:hAnsi="Times New Roman" w:hint="default"/>
        <w:sz w:val="22"/>
        <w:szCs w:val="22"/>
      </w:rPr>
    </w:lvl>
    <w:lvl w:ilvl="1" w:tplc="F272B09E" w:tentative="1">
      <w:start w:val="1"/>
      <w:numFmt w:val="lowerLetter"/>
      <w:lvlText w:val="%2."/>
      <w:lvlJc w:val="left"/>
      <w:pPr>
        <w:tabs>
          <w:tab w:val="num" w:pos="1440"/>
        </w:tabs>
        <w:ind w:left="1440" w:hanging="360"/>
      </w:pPr>
    </w:lvl>
    <w:lvl w:ilvl="2" w:tplc="0F64B930" w:tentative="1">
      <w:start w:val="1"/>
      <w:numFmt w:val="lowerRoman"/>
      <w:lvlText w:val="%3."/>
      <w:lvlJc w:val="right"/>
      <w:pPr>
        <w:tabs>
          <w:tab w:val="num" w:pos="2160"/>
        </w:tabs>
        <w:ind w:left="2160" w:hanging="180"/>
      </w:pPr>
    </w:lvl>
    <w:lvl w:ilvl="3" w:tplc="1E0E4AD6" w:tentative="1">
      <w:start w:val="1"/>
      <w:numFmt w:val="decimal"/>
      <w:lvlText w:val="%4."/>
      <w:lvlJc w:val="left"/>
      <w:pPr>
        <w:tabs>
          <w:tab w:val="num" w:pos="2880"/>
        </w:tabs>
        <w:ind w:left="2880" w:hanging="360"/>
      </w:pPr>
    </w:lvl>
    <w:lvl w:ilvl="4" w:tplc="42D090D6" w:tentative="1">
      <w:start w:val="1"/>
      <w:numFmt w:val="lowerLetter"/>
      <w:lvlText w:val="%5."/>
      <w:lvlJc w:val="left"/>
      <w:pPr>
        <w:tabs>
          <w:tab w:val="num" w:pos="3600"/>
        </w:tabs>
        <w:ind w:left="3600" w:hanging="360"/>
      </w:pPr>
    </w:lvl>
    <w:lvl w:ilvl="5" w:tplc="C89A6668" w:tentative="1">
      <w:start w:val="1"/>
      <w:numFmt w:val="lowerRoman"/>
      <w:lvlText w:val="%6."/>
      <w:lvlJc w:val="right"/>
      <w:pPr>
        <w:tabs>
          <w:tab w:val="num" w:pos="4320"/>
        </w:tabs>
        <w:ind w:left="4320" w:hanging="180"/>
      </w:pPr>
    </w:lvl>
    <w:lvl w:ilvl="6" w:tplc="3E440066" w:tentative="1">
      <w:start w:val="1"/>
      <w:numFmt w:val="decimal"/>
      <w:lvlText w:val="%7."/>
      <w:lvlJc w:val="left"/>
      <w:pPr>
        <w:tabs>
          <w:tab w:val="num" w:pos="5040"/>
        </w:tabs>
        <w:ind w:left="5040" w:hanging="360"/>
      </w:pPr>
    </w:lvl>
    <w:lvl w:ilvl="7" w:tplc="C0FE5010" w:tentative="1">
      <w:start w:val="1"/>
      <w:numFmt w:val="lowerLetter"/>
      <w:lvlText w:val="%8."/>
      <w:lvlJc w:val="left"/>
      <w:pPr>
        <w:tabs>
          <w:tab w:val="num" w:pos="5760"/>
        </w:tabs>
        <w:ind w:left="5760" w:hanging="360"/>
      </w:pPr>
    </w:lvl>
    <w:lvl w:ilvl="8" w:tplc="E4E24250" w:tentative="1">
      <w:start w:val="1"/>
      <w:numFmt w:val="lowerRoman"/>
      <w:lvlText w:val="%9."/>
      <w:lvlJc w:val="right"/>
      <w:pPr>
        <w:tabs>
          <w:tab w:val="num" w:pos="6480"/>
        </w:tabs>
        <w:ind w:left="6480" w:hanging="180"/>
      </w:pPr>
    </w:lvl>
  </w:abstractNum>
  <w:abstractNum w:abstractNumId="12" w15:restartNumberingAfterBreak="0">
    <w:nsid w:val="0F347531"/>
    <w:multiLevelType w:val="hybridMultilevel"/>
    <w:tmpl w:val="4B86ADF8"/>
    <w:lvl w:ilvl="0" w:tplc="B5D66814">
      <w:start w:val="1"/>
      <w:numFmt w:val="decimal"/>
      <w:lvlText w:val="47.3.1.%1"/>
      <w:lvlJc w:val="left"/>
      <w:pPr>
        <w:ind w:left="2563" w:hanging="360"/>
      </w:pPr>
      <w:rPr>
        <w:rFonts w:hint="default"/>
      </w:r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13" w15:restartNumberingAfterBreak="0">
    <w:nsid w:val="118E1BD9"/>
    <w:multiLevelType w:val="hybridMultilevel"/>
    <w:tmpl w:val="362C8DB2"/>
    <w:lvl w:ilvl="0" w:tplc="0D2A42C6">
      <w:start w:val="1"/>
      <w:numFmt w:val="decimal"/>
      <w:lvlText w:val="26.4.2.%1"/>
      <w:lvlJc w:val="left"/>
      <w:pPr>
        <w:ind w:left="2563" w:hanging="360"/>
      </w:pPr>
      <w:rPr>
        <w:rFonts w:hint="default"/>
      </w:r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14" w15:restartNumberingAfterBreak="0">
    <w:nsid w:val="140A072D"/>
    <w:multiLevelType w:val="multilevel"/>
    <w:tmpl w:val="EEBC4E70"/>
    <w:lvl w:ilvl="0">
      <w:start w:val="1"/>
      <w:numFmt w:val="none"/>
      <w:lvlRestart w:val="0"/>
      <w:suff w:val="nothing"/>
      <w:lvlText w:val=""/>
      <w:lvlJc w:val="left"/>
      <w:pPr>
        <w:ind w:left="-721" w:firstLine="0"/>
      </w:pPr>
      <w:rPr>
        <w:rFonts w:hint="default"/>
      </w:rPr>
    </w:lvl>
    <w:lvl w:ilvl="1">
      <w:start w:val="1"/>
      <w:numFmt w:val="decimal"/>
      <w:lvlText w:val="%2"/>
      <w:lvlJc w:val="left"/>
      <w:pPr>
        <w:tabs>
          <w:tab w:val="num" w:pos="851"/>
        </w:tabs>
        <w:ind w:left="851" w:hanging="851"/>
      </w:pPr>
      <w:rPr>
        <w:rFonts w:hint="default"/>
      </w:rPr>
    </w:lvl>
    <w:lvl w:ilvl="2">
      <w:start w:val="1"/>
      <w:numFmt w:val="decimal"/>
      <w:lvlText w:val="%2.%3"/>
      <w:lvlJc w:val="left"/>
      <w:pPr>
        <w:tabs>
          <w:tab w:val="num" w:pos="1277"/>
        </w:tabs>
        <w:ind w:left="1277" w:hanging="851"/>
      </w:pPr>
      <w:rPr>
        <w:rFonts w:hint="default"/>
        <w:b w:val="0"/>
        <w:strike w:val="0"/>
        <w:sz w:val="22"/>
        <w:szCs w:val="22"/>
      </w:rPr>
    </w:lvl>
    <w:lvl w:ilvl="3">
      <w:start w:val="1"/>
      <w:numFmt w:val="decimal"/>
      <w:lvlText w:val="1.2.3.%4"/>
      <w:lvlJc w:val="left"/>
      <w:pPr>
        <w:tabs>
          <w:tab w:val="num" w:pos="2268"/>
        </w:tabs>
        <w:ind w:left="2268" w:hanging="850"/>
      </w:pPr>
      <w:rPr>
        <w:rFonts w:hint="default"/>
        <w:b w:val="0"/>
        <w:sz w:val="22"/>
        <w:szCs w:val="22"/>
      </w:rPr>
    </w:lvl>
    <w:lvl w:ilvl="4">
      <w:start w:val="1"/>
      <w:numFmt w:val="lowerLetter"/>
      <w:lvlText w:val="(%5)"/>
      <w:lvlJc w:val="left"/>
      <w:pPr>
        <w:tabs>
          <w:tab w:val="num" w:pos="2721"/>
        </w:tabs>
        <w:ind w:left="2721" w:hanging="851"/>
      </w:pPr>
      <w:rPr>
        <w:rFonts w:ascii="Arial" w:hAnsi="Arial" w:cs="Arial" w:hint="default"/>
        <w:sz w:val="20"/>
        <w:szCs w:val="20"/>
      </w:rPr>
    </w:lvl>
    <w:lvl w:ilvl="5">
      <w:start w:val="1"/>
      <w:numFmt w:val="lowerRoman"/>
      <w:lvlText w:val="(%6)"/>
      <w:lvlJc w:val="left"/>
      <w:pPr>
        <w:tabs>
          <w:tab w:val="num" w:pos="3402"/>
        </w:tabs>
        <w:ind w:left="3402" w:hanging="850"/>
      </w:pPr>
      <w:rPr>
        <w:rFonts w:ascii="Arial" w:hAnsi="Arial" w:cs="Arial" w:hint="default"/>
        <w:b w:val="0"/>
        <w:i w:val="0"/>
        <w:sz w:val="20"/>
        <w:szCs w:val="20"/>
      </w:rPr>
    </w:lvl>
    <w:lvl w:ilvl="6">
      <w:start w:val="1"/>
      <w:numFmt w:val="none"/>
      <w:suff w:val="nothing"/>
      <w:lvlText w:val=""/>
      <w:lvlJc w:val="left"/>
      <w:pPr>
        <w:ind w:left="130" w:firstLine="0"/>
      </w:pPr>
      <w:rPr>
        <w:rFonts w:hint="default"/>
      </w:rPr>
    </w:lvl>
    <w:lvl w:ilvl="7">
      <w:start w:val="1"/>
      <w:numFmt w:val="lowerLetter"/>
      <w:lvlText w:val="(%8)"/>
      <w:lvlJc w:val="left"/>
      <w:pPr>
        <w:tabs>
          <w:tab w:val="num" w:pos="980"/>
        </w:tabs>
        <w:ind w:left="980" w:hanging="850"/>
      </w:pPr>
      <w:rPr>
        <w:rFonts w:hint="default"/>
      </w:rPr>
    </w:lvl>
    <w:lvl w:ilvl="8">
      <w:start w:val="1"/>
      <w:numFmt w:val="lowerRoman"/>
      <w:lvlText w:val="(%9)"/>
      <w:lvlJc w:val="left"/>
      <w:pPr>
        <w:tabs>
          <w:tab w:val="num" w:pos="1831"/>
        </w:tabs>
        <w:ind w:left="1831" w:hanging="851"/>
      </w:pPr>
      <w:rPr>
        <w:rFonts w:hint="default"/>
      </w:rPr>
    </w:lvl>
  </w:abstractNum>
  <w:abstractNum w:abstractNumId="15" w15:restartNumberingAfterBreak="0">
    <w:nsid w:val="14326F24"/>
    <w:multiLevelType w:val="hybridMultilevel"/>
    <w:tmpl w:val="1D3AB3CA"/>
    <w:lvl w:ilvl="0" w:tplc="4DBA3E5E">
      <w:start w:val="1"/>
      <w:numFmt w:val="decimal"/>
      <w:pStyle w:val="Stranysmlouvy"/>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1AEC10B8"/>
    <w:multiLevelType w:val="hybridMultilevel"/>
    <w:tmpl w:val="EDFEB032"/>
    <w:lvl w:ilvl="0" w:tplc="385C9F26">
      <w:start w:val="1"/>
      <w:numFmt w:val="decimal"/>
      <w:lvlText w:val="47.4.1.%1"/>
      <w:lvlJc w:val="left"/>
      <w:pPr>
        <w:ind w:left="2563" w:hanging="360"/>
      </w:pPr>
      <w:rPr>
        <w:rFonts w:hint="default"/>
      </w:r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17" w15:restartNumberingAfterBreak="0">
    <w:nsid w:val="1CAD3F74"/>
    <w:multiLevelType w:val="hybridMultilevel"/>
    <w:tmpl w:val="E88A9124"/>
    <w:lvl w:ilvl="0" w:tplc="9954C576">
      <w:start w:val="1"/>
      <w:numFmt w:val="decimal"/>
      <w:lvlText w:val="44.3.2.%1"/>
      <w:lvlJc w:val="left"/>
      <w:pPr>
        <w:ind w:left="2563" w:hanging="360"/>
      </w:pPr>
      <w:rPr>
        <w:rFonts w:hint="default"/>
      </w:r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18" w15:restartNumberingAfterBreak="0">
    <w:nsid w:val="1DBD25B4"/>
    <w:multiLevelType w:val="hybridMultilevel"/>
    <w:tmpl w:val="D602B29C"/>
    <w:lvl w:ilvl="0" w:tplc="4CB2DBCC">
      <w:start w:val="26"/>
      <w:numFmt w:val="bullet"/>
      <w:lvlText w:val="-"/>
      <w:lvlJc w:val="left"/>
      <w:pPr>
        <w:ind w:left="435" w:hanging="360"/>
      </w:pPr>
      <w:rPr>
        <w:rFonts w:ascii="Garamond MT" w:eastAsia="Times New Roman" w:hAnsi="Garamond MT" w:cs="Times New Roman" w:hint="default"/>
      </w:rPr>
    </w:lvl>
    <w:lvl w:ilvl="1" w:tplc="04050003" w:tentative="1">
      <w:start w:val="1"/>
      <w:numFmt w:val="bullet"/>
      <w:lvlText w:val="o"/>
      <w:lvlJc w:val="left"/>
      <w:pPr>
        <w:ind w:left="1155" w:hanging="360"/>
      </w:pPr>
      <w:rPr>
        <w:rFonts w:ascii="Courier New" w:hAnsi="Courier New" w:cs="Courier New" w:hint="default"/>
      </w:rPr>
    </w:lvl>
    <w:lvl w:ilvl="2" w:tplc="04050005" w:tentative="1">
      <w:start w:val="1"/>
      <w:numFmt w:val="bullet"/>
      <w:lvlText w:val=""/>
      <w:lvlJc w:val="left"/>
      <w:pPr>
        <w:ind w:left="1875" w:hanging="360"/>
      </w:pPr>
      <w:rPr>
        <w:rFonts w:ascii="Wingdings" w:hAnsi="Wingdings" w:hint="default"/>
      </w:rPr>
    </w:lvl>
    <w:lvl w:ilvl="3" w:tplc="04050001" w:tentative="1">
      <w:start w:val="1"/>
      <w:numFmt w:val="bullet"/>
      <w:lvlText w:val=""/>
      <w:lvlJc w:val="left"/>
      <w:pPr>
        <w:ind w:left="2595" w:hanging="360"/>
      </w:pPr>
      <w:rPr>
        <w:rFonts w:ascii="Symbol" w:hAnsi="Symbol" w:hint="default"/>
      </w:rPr>
    </w:lvl>
    <w:lvl w:ilvl="4" w:tplc="04050003" w:tentative="1">
      <w:start w:val="1"/>
      <w:numFmt w:val="bullet"/>
      <w:lvlText w:val="o"/>
      <w:lvlJc w:val="left"/>
      <w:pPr>
        <w:ind w:left="3315" w:hanging="360"/>
      </w:pPr>
      <w:rPr>
        <w:rFonts w:ascii="Courier New" w:hAnsi="Courier New" w:cs="Courier New" w:hint="default"/>
      </w:rPr>
    </w:lvl>
    <w:lvl w:ilvl="5" w:tplc="04050005" w:tentative="1">
      <w:start w:val="1"/>
      <w:numFmt w:val="bullet"/>
      <w:lvlText w:val=""/>
      <w:lvlJc w:val="left"/>
      <w:pPr>
        <w:ind w:left="4035" w:hanging="360"/>
      </w:pPr>
      <w:rPr>
        <w:rFonts w:ascii="Wingdings" w:hAnsi="Wingdings" w:hint="default"/>
      </w:rPr>
    </w:lvl>
    <w:lvl w:ilvl="6" w:tplc="04050001" w:tentative="1">
      <w:start w:val="1"/>
      <w:numFmt w:val="bullet"/>
      <w:lvlText w:val=""/>
      <w:lvlJc w:val="left"/>
      <w:pPr>
        <w:ind w:left="4755" w:hanging="360"/>
      </w:pPr>
      <w:rPr>
        <w:rFonts w:ascii="Symbol" w:hAnsi="Symbol" w:hint="default"/>
      </w:rPr>
    </w:lvl>
    <w:lvl w:ilvl="7" w:tplc="04050003" w:tentative="1">
      <w:start w:val="1"/>
      <w:numFmt w:val="bullet"/>
      <w:lvlText w:val="o"/>
      <w:lvlJc w:val="left"/>
      <w:pPr>
        <w:ind w:left="5475" w:hanging="360"/>
      </w:pPr>
      <w:rPr>
        <w:rFonts w:ascii="Courier New" w:hAnsi="Courier New" w:cs="Courier New" w:hint="default"/>
      </w:rPr>
    </w:lvl>
    <w:lvl w:ilvl="8" w:tplc="04050005" w:tentative="1">
      <w:start w:val="1"/>
      <w:numFmt w:val="bullet"/>
      <w:lvlText w:val=""/>
      <w:lvlJc w:val="left"/>
      <w:pPr>
        <w:ind w:left="6195" w:hanging="360"/>
      </w:pPr>
      <w:rPr>
        <w:rFonts w:ascii="Wingdings" w:hAnsi="Wingdings" w:hint="default"/>
      </w:rPr>
    </w:lvl>
  </w:abstractNum>
  <w:abstractNum w:abstractNumId="19" w15:restartNumberingAfterBreak="0">
    <w:nsid w:val="1F0404AC"/>
    <w:multiLevelType w:val="hybridMultilevel"/>
    <w:tmpl w:val="D3C6DEB6"/>
    <w:lvl w:ilvl="0" w:tplc="03FAE0CA">
      <w:start w:val="1"/>
      <w:numFmt w:val="decimal"/>
      <w:lvlText w:val="1.1.1.%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0" w15:restartNumberingAfterBreak="0">
    <w:nsid w:val="1F467982"/>
    <w:multiLevelType w:val="hybridMultilevel"/>
    <w:tmpl w:val="BFA4B25A"/>
    <w:lvl w:ilvl="0" w:tplc="BE901270">
      <w:start w:val="1"/>
      <w:numFmt w:val="decimal"/>
      <w:lvlText w:val="25.1.1.%1"/>
      <w:lvlJc w:val="left"/>
      <w:pPr>
        <w:ind w:left="2563" w:hanging="360"/>
      </w:pPr>
      <w:rPr>
        <w:rFonts w:hint="default"/>
      </w:r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21" w15:restartNumberingAfterBreak="0">
    <w:nsid w:val="22B95A3A"/>
    <w:multiLevelType w:val="multilevel"/>
    <w:tmpl w:val="B9E07F04"/>
    <w:lvl w:ilvl="0">
      <w:start w:val="1"/>
      <w:numFmt w:val="lowerLetter"/>
      <w:pStyle w:val="DefiniceL1"/>
      <w:lvlText w:val="(%1)"/>
      <w:lvlJc w:val="left"/>
      <w:pPr>
        <w:tabs>
          <w:tab w:val="num" w:pos="851"/>
        </w:tabs>
        <w:ind w:left="851" w:hanging="851"/>
      </w:pPr>
      <w:rPr>
        <w:rFonts w:ascii="Times New Roman" w:hAnsi="Times New Roman" w:hint="default"/>
        <w:b w:val="0"/>
        <w:i w:val="0"/>
        <w:sz w:val="20"/>
        <w:szCs w:val="20"/>
      </w:rPr>
    </w:lvl>
    <w:lvl w:ilvl="1">
      <w:start w:val="1"/>
      <w:numFmt w:val="decimal"/>
      <w:lvlText w:val="1.%2"/>
      <w:lvlJc w:val="left"/>
      <w:pPr>
        <w:tabs>
          <w:tab w:val="num" w:pos="567"/>
        </w:tabs>
        <w:ind w:left="567" w:hanging="567"/>
      </w:pPr>
      <w:rPr>
        <w:rFonts w:ascii="Arial" w:hAnsi="Arial" w:hint="default"/>
        <w:b w:val="0"/>
        <w:i w:val="0"/>
        <w:sz w:val="20"/>
        <w:szCs w:val="20"/>
      </w:rPr>
    </w:lvl>
    <w:lvl w:ilvl="2">
      <w:start w:val="1"/>
      <w:numFmt w:val="none"/>
      <w:lvlText w:val=""/>
      <w:lvlJc w:val="left"/>
      <w:pPr>
        <w:tabs>
          <w:tab w:val="num" w:pos="567"/>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6."/>
      <w:lvlJc w:val="left"/>
      <w:pPr>
        <w:tabs>
          <w:tab w:val="num" w:pos="0"/>
        </w:tabs>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53A5FCB"/>
    <w:multiLevelType w:val="hybridMultilevel"/>
    <w:tmpl w:val="6480F0D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25BD018A"/>
    <w:multiLevelType w:val="multilevel"/>
    <w:tmpl w:val="8176FE8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3.%3."/>
      <w:lvlJc w:val="left"/>
      <w:pPr>
        <w:tabs>
          <w:tab w:val="num" w:pos="1134"/>
        </w:tabs>
        <w:ind w:left="1134" w:hanging="1134"/>
      </w:pPr>
      <w:rPr>
        <w:rFonts w:ascii="Arial" w:hAnsi="Arial" w:hint="default"/>
        <w:b w:val="0"/>
        <w:i w:val="0"/>
        <w:sz w:val="22"/>
        <w:szCs w:val="22"/>
      </w:rPr>
    </w:lvl>
    <w:lvl w:ilvl="3">
      <w:start w:val="1"/>
      <w:numFmt w:val="lowerLetter"/>
      <w:lvlText w:val="(%4)"/>
      <w:lvlJc w:val="left"/>
      <w:pPr>
        <w:tabs>
          <w:tab w:val="num" w:pos="1701"/>
        </w:tabs>
        <w:ind w:left="1701" w:hanging="567"/>
      </w:pPr>
      <w:rPr>
        <w:rFonts w:hint="default"/>
      </w:rPr>
    </w:lvl>
    <w:lvl w:ilvl="4">
      <w:start w:val="1"/>
      <w:numFmt w:val="lowerRoman"/>
      <w:pStyle w:val="Nadpis5"/>
      <w:lvlText w:val="(%5)"/>
      <w:lvlJc w:val="left"/>
      <w:pPr>
        <w:tabs>
          <w:tab w:val="num" w:pos="2438"/>
        </w:tabs>
        <w:ind w:left="2438" w:hanging="737"/>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4" w15:restartNumberingAfterBreak="0">
    <w:nsid w:val="28545066"/>
    <w:multiLevelType w:val="hybridMultilevel"/>
    <w:tmpl w:val="AC8032A6"/>
    <w:lvl w:ilvl="0" w:tplc="1CBE02C2">
      <w:start w:val="1"/>
      <w:numFmt w:val="bullet"/>
      <w:pStyle w:val="Explannote-bullets"/>
      <w:lvlText w:val=""/>
      <w:lvlJc w:val="left"/>
      <w:pPr>
        <w:tabs>
          <w:tab w:val="num" w:pos="720"/>
        </w:tabs>
        <w:ind w:left="720" w:hanging="36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1D1081"/>
    <w:multiLevelType w:val="hybridMultilevel"/>
    <w:tmpl w:val="3776F4EA"/>
    <w:lvl w:ilvl="0" w:tplc="B96E20D2">
      <w:start w:val="1"/>
      <w:numFmt w:val="decimal"/>
      <w:lvlText w:val="1.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E95342B"/>
    <w:multiLevelType w:val="hybridMultilevel"/>
    <w:tmpl w:val="1A521336"/>
    <w:lvl w:ilvl="0" w:tplc="14A69712">
      <w:start w:val="1"/>
      <w:numFmt w:val="decimal"/>
      <w:lvlText w:val="29.1.%1"/>
      <w:lvlJc w:val="left"/>
      <w:pPr>
        <w:ind w:left="2563" w:hanging="360"/>
      </w:pPr>
      <w:rPr>
        <w:rFonts w:hint="default"/>
      </w:r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27" w15:restartNumberingAfterBreak="0">
    <w:nsid w:val="30295F97"/>
    <w:multiLevelType w:val="multilevel"/>
    <w:tmpl w:val="EF426782"/>
    <w:lvl w:ilvl="0">
      <w:start w:val="1"/>
      <w:numFmt w:val="bullet"/>
      <w:pStyle w:val="Style4"/>
      <w:lvlText w:val="-"/>
      <w:lvlJc w:val="left"/>
      <w:pPr>
        <w:tabs>
          <w:tab w:val="num" w:pos="567"/>
        </w:tabs>
        <w:ind w:left="567" w:hanging="567"/>
      </w:pPr>
      <w:rPr>
        <w:rFonts w:ascii="Times New Roman" w:eastAsia="Times New Roman" w:hAnsi="Times New Roman" w:cs="Times New Roman" w:hint="default"/>
      </w:rPr>
    </w:lvl>
    <w:lvl w:ilvl="1">
      <w:start w:val="2"/>
      <w:numFmt w:val="decimal"/>
      <w:lvlText w:val="%2.1"/>
      <w:lvlJc w:val="left"/>
      <w:pPr>
        <w:tabs>
          <w:tab w:val="num" w:pos="360"/>
        </w:tabs>
        <w:ind w:left="360" w:hanging="360"/>
      </w:pPr>
      <w:rPr>
        <w:rFonts w:hint="default"/>
      </w:rPr>
    </w:lvl>
    <w:lvl w:ilvl="2">
      <w:start w:val="3"/>
      <w:numFmt w:val="decimal"/>
      <w:lvlText w:val="%2.%3"/>
      <w:lvlJc w:val="left"/>
      <w:pPr>
        <w:tabs>
          <w:tab w:val="num" w:pos="850"/>
        </w:tabs>
        <w:ind w:left="850" w:hanging="850"/>
      </w:pPr>
      <w:rPr>
        <w:rFonts w:ascii="Garamond MT" w:hAnsi="Garamond MT" w:hint="default"/>
        <w:b w:val="0"/>
        <w:bCs w:val="0"/>
        <w:i w:val="0"/>
        <w:iCs w:val="0"/>
        <w:caps w:val="0"/>
        <w:smallCaps w:val="0"/>
        <w:strike w:val="0"/>
        <w:dstrike w:val="0"/>
        <w:color w:val="999999"/>
        <w:spacing w:val="0"/>
        <w:w w:val="100"/>
        <w:kern w:val="0"/>
        <w:position w:val="0"/>
        <w:sz w:val="24"/>
        <w:u w:val="none"/>
        <w:effect w:val="none"/>
        <w:bdr w:val="none" w:sz="0" w:space="0" w:color="auto"/>
        <w:shd w:val="clear" w:color="auto" w:fill="auto"/>
        <w:em w:val="none"/>
      </w:rPr>
    </w:lvl>
    <w:lvl w:ilvl="3">
      <w:start w:val="4"/>
      <w:numFmt w:val="decimal"/>
      <w:lvlText w:val="%2.%3.%4"/>
      <w:lvlJc w:val="left"/>
      <w:pPr>
        <w:tabs>
          <w:tab w:val="num" w:pos="1701"/>
        </w:tabs>
        <w:ind w:left="1701" w:hanging="851"/>
      </w:pPr>
      <w:rPr>
        <w:rFonts w:ascii="Garamond MT" w:hAnsi="Garamond MT" w:hint="default"/>
        <w:b w:val="0"/>
        <w:bCs w:val="0"/>
        <w:i w:val="0"/>
        <w:iCs w:val="0"/>
        <w:caps w:val="0"/>
        <w:smallCaps w:val="0"/>
        <w:strike w:val="0"/>
        <w:dstrike w:val="0"/>
        <w:color w:val="999999"/>
        <w:spacing w:val="0"/>
        <w:w w:val="100"/>
        <w:kern w:val="0"/>
        <w:position w:val="0"/>
        <w:sz w:val="24"/>
        <w:u w:val="none"/>
        <w:effect w:val="none"/>
        <w:bdr w:val="none" w:sz="0" w:space="0" w:color="auto"/>
        <w:shd w:val="clear" w:color="auto" w:fill="auto"/>
        <w:em w:val="none"/>
      </w:rPr>
    </w:lvl>
    <w:lvl w:ilvl="4">
      <w:start w:val="1"/>
      <w:numFmt w:val="lowerLetter"/>
      <w:lvlText w:val="(%5)"/>
      <w:lvlJc w:val="left"/>
      <w:pPr>
        <w:tabs>
          <w:tab w:val="num" w:pos="2551"/>
        </w:tabs>
        <w:ind w:left="2551" w:hanging="850"/>
      </w:pPr>
      <w:rPr>
        <w:rFonts w:hint="default"/>
      </w:rPr>
    </w:lvl>
    <w:lvl w:ilvl="5">
      <w:start w:val="1"/>
      <w:numFmt w:val="lowerRoman"/>
      <w:lvlText w:val="(%6)"/>
      <w:lvlJc w:val="left"/>
      <w:pPr>
        <w:tabs>
          <w:tab w:val="num" w:pos="3402"/>
        </w:tabs>
        <w:ind w:left="3402" w:hanging="851"/>
      </w:pPr>
      <w:rPr>
        <w:rFonts w:hint="default"/>
      </w:rPr>
    </w:lvl>
    <w:lvl w:ilvl="6">
      <w:start w:val="1"/>
      <w:numFmt w:val="none"/>
      <w:suff w:val="nothing"/>
      <w:lvlText w:val=""/>
      <w:lvlJc w:val="left"/>
      <w:pPr>
        <w:ind w:left="851" w:firstLine="0"/>
      </w:pPr>
      <w:rPr>
        <w:rFonts w:hint="default"/>
      </w:rPr>
    </w:lvl>
    <w:lvl w:ilvl="7">
      <w:start w:val="1"/>
      <w:numFmt w:val="lowerLetter"/>
      <w:lvlText w:val="(%8)"/>
      <w:lvlJc w:val="left"/>
      <w:pPr>
        <w:tabs>
          <w:tab w:val="num" w:pos="1701"/>
        </w:tabs>
        <w:ind w:left="1701" w:hanging="850"/>
      </w:pPr>
      <w:rPr>
        <w:rFonts w:hint="default"/>
      </w:rPr>
    </w:lvl>
    <w:lvl w:ilvl="8">
      <w:start w:val="1"/>
      <w:numFmt w:val="lowerRoman"/>
      <w:lvlText w:val="(%9)"/>
      <w:lvlJc w:val="left"/>
      <w:pPr>
        <w:tabs>
          <w:tab w:val="num" w:pos="2552"/>
        </w:tabs>
        <w:ind w:left="2552" w:hanging="851"/>
      </w:pPr>
      <w:rPr>
        <w:rFonts w:hint="default"/>
      </w:rPr>
    </w:lvl>
  </w:abstractNum>
  <w:abstractNum w:abstractNumId="28" w15:restartNumberingAfterBreak="0">
    <w:nsid w:val="349B55A4"/>
    <w:multiLevelType w:val="hybridMultilevel"/>
    <w:tmpl w:val="3C563762"/>
    <w:lvl w:ilvl="0" w:tplc="CEF88ADA">
      <w:start w:val="1"/>
      <w:numFmt w:val="decimal"/>
      <w:lvlText w:val="26.2.1.%1"/>
      <w:lvlJc w:val="left"/>
      <w:pPr>
        <w:ind w:left="2563" w:hanging="360"/>
      </w:pPr>
      <w:rPr>
        <w:rFonts w:hint="default"/>
      </w:r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29" w15:restartNumberingAfterBreak="0">
    <w:nsid w:val="34D760D5"/>
    <w:multiLevelType w:val="hybridMultilevel"/>
    <w:tmpl w:val="1C287BC2"/>
    <w:lvl w:ilvl="0" w:tplc="CB10B958">
      <w:start w:val="1"/>
      <w:numFmt w:val="decimal"/>
      <w:lvlText w:val="44.3.1.%1"/>
      <w:lvlJc w:val="left"/>
      <w:pPr>
        <w:ind w:left="3259" w:hanging="360"/>
      </w:pPr>
      <w:rPr>
        <w:rFonts w:hint="default"/>
      </w:rPr>
    </w:lvl>
    <w:lvl w:ilvl="1" w:tplc="04050019" w:tentative="1">
      <w:start w:val="1"/>
      <w:numFmt w:val="lowerLetter"/>
      <w:lvlText w:val="%2."/>
      <w:lvlJc w:val="left"/>
      <w:pPr>
        <w:ind w:left="3979" w:hanging="360"/>
      </w:pPr>
    </w:lvl>
    <w:lvl w:ilvl="2" w:tplc="0405001B" w:tentative="1">
      <w:start w:val="1"/>
      <w:numFmt w:val="lowerRoman"/>
      <w:lvlText w:val="%3."/>
      <w:lvlJc w:val="right"/>
      <w:pPr>
        <w:ind w:left="4699" w:hanging="180"/>
      </w:pPr>
    </w:lvl>
    <w:lvl w:ilvl="3" w:tplc="0405000F" w:tentative="1">
      <w:start w:val="1"/>
      <w:numFmt w:val="decimal"/>
      <w:lvlText w:val="%4."/>
      <w:lvlJc w:val="left"/>
      <w:pPr>
        <w:ind w:left="5419" w:hanging="360"/>
      </w:pPr>
    </w:lvl>
    <w:lvl w:ilvl="4" w:tplc="04050019" w:tentative="1">
      <w:start w:val="1"/>
      <w:numFmt w:val="lowerLetter"/>
      <w:lvlText w:val="%5."/>
      <w:lvlJc w:val="left"/>
      <w:pPr>
        <w:ind w:left="6139" w:hanging="360"/>
      </w:pPr>
    </w:lvl>
    <w:lvl w:ilvl="5" w:tplc="0405001B" w:tentative="1">
      <w:start w:val="1"/>
      <w:numFmt w:val="lowerRoman"/>
      <w:lvlText w:val="%6."/>
      <w:lvlJc w:val="right"/>
      <w:pPr>
        <w:ind w:left="6859" w:hanging="180"/>
      </w:pPr>
    </w:lvl>
    <w:lvl w:ilvl="6" w:tplc="0405000F" w:tentative="1">
      <w:start w:val="1"/>
      <w:numFmt w:val="decimal"/>
      <w:lvlText w:val="%7."/>
      <w:lvlJc w:val="left"/>
      <w:pPr>
        <w:ind w:left="7579" w:hanging="360"/>
      </w:pPr>
    </w:lvl>
    <w:lvl w:ilvl="7" w:tplc="04050019" w:tentative="1">
      <w:start w:val="1"/>
      <w:numFmt w:val="lowerLetter"/>
      <w:lvlText w:val="%8."/>
      <w:lvlJc w:val="left"/>
      <w:pPr>
        <w:ind w:left="8299" w:hanging="360"/>
      </w:pPr>
    </w:lvl>
    <w:lvl w:ilvl="8" w:tplc="0405001B" w:tentative="1">
      <w:start w:val="1"/>
      <w:numFmt w:val="lowerRoman"/>
      <w:lvlText w:val="%9."/>
      <w:lvlJc w:val="right"/>
      <w:pPr>
        <w:ind w:left="9019" w:hanging="180"/>
      </w:pPr>
    </w:lvl>
  </w:abstractNum>
  <w:abstractNum w:abstractNumId="30" w15:restartNumberingAfterBreak="0">
    <w:nsid w:val="3585002B"/>
    <w:multiLevelType w:val="hybridMultilevel"/>
    <w:tmpl w:val="F2680C44"/>
    <w:lvl w:ilvl="0" w:tplc="E1DEAC70">
      <w:start w:val="1"/>
      <w:numFmt w:val="decimal"/>
      <w:lvlText w:val="32.4.9.%1"/>
      <w:lvlJc w:val="left"/>
      <w:pPr>
        <w:ind w:left="2563" w:hanging="360"/>
      </w:pPr>
      <w:rPr>
        <w:rFonts w:hint="default"/>
      </w:r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31" w15:restartNumberingAfterBreak="0">
    <w:nsid w:val="382524C2"/>
    <w:multiLevelType w:val="hybridMultilevel"/>
    <w:tmpl w:val="43568CB6"/>
    <w:lvl w:ilvl="0" w:tplc="59349986">
      <w:start w:val="1"/>
      <w:numFmt w:val="decimal"/>
      <w:lvlText w:val="26.3.2.%1"/>
      <w:lvlJc w:val="left"/>
      <w:pPr>
        <w:ind w:left="2563" w:hanging="360"/>
      </w:pPr>
      <w:rPr>
        <w:rFonts w:hint="default"/>
      </w:r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32" w15:restartNumberingAfterBreak="0">
    <w:nsid w:val="3D023689"/>
    <w:multiLevelType w:val="hybridMultilevel"/>
    <w:tmpl w:val="269A54DC"/>
    <w:lvl w:ilvl="0" w:tplc="47E0BE76">
      <w:start w:val="1"/>
      <w:numFmt w:val="decimal"/>
      <w:lvlText w:val="26.2.2.%1"/>
      <w:lvlJc w:val="left"/>
      <w:pPr>
        <w:ind w:left="2563" w:hanging="360"/>
      </w:pPr>
      <w:rPr>
        <w:rFonts w:hint="default"/>
      </w:r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33" w15:restartNumberingAfterBreak="0">
    <w:nsid w:val="3E132660"/>
    <w:multiLevelType w:val="hybridMultilevel"/>
    <w:tmpl w:val="5FE65F60"/>
    <w:lvl w:ilvl="0" w:tplc="F17E2EB0">
      <w:start w:val="1"/>
      <w:numFmt w:val="decimal"/>
      <w:lvlText w:val="47.6.2.%1"/>
      <w:lvlJc w:val="left"/>
      <w:pPr>
        <w:ind w:left="2563" w:hanging="360"/>
      </w:pPr>
      <w:rPr>
        <w:rFonts w:hint="default"/>
      </w:r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34" w15:restartNumberingAfterBreak="0">
    <w:nsid w:val="3E143F13"/>
    <w:multiLevelType w:val="multilevel"/>
    <w:tmpl w:val="4C28ED3E"/>
    <w:lvl w:ilvl="0">
      <w:start w:val="1"/>
      <w:numFmt w:val="none"/>
      <w:lvlRestart w:val="0"/>
      <w:pStyle w:val="ST"/>
      <w:suff w:val="nothing"/>
      <w:lvlText w:val=""/>
      <w:lvlJc w:val="left"/>
      <w:pPr>
        <w:ind w:left="-721" w:firstLine="0"/>
      </w:pPr>
      <w:rPr>
        <w:rFonts w:hint="default"/>
      </w:rPr>
    </w:lvl>
    <w:lvl w:ilvl="1">
      <w:start w:val="1"/>
      <w:numFmt w:val="decimal"/>
      <w:lvlRestart w:val="0"/>
      <w:pStyle w:val="Nadpis1"/>
      <w:lvlText w:val="%2"/>
      <w:lvlJc w:val="left"/>
      <w:pPr>
        <w:tabs>
          <w:tab w:val="num" w:pos="851"/>
        </w:tabs>
        <w:ind w:left="851" w:hanging="851"/>
      </w:pPr>
      <w:rPr>
        <w:rFonts w:hint="default"/>
      </w:rPr>
    </w:lvl>
    <w:lvl w:ilvl="2">
      <w:start w:val="1"/>
      <w:numFmt w:val="decimal"/>
      <w:pStyle w:val="Nadpis2"/>
      <w:lvlText w:val="%2.%3"/>
      <w:lvlJc w:val="left"/>
      <w:pPr>
        <w:tabs>
          <w:tab w:val="num" w:pos="1277"/>
        </w:tabs>
        <w:ind w:left="1277" w:hanging="851"/>
      </w:pPr>
      <w:rPr>
        <w:rFonts w:hint="default"/>
        <w:b w:val="0"/>
        <w:strike w:val="0"/>
        <w:sz w:val="22"/>
        <w:szCs w:val="22"/>
      </w:rPr>
    </w:lvl>
    <w:lvl w:ilvl="3">
      <w:start w:val="1"/>
      <w:numFmt w:val="decimal"/>
      <w:pStyle w:val="Nadpis3"/>
      <w:lvlText w:val="%2.%3.%4"/>
      <w:lvlJc w:val="left"/>
      <w:pPr>
        <w:tabs>
          <w:tab w:val="num" w:pos="2268"/>
        </w:tabs>
        <w:ind w:left="2268" w:hanging="850"/>
      </w:pPr>
      <w:rPr>
        <w:rFonts w:ascii="Segoe UI" w:hAnsi="Segoe UI" w:cs="Segoe UI" w:hint="default"/>
        <w:b w:val="0"/>
        <w:sz w:val="22"/>
        <w:szCs w:val="22"/>
      </w:rPr>
    </w:lvl>
    <w:lvl w:ilvl="4">
      <w:start w:val="1"/>
      <w:numFmt w:val="decimal"/>
      <w:pStyle w:val="Nadpis4"/>
      <w:lvlText w:val="%2.%3.%4.%5"/>
      <w:lvlJc w:val="left"/>
      <w:pPr>
        <w:tabs>
          <w:tab w:val="num" w:pos="2128"/>
        </w:tabs>
        <w:ind w:left="2128" w:hanging="851"/>
      </w:pPr>
      <w:rPr>
        <w:rFonts w:ascii="Segoe UI" w:hAnsi="Segoe UI" w:cs="Segoe UI" w:hint="default"/>
        <w:sz w:val="21"/>
        <w:szCs w:val="21"/>
      </w:rPr>
    </w:lvl>
    <w:lvl w:ilvl="5">
      <w:start w:val="1"/>
      <w:numFmt w:val="lowerRoman"/>
      <w:pStyle w:val="JKHeadL6"/>
      <w:lvlText w:val="(%6)"/>
      <w:lvlJc w:val="left"/>
      <w:pPr>
        <w:tabs>
          <w:tab w:val="num" w:pos="5387"/>
        </w:tabs>
        <w:ind w:left="5387" w:hanging="850"/>
      </w:pPr>
      <w:rPr>
        <w:rFonts w:ascii="Arial" w:hAnsi="Arial" w:cs="Arial" w:hint="default"/>
        <w:b w:val="0"/>
        <w:i w:val="0"/>
        <w:sz w:val="20"/>
        <w:szCs w:val="20"/>
      </w:rPr>
    </w:lvl>
    <w:lvl w:ilvl="6">
      <w:start w:val="1"/>
      <w:numFmt w:val="none"/>
      <w:pStyle w:val="Rejstk6"/>
      <w:suff w:val="nothing"/>
      <w:lvlText w:val=""/>
      <w:lvlJc w:val="left"/>
      <w:pPr>
        <w:ind w:left="130" w:firstLine="0"/>
      </w:pPr>
      <w:rPr>
        <w:rFonts w:hint="default"/>
      </w:rPr>
    </w:lvl>
    <w:lvl w:ilvl="7">
      <w:start w:val="1"/>
      <w:numFmt w:val="lowerLetter"/>
      <w:pStyle w:val="Rejstk7"/>
      <w:lvlText w:val="(%8)"/>
      <w:lvlJc w:val="left"/>
      <w:pPr>
        <w:tabs>
          <w:tab w:val="num" w:pos="980"/>
        </w:tabs>
        <w:ind w:left="980" w:hanging="850"/>
      </w:pPr>
      <w:rPr>
        <w:rFonts w:hint="default"/>
      </w:rPr>
    </w:lvl>
    <w:lvl w:ilvl="8">
      <w:start w:val="1"/>
      <w:numFmt w:val="lowerRoman"/>
      <w:pStyle w:val="Rejstk8"/>
      <w:lvlText w:val="(%9)"/>
      <w:lvlJc w:val="left"/>
      <w:pPr>
        <w:tabs>
          <w:tab w:val="num" w:pos="1831"/>
        </w:tabs>
        <w:ind w:left="1831" w:hanging="851"/>
      </w:pPr>
      <w:rPr>
        <w:rFonts w:hint="default"/>
      </w:rPr>
    </w:lvl>
  </w:abstractNum>
  <w:abstractNum w:abstractNumId="35" w15:restartNumberingAfterBreak="0">
    <w:nsid w:val="3FAB4147"/>
    <w:multiLevelType w:val="hybridMultilevel"/>
    <w:tmpl w:val="AE9C3182"/>
    <w:lvl w:ilvl="0" w:tplc="2E029308">
      <w:start w:val="1"/>
      <w:numFmt w:val="bullet"/>
      <w:pStyle w:val="Odrky1"/>
      <w:lvlText w:val=""/>
      <w:lvlJc w:val="left"/>
      <w:pPr>
        <w:tabs>
          <w:tab w:val="num" w:pos="360"/>
        </w:tabs>
        <w:ind w:left="360" w:hanging="360"/>
      </w:pPr>
      <w:rPr>
        <w:rFonts w:ascii="Symbol" w:hAnsi="Symbol" w:hint="default"/>
        <w:b w:val="0"/>
        <w:i w:val="0"/>
        <w:color w:val="auto"/>
        <w:sz w:val="22"/>
        <w:szCs w:val="22"/>
      </w:rPr>
    </w:lvl>
    <w:lvl w:ilvl="1" w:tplc="3AC4CD38">
      <w:numFmt w:val="none"/>
      <w:lvlText w:val=""/>
      <w:lvlJc w:val="left"/>
      <w:pPr>
        <w:tabs>
          <w:tab w:val="num" w:pos="360"/>
        </w:tabs>
      </w:pPr>
    </w:lvl>
    <w:lvl w:ilvl="2" w:tplc="9C4C77E2">
      <w:numFmt w:val="none"/>
      <w:lvlText w:val=""/>
      <w:lvlJc w:val="left"/>
      <w:pPr>
        <w:tabs>
          <w:tab w:val="num" w:pos="360"/>
        </w:tabs>
      </w:pPr>
    </w:lvl>
    <w:lvl w:ilvl="3" w:tplc="86C24E82">
      <w:numFmt w:val="none"/>
      <w:lvlText w:val=""/>
      <w:lvlJc w:val="left"/>
      <w:pPr>
        <w:tabs>
          <w:tab w:val="num" w:pos="360"/>
        </w:tabs>
      </w:pPr>
    </w:lvl>
    <w:lvl w:ilvl="4" w:tplc="20CEF52C">
      <w:start w:val="1"/>
      <w:numFmt w:val="bullet"/>
      <w:lvlText w:val="o"/>
      <w:lvlJc w:val="left"/>
      <w:pPr>
        <w:tabs>
          <w:tab w:val="num" w:pos="1080"/>
        </w:tabs>
        <w:ind w:left="1080" w:hanging="360"/>
      </w:pPr>
      <w:rPr>
        <w:rFonts w:ascii="Courier New" w:hAnsi="Courier New" w:cs="Courier New" w:hint="default"/>
        <w:b w:val="0"/>
        <w:i w:val="0"/>
        <w:color w:val="auto"/>
        <w:sz w:val="22"/>
        <w:szCs w:val="22"/>
      </w:rPr>
    </w:lvl>
    <w:lvl w:ilvl="5" w:tplc="51467AB8">
      <w:numFmt w:val="none"/>
      <w:lvlText w:val=""/>
      <w:lvlJc w:val="left"/>
      <w:pPr>
        <w:tabs>
          <w:tab w:val="num" w:pos="360"/>
        </w:tabs>
      </w:pPr>
    </w:lvl>
    <w:lvl w:ilvl="6" w:tplc="82625142">
      <w:numFmt w:val="none"/>
      <w:lvlText w:val=""/>
      <w:lvlJc w:val="left"/>
      <w:pPr>
        <w:tabs>
          <w:tab w:val="num" w:pos="360"/>
        </w:tabs>
      </w:pPr>
    </w:lvl>
    <w:lvl w:ilvl="7" w:tplc="E2C08DB4">
      <w:numFmt w:val="none"/>
      <w:lvlText w:val=""/>
      <w:lvlJc w:val="left"/>
      <w:pPr>
        <w:tabs>
          <w:tab w:val="num" w:pos="360"/>
        </w:tabs>
      </w:pPr>
    </w:lvl>
    <w:lvl w:ilvl="8" w:tplc="9F2A7562">
      <w:numFmt w:val="none"/>
      <w:lvlText w:val=""/>
      <w:lvlJc w:val="left"/>
      <w:pPr>
        <w:tabs>
          <w:tab w:val="num" w:pos="360"/>
        </w:tabs>
      </w:pPr>
    </w:lvl>
  </w:abstractNum>
  <w:abstractNum w:abstractNumId="36" w15:restartNumberingAfterBreak="0">
    <w:nsid w:val="4233535D"/>
    <w:multiLevelType w:val="hybridMultilevel"/>
    <w:tmpl w:val="686A3546"/>
    <w:lvl w:ilvl="0" w:tplc="083E98F4">
      <w:start w:val="1"/>
      <w:numFmt w:val="decimal"/>
      <w:lvlText w:val="46.1.2.%1"/>
      <w:lvlJc w:val="left"/>
      <w:pPr>
        <w:ind w:left="2563" w:hanging="360"/>
      </w:pPr>
      <w:rPr>
        <w:rFonts w:hint="default"/>
      </w:r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37" w15:restartNumberingAfterBreak="0">
    <w:nsid w:val="44AC4E24"/>
    <w:multiLevelType w:val="hybridMultilevel"/>
    <w:tmpl w:val="6002AF94"/>
    <w:lvl w:ilvl="0" w:tplc="132E3BBE">
      <w:start w:val="1"/>
      <w:numFmt w:val="decimal"/>
      <w:lvlText w:val="18.2.2.%1"/>
      <w:lvlJc w:val="left"/>
      <w:pPr>
        <w:ind w:left="2563" w:hanging="360"/>
      </w:pPr>
      <w:rPr>
        <w:rFonts w:hint="default"/>
      </w:r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38" w15:restartNumberingAfterBreak="0">
    <w:nsid w:val="45DF49C8"/>
    <w:multiLevelType w:val="hybridMultilevel"/>
    <w:tmpl w:val="2EA01D26"/>
    <w:lvl w:ilvl="0" w:tplc="9A0E7168">
      <w:start w:val="1"/>
      <w:numFmt w:val="decimal"/>
      <w:lvlText w:val="53.3.3.%1"/>
      <w:lvlJc w:val="left"/>
      <w:pPr>
        <w:ind w:left="2160" w:hanging="360"/>
      </w:pPr>
      <w:rPr>
        <w:rFont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39" w15:restartNumberingAfterBreak="0">
    <w:nsid w:val="494E0BC2"/>
    <w:multiLevelType w:val="hybridMultilevel"/>
    <w:tmpl w:val="6E6A66D0"/>
    <w:lvl w:ilvl="0" w:tplc="09FAF7BC">
      <w:start w:val="1"/>
      <w:numFmt w:val="decimal"/>
      <w:lvlText w:val="47.2.2.%1"/>
      <w:lvlJc w:val="left"/>
      <w:pPr>
        <w:ind w:left="2563" w:hanging="360"/>
      </w:pPr>
      <w:rPr>
        <w:rFonts w:hint="default"/>
      </w:r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40" w15:restartNumberingAfterBreak="0">
    <w:nsid w:val="4CCD2BD0"/>
    <w:multiLevelType w:val="hybridMultilevel"/>
    <w:tmpl w:val="86A02D76"/>
    <w:lvl w:ilvl="0" w:tplc="F3408074">
      <w:start w:val="1"/>
      <w:numFmt w:val="decimal"/>
      <w:lvlText w:val="47.2.1.%1"/>
      <w:lvlJc w:val="left"/>
      <w:pPr>
        <w:ind w:left="2563" w:hanging="360"/>
      </w:pPr>
      <w:rPr>
        <w:rFonts w:hint="default"/>
      </w:r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41" w15:restartNumberingAfterBreak="0">
    <w:nsid w:val="4F2039AE"/>
    <w:multiLevelType w:val="multilevel"/>
    <w:tmpl w:val="1944BEC0"/>
    <w:styleLink w:val="StylSodrkami"/>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772E90"/>
    <w:multiLevelType w:val="hybridMultilevel"/>
    <w:tmpl w:val="954CFC6E"/>
    <w:lvl w:ilvl="0" w:tplc="F2F8D45E">
      <w:start w:val="1"/>
      <w:numFmt w:val="decimal"/>
      <w:lvlText w:val="21.3.1.%1"/>
      <w:lvlJc w:val="left"/>
      <w:pPr>
        <w:ind w:left="2563" w:hanging="360"/>
      </w:pPr>
      <w:rPr>
        <w:rFonts w:hint="default"/>
      </w:r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43" w15:restartNumberingAfterBreak="0">
    <w:nsid w:val="573D04AA"/>
    <w:multiLevelType w:val="hybridMultilevel"/>
    <w:tmpl w:val="344A54B6"/>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4" w15:restartNumberingAfterBreak="0">
    <w:nsid w:val="5C6F504A"/>
    <w:multiLevelType w:val="multilevel"/>
    <w:tmpl w:val="1FB00D42"/>
    <w:lvl w:ilvl="0">
      <w:start w:val="1"/>
      <w:numFmt w:val="none"/>
      <w:lvlRestart w:val="0"/>
      <w:pStyle w:val="CMSSchL1"/>
      <w:suff w:val="nothing"/>
      <w:lvlText w:val=""/>
      <w:lvlJc w:val="left"/>
      <w:pPr>
        <w:ind w:left="0" w:firstLine="0"/>
      </w:pPr>
      <w:rPr>
        <w:rFonts w:hint="default"/>
      </w:rPr>
    </w:lvl>
    <w:lvl w:ilvl="1">
      <w:start w:val="1"/>
      <w:numFmt w:val="decimal"/>
      <w:pStyle w:val="CMSSchL2"/>
      <w:lvlText w:val="%2."/>
      <w:lvlJc w:val="left"/>
      <w:pPr>
        <w:tabs>
          <w:tab w:val="num" w:pos="0"/>
        </w:tabs>
        <w:ind w:left="850" w:hanging="850"/>
      </w:pPr>
      <w:rPr>
        <w:rFonts w:ascii="Garamond" w:hAnsi="Garamond" w:hint="default"/>
        <w:b/>
        <w:i w:val="0"/>
        <w:sz w:val="24"/>
        <w:szCs w:val="24"/>
      </w:rPr>
    </w:lvl>
    <w:lvl w:ilvl="2">
      <w:start w:val="1"/>
      <w:numFmt w:val="decimal"/>
      <w:pStyle w:val="CMSSchL3"/>
      <w:lvlText w:val="%2.%3"/>
      <w:lvlJc w:val="left"/>
      <w:pPr>
        <w:tabs>
          <w:tab w:val="num" w:pos="850"/>
        </w:tabs>
        <w:ind w:left="850" w:hanging="850"/>
      </w:pPr>
      <w:rPr>
        <w:rFonts w:ascii="Garamond" w:hAnsi="Garamond" w:hint="default"/>
        <w:b w:val="0"/>
        <w:i w:val="0"/>
        <w:sz w:val="24"/>
        <w:szCs w:val="24"/>
      </w:rPr>
    </w:lvl>
    <w:lvl w:ilvl="3">
      <w:start w:val="1"/>
      <w:numFmt w:val="decimal"/>
      <w:pStyle w:val="CMSSchL4"/>
      <w:lvlText w:val="%2.%3.%4"/>
      <w:lvlJc w:val="left"/>
      <w:pPr>
        <w:tabs>
          <w:tab w:val="num" w:pos="0"/>
        </w:tabs>
        <w:ind w:left="1701" w:hanging="851"/>
      </w:pPr>
      <w:rPr>
        <w:rFonts w:ascii="Garamond MT" w:hAnsi="Garamond MT" w:hint="default"/>
        <w:b w:val="0"/>
        <w:bCs w:val="0"/>
        <w:i w:val="0"/>
        <w:iCs w:val="0"/>
        <w:caps w:val="0"/>
        <w:smallCaps w:val="0"/>
        <w:strike w:val="0"/>
        <w:dstrike w:val="0"/>
        <w:color w:val="auto"/>
        <w:spacing w:val="0"/>
        <w:w w:val="100"/>
        <w:kern w:val="0"/>
        <w:position w:val="0"/>
        <w:sz w:val="24"/>
        <w:szCs w:val="24"/>
        <w:u w:val="none"/>
        <w:effect w:val="none"/>
        <w:em w:val="none"/>
      </w:rPr>
    </w:lvl>
    <w:lvl w:ilvl="4">
      <w:start w:val="1"/>
      <w:numFmt w:val="lowerLetter"/>
      <w:pStyle w:val="StyleCMSSchL5Gray-40"/>
      <w:lvlText w:val="(%5)"/>
      <w:lvlJc w:val="left"/>
      <w:pPr>
        <w:tabs>
          <w:tab w:val="num" w:pos="0"/>
        </w:tabs>
        <w:ind w:left="2551" w:hanging="850"/>
      </w:pPr>
      <w:rPr>
        <w:rFonts w:ascii="Garamond" w:hAnsi="Garamond" w:hint="default"/>
        <w:b w:val="0"/>
        <w:i w:val="0"/>
        <w:sz w:val="24"/>
        <w:szCs w:val="24"/>
      </w:rPr>
    </w:lvl>
    <w:lvl w:ilvl="5">
      <w:start w:val="1"/>
      <w:numFmt w:val="lowerRoman"/>
      <w:pStyle w:val="CMSSchL6"/>
      <w:lvlText w:val="(%6)"/>
      <w:lvlJc w:val="left"/>
      <w:pPr>
        <w:tabs>
          <w:tab w:val="num" w:pos="0"/>
        </w:tabs>
        <w:ind w:left="3402" w:hanging="851"/>
      </w:pPr>
      <w:rPr>
        <w:rFonts w:hint="default"/>
      </w:rPr>
    </w:lvl>
    <w:lvl w:ilvl="6">
      <w:start w:val="1"/>
      <w:numFmt w:val="none"/>
      <w:pStyle w:val="CMSSchL7"/>
      <w:suff w:val="nothing"/>
      <w:lvlText w:val=""/>
      <w:lvlJc w:val="left"/>
      <w:pPr>
        <w:ind w:left="850" w:firstLine="0"/>
      </w:pPr>
      <w:rPr>
        <w:rFonts w:hint="default"/>
      </w:rPr>
    </w:lvl>
    <w:lvl w:ilvl="7">
      <w:start w:val="1"/>
      <w:numFmt w:val="lowerLetter"/>
      <w:pStyle w:val="CMSSchL8"/>
      <w:lvlText w:val="(%8)"/>
      <w:lvlJc w:val="left"/>
      <w:pPr>
        <w:tabs>
          <w:tab w:val="num" w:pos="0"/>
        </w:tabs>
        <w:ind w:left="1701" w:hanging="851"/>
      </w:pPr>
      <w:rPr>
        <w:rFonts w:hint="default"/>
      </w:rPr>
    </w:lvl>
    <w:lvl w:ilvl="8">
      <w:start w:val="1"/>
      <w:numFmt w:val="lowerRoman"/>
      <w:pStyle w:val="CMSSchL9"/>
      <w:lvlText w:val="(%9)"/>
      <w:lvlJc w:val="left"/>
      <w:pPr>
        <w:tabs>
          <w:tab w:val="num" w:pos="0"/>
        </w:tabs>
        <w:ind w:left="2551" w:hanging="850"/>
      </w:pPr>
      <w:rPr>
        <w:rFonts w:hint="default"/>
      </w:rPr>
    </w:lvl>
  </w:abstractNum>
  <w:abstractNum w:abstractNumId="45" w15:restartNumberingAfterBreak="0">
    <w:nsid w:val="5D8C1829"/>
    <w:multiLevelType w:val="multilevel"/>
    <w:tmpl w:val="B73E60B8"/>
    <w:lvl w:ilvl="0">
      <w:start w:val="1"/>
      <w:numFmt w:val="decimal"/>
      <w:pStyle w:val="StyleStylePLOHYBOLDJustifiedLeft0cmFirstline0cm"/>
      <w:lvlText w:val="%1."/>
      <w:lvlJc w:val="left"/>
      <w:pPr>
        <w:tabs>
          <w:tab w:val="num" w:pos="567"/>
        </w:tabs>
        <w:ind w:left="567" w:hanging="567"/>
      </w:pPr>
      <w:rPr>
        <w:rFonts w:hint="default"/>
        <w:b/>
        <w:i w:val="0"/>
        <w:sz w:val="20"/>
        <w:szCs w:val="20"/>
      </w:rPr>
    </w:lvl>
    <w:lvl w:ilvl="1">
      <w:start w:val="1"/>
      <w:numFmt w:val="decimal"/>
      <w:lvlText w:val="1.%2"/>
      <w:lvlJc w:val="left"/>
      <w:pPr>
        <w:tabs>
          <w:tab w:val="num" w:pos="567"/>
        </w:tabs>
        <w:ind w:left="567" w:hanging="567"/>
      </w:pPr>
      <w:rPr>
        <w:rFonts w:ascii="Arial" w:hAnsi="Arial" w:hint="default"/>
        <w:b w:val="0"/>
        <w:i w:val="0"/>
        <w:sz w:val="20"/>
        <w:szCs w:val="20"/>
      </w:rPr>
    </w:lvl>
    <w:lvl w:ilvl="2">
      <w:start w:val="1"/>
      <w:numFmt w:val="none"/>
      <w:lvlText w:val=""/>
      <w:lvlJc w:val="left"/>
      <w:pPr>
        <w:tabs>
          <w:tab w:val="num" w:pos="567"/>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6."/>
      <w:lvlJc w:val="left"/>
      <w:pPr>
        <w:tabs>
          <w:tab w:val="num" w:pos="0"/>
        </w:tabs>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665479BB"/>
    <w:multiLevelType w:val="multilevel"/>
    <w:tmpl w:val="44B4FF72"/>
    <w:lvl w:ilvl="0">
      <w:start w:val="1"/>
      <w:numFmt w:val="lowerRoman"/>
      <w:pStyle w:val="DefiniceL2"/>
      <w:lvlText w:val="(%1)"/>
      <w:lvlJc w:val="left"/>
      <w:pPr>
        <w:tabs>
          <w:tab w:val="num" w:pos="1701"/>
        </w:tabs>
        <w:ind w:left="1701" w:hanging="850"/>
      </w:pPr>
      <w:rPr>
        <w:rFonts w:ascii="Times New Roman" w:hAnsi="Times New Roman" w:hint="default"/>
        <w:b w:val="0"/>
        <w:i w:val="0"/>
        <w:color w:val="auto"/>
        <w:sz w:val="20"/>
        <w:szCs w:val="20"/>
      </w:rPr>
    </w:lvl>
    <w:lvl w:ilvl="1">
      <w:start w:val="1"/>
      <w:numFmt w:val="lowerRoman"/>
      <w:lvlText w:val="(%2)"/>
      <w:lvlJc w:val="left"/>
      <w:pPr>
        <w:tabs>
          <w:tab w:val="num" w:pos="1701"/>
        </w:tabs>
        <w:ind w:left="1701" w:hanging="850"/>
      </w:pPr>
      <w:rPr>
        <w:rFonts w:ascii="Arial" w:hAnsi="Arial" w:hint="default"/>
        <w:b w:val="0"/>
        <w:i w:val="0"/>
        <w:sz w:val="20"/>
        <w:szCs w:val="20"/>
      </w:rPr>
    </w:lvl>
    <w:lvl w:ilvl="2">
      <w:start w:val="1"/>
      <w:numFmt w:val="none"/>
      <w:lvlText w:val=""/>
      <w:lvlJc w:val="left"/>
      <w:pPr>
        <w:tabs>
          <w:tab w:val="num" w:pos="1418"/>
        </w:tabs>
        <w:ind w:left="1418" w:hanging="567"/>
      </w:pPr>
      <w:rPr>
        <w:rFonts w:hint="default"/>
      </w:rPr>
    </w:lvl>
    <w:lvl w:ilvl="3">
      <w:start w:val="1"/>
      <w:numFmt w:val="decimal"/>
      <w:lvlText w:val="%1.%2.%3.%4"/>
      <w:lvlJc w:val="left"/>
      <w:pPr>
        <w:tabs>
          <w:tab w:val="num" w:pos="1715"/>
        </w:tabs>
        <w:ind w:left="1715" w:hanging="864"/>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6."/>
      <w:lvlJc w:val="left"/>
      <w:pPr>
        <w:tabs>
          <w:tab w:val="num" w:pos="851"/>
        </w:tabs>
        <w:ind w:left="851" w:firstLine="0"/>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435"/>
        </w:tabs>
        <w:ind w:left="2435" w:hanging="1584"/>
      </w:pPr>
      <w:rPr>
        <w:rFonts w:hint="default"/>
      </w:rPr>
    </w:lvl>
  </w:abstractNum>
  <w:abstractNum w:abstractNumId="47" w15:restartNumberingAfterBreak="0">
    <w:nsid w:val="66675299"/>
    <w:multiLevelType w:val="hybridMultilevel"/>
    <w:tmpl w:val="C562CD6A"/>
    <w:lvl w:ilvl="0" w:tplc="508EDB12">
      <w:start w:val="1"/>
      <w:numFmt w:val="decimal"/>
      <w:lvlText w:val="28.1.2.%1"/>
      <w:lvlJc w:val="left"/>
      <w:pPr>
        <w:ind w:left="2563" w:hanging="360"/>
      </w:pPr>
      <w:rPr>
        <w:rFonts w:hint="default"/>
      </w:r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48" w15:restartNumberingAfterBreak="0">
    <w:nsid w:val="6B4E556B"/>
    <w:multiLevelType w:val="hybridMultilevel"/>
    <w:tmpl w:val="E264BEE6"/>
    <w:lvl w:ilvl="0" w:tplc="E2BCEEF6">
      <w:start w:val="1"/>
      <w:numFmt w:val="decimal"/>
      <w:lvlText w:val="46.1.1.%1"/>
      <w:lvlJc w:val="left"/>
      <w:pPr>
        <w:ind w:left="2563" w:hanging="360"/>
      </w:pPr>
      <w:rPr>
        <w:rFonts w:hint="default"/>
      </w:r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49" w15:restartNumberingAfterBreak="0">
    <w:nsid w:val="72F56E2C"/>
    <w:multiLevelType w:val="hybridMultilevel"/>
    <w:tmpl w:val="D3923088"/>
    <w:lvl w:ilvl="0" w:tplc="FFFFFFFF">
      <w:start w:val="1"/>
      <w:numFmt w:val="bullet"/>
      <w:pStyle w:val="Odrky2"/>
      <w:lvlText w:val="o"/>
      <w:lvlJc w:val="left"/>
      <w:pPr>
        <w:tabs>
          <w:tab w:val="num" w:pos="540"/>
        </w:tabs>
        <w:ind w:left="540" w:hanging="360"/>
      </w:pPr>
      <w:rPr>
        <w:rFonts w:ascii="Courier New" w:hAnsi="Courier New" w:hint="default"/>
        <w:b w:val="0"/>
        <w:i w:val="0"/>
        <w:color w:val="auto"/>
        <w:sz w:val="22"/>
        <w:szCs w:val="22"/>
      </w:rPr>
    </w:lvl>
    <w:lvl w:ilvl="1" w:tplc="FFFFFFFF">
      <w:numFmt w:val="none"/>
      <w:lvlText w:val=""/>
      <w:lvlJc w:val="left"/>
      <w:pPr>
        <w:tabs>
          <w:tab w:val="num" w:pos="360"/>
        </w:tabs>
      </w:pPr>
    </w:lvl>
    <w:lvl w:ilvl="2" w:tplc="FFFFFFFF">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0" w15:restartNumberingAfterBreak="0">
    <w:nsid w:val="73BE0138"/>
    <w:multiLevelType w:val="hybridMultilevel"/>
    <w:tmpl w:val="B938421E"/>
    <w:lvl w:ilvl="0" w:tplc="64A2F810">
      <w:start w:val="1"/>
      <w:numFmt w:val="decimal"/>
      <w:pStyle w:val="StylePLOHYBOLDJustified"/>
      <w:lvlText w:val="Příloha č. %1."/>
      <w:lvlJc w:val="left"/>
      <w:pPr>
        <w:tabs>
          <w:tab w:val="num" w:pos="1418"/>
        </w:tabs>
        <w:ind w:left="1418"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74FE09D3"/>
    <w:multiLevelType w:val="hybridMultilevel"/>
    <w:tmpl w:val="3976F672"/>
    <w:lvl w:ilvl="0" w:tplc="EE26DCEE">
      <w:start w:val="1"/>
      <w:numFmt w:val="decimal"/>
      <w:lvlText w:val="47.4.2.%1"/>
      <w:lvlJc w:val="left"/>
      <w:pPr>
        <w:ind w:left="2563" w:hanging="360"/>
      </w:pPr>
      <w:rPr>
        <w:rFonts w:hint="default"/>
      </w:r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52" w15:restartNumberingAfterBreak="0">
    <w:nsid w:val="7B425514"/>
    <w:multiLevelType w:val="hybridMultilevel"/>
    <w:tmpl w:val="1D6AF3D8"/>
    <w:lvl w:ilvl="0" w:tplc="C0647702">
      <w:start w:val="1"/>
      <w:numFmt w:val="decimal"/>
      <w:lvlText w:val="44.1.1.%1"/>
      <w:lvlJc w:val="left"/>
      <w:pPr>
        <w:ind w:left="2563" w:hanging="360"/>
      </w:pPr>
      <w:rPr>
        <w:rFonts w:hint="default"/>
      </w:r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53" w15:restartNumberingAfterBreak="0">
    <w:nsid w:val="7BB3645F"/>
    <w:multiLevelType w:val="hybridMultilevel"/>
    <w:tmpl w:val="A1F6D69C"/>
    <w:lvl w:ilvl="0" w:tplc="DA185808">
      <w:start w:val="1"/>
      <w:numFmt w:val="bullet"/>
      <w:pStyle w:val="Style3"/>
      <w:lvlText w:val=""/>
      <w:lvlJc w:val="left"/>
      <w:pPr>
        <w:tabs>
          <w:tab w:val="num" w:pos="397"/>
        </w:tabs>
        <w:ind w:left="397" w:hanging="397"/>
      </w:pPr>
      <w:rPr>
        <w:rFonts w:ascii="Wingdings" w:hAnsi="Wingdings" w:hint="default"/>
        <w:sz w:val="2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C3677A4"/>
    <w:multiLevelType w:val="hybridMultilevel"/>
    <w:tmpl w:val="D91E129A"/>
    <w:lvl w:ilvl="0" w:tplc="02189072">
      <w:start w:val="1"/>
      <w:numFmt w:val="decimal"/>
      <w:lvlText w:val="26.4.4.%1"/>
      <w:lvlJc w:val="left"/>
      <w:pPr>
        <w:ind w:left="2563" w:hanging="360"/>
      </w:pPr>
      <w:rPr>
        <w:rFonts w:hint="default"/>
      </w:r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55" w15:restartNumberingAfterBreak="0">
    <w:nsid w:val="7F2E592A"/>
    <w:multiLevelType w:val="hybridMultilevel"/>
    <w:tmpl w:val="AC8AA608"/>
    <w:lvl w:ilvl="0" w:tplc="B890DD18">
      <w:start w:val="1"/>
      <w:numFmt w:val="lowerLetter"/>
      <w:pStyle w:val="DefiniceL3"/>
      <w:lvlText w:val="(%1)"/>
      <w:lvlJc w:val="left"/>
      <w:pPr>
        <w:tabs>
          <w:tab w:val="num" w:pos="2552"/>
        </w:tabs>
        <w:ind w:left="2552" w:hanging="851"/>
      </w:pPr>
      <w:rPr>
        <w:rFonts w:ascii="Times New Roman" w:hAnsi="Times New Roman" w:hint="default"/>
        <w:b w:val="0"/>
        <w:i w:val="0"/>
        <w:sz w:val="20"/>
        <w:szCs w:val="20"/>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56" w15:restartNumberingAfterBreak="0">
    <w:nsid w:val="7F5C4DCC"/>
    <w:multiLevelType w:val="hybridMultilevel"/>
    <w:tmpl w:val="A1F4A13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45"/>
  </w:num>
  <w:num w:numId="13">
    <w:abstractNumId w:val="50"/>
  </w:num>
  <w:num w:numId="14">
    <w:abstractNumId w:val="44"/>
  </w:num>
  <w:num w:numId="15">
    <w:abstractNumId w:val="27"/>
  </w:num>
  <w:num w:numId="16">
    <w:abstractNumId w:val="11"/>
  </w:num>
  <w:num w:numId="17">
    <w:abstractNumId w:val="55"/>
  </w:num>
  <w:num w:numId="18">
    <w:abstractNumId w:val="46"/>
  </w:num>
  <w:num w:numId="19">
    <w:abstractNumId w:val="21"/>
  </w:num>
  <w:num w:numId="20">
    <w:abstractNumId w:val="53"/>
  </w:num>
  <w:num w:numId="21">
    <w:abstractNumId w:val="34"/>
  </w:num>
  <w:num w:numId="22">
    <w:abstractNumId w:val="23"/>
  </w:num>
  <w:num w:numId="23">
    <w:abstractNumId w:val="35"/>
  </w:num>
  <w:num w:numId="24">
    <w:abstractNumId w:val="41"/>
  </w:num>
  <w:num w:numId="25">
    <w:abstractNumId w:val="49"/>
  </w:num>
  <w:num w:numId="26">
    <w:abstractNumId w:val="24"/>
  </w:num>
  <w:num w:numId="27">
    <w:abstractNumId w:val="37"/>
  </w:num>
  <w:num w:numId="28">
    <w:abstractNumId w:val="42"/>
  </w:num>
  <w:num w:numId="29">
    <w:abstractNumId w:val="20"/>
  </w:num>
  <w:num w:numId="30">
    <w:abstractNumId w:val="28"/>
  </w:num>
  <w:num w:numId="31">
    <w:abstractNumId w:val="32"/>
  </w:num>
  <w:num w:numId="32">
    <w:abstractNumId w:val="31"/>
  </w:num>
  <w:num w:numId="33">
    <w:abstractNumId w:val="13"/>
  </w:num>
  <w:num w:numId="34">
    <w:abstractNumId w:val="54"/>
  </w:num>
  <w:num w:numId="35">
    <w:abstractNumId w:val="47"/>
  </w:num>
  <w:num w:numId="36">
    <w:abstractNumId w:val="26"/>
  </w:num>
  <w:num w:numId="37">
    <w:abstractNumId w:val="10"/>
  </w:num>
  <w:num w:numId="38">
    <w:abstractNumId w:val="52"/>
  </w:num>
  <w:num w:numId="39">
    <w:abstractNumId w:val="29"/>
  </w:num>
  <w:num w:numId="40">
    <w:abstractNumId w:val="17"/>
  </w:num>
  <w:num w:numId="41">
    <w:abstractNumId w:val="48"/>
  </w:num>
  <w:num w:numId="42">
    <w:abstractNumId w:val="36"/>
  </w:num>
  <w:num w:numId="43">
    <w:abstractNumId w:val="40"/>
  </w:num>
  <w:num w:numId="44">
    <w:abstractNumId w:val="39"/>
  </w:num>
  <w:num w:numId="45">
    <w:abstractNumId w:val="12"/>
  </w:num>
  <w:num w:numId="46">
    <w:abstractNumId w:val="16"/>
  </w:num>
  <w:num w:numId="47">
    <w:abstractNumId w:val="51"/>
  </w:num>
  <w:num w:numId="48">
    <w:abstractNumId w:val="33"/>
  </w:num>
  <w:num w:numId="49">
    <w:abstractNumId w:val="30"/>
  </w:num>
  <w:num w:numId="50">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56"/>
  </w:num>
  <w:num w:numId="53">
    <w:abstractNumId w:val="22"/>
  </w:num>
  <w:num w:numId="54">
    <w:abstractNumId w:val="14"/>
  </w:num>
  <w:num w:numId="55">
    <w:abstractNumId w:val="42"/>
    <w:lvlOverride w:ilvl="0">
      <w:startOverride w:val="1"/>
    </w:lvlOverride>
  </w:num>
  <w:num w:numId="56">
    <w:abstractNumId w:val="19"/>
  </w:num>
  <w:num w:numId="57">
    <w:abstractNumId w:val="25"/>
  </w:num>
  <w:num w:numId="58">
    <w:abstractNumId w:val="18"/>
  </w:num>
  <w:num w:numId="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Šmídek Petr">
    <w15:presenceInfo w15:providerId="AD" w15:userId="S-1-5-21-2584163994-460165721-2053301109-44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activeWritingStyle w:appName="MSWord" w:lang="en-GB" w:vendorID="64" w:dllVersion="6" w:nlCheck="1" w:checkStyle="1"/>
  <w:activeWritingStyle w:appName="MSWord" w:lang="en-US" w:vendorID="64" w:dllVersion="6" w:nlCheck="1" w:checkStyle="1"/>
  <w:activeWritingStyle w:appName="MSWord" w:lang="en-GB" w:vendorID="64" w:dllVersion="5" w:nlCheck="1" w:checkStyle="1"/>
  <w:activeWritingStyle w:appName="MSWord" w:lang="en-US" w:vendorID="64" w:dllVersion="5" w:nlCheck="1" w:checkStyle="1"/>
  <w:activeWritingStyle w:appName="MSWord" w:lang="de-DE" w:vendorID="64" w:dllVersion="6" w:nlCheck="1" w:checkStyle="1"/>
  <w:activeWritingStyle w:appName="MSWord" w:lang="cs-CZ" w:vendorID="64" w:dllVersion="0" w:nlCheck="1" w:checkStyle="0"/>
  <w:activeWritingStyle w:appName="MSWord" w:lang="en-GB" w:vendorID="64" w:dllVersion="0" w:nlCheck="1" w:checkStyle="0"/>
  <w:activeWritingStyle w:appName="MSWord" w:lang="en-GB" w:vendorID="64" w:dllVersion="4096" w:nlCheck="1" w:checkStyle="0"/>
  <w:activeWritingStyle w:appName="MSWord" w:lang="cs-CZ"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793"/>
    <w:rsid w:val="0000063C"/>
    <w:rsid w:val="00000C3F"/>
    <w:rsid w:val="0000136C"/>
    <w:rsid w:val="00001525"/>
    <w:rsid w:val="00001651"/>
    <w:rsid w:val="00001BB3"/>
    <w:rsid w:val="00001C29"/>
    <w:rsid w:val="00001EEF"/>
    <w:rsid w:val="00002546"/>
    <w:rsid w:val="0000255B"/>
    <w:rsid w:val="000027EB"/>
    <w:rsid w:val="000029DA"/>
    <w:rsid w:val="00002A35"/>
    <w:rsid w:val="00002DCA"/>
    <w:rsid w:val="00003373"/>
    <w:rsid w:val="00003CC9"/>
    <w:rsid w:val="00004752"/>
    <w:rsid w:val="00005102"/>
    <w:rsid w:val="00005189"/>
    <w:rsid w:val="000051D9"/>
    <w:rsid w:val="00005470"/>
    <w:rsid w:val="000057FD"/>
    <w:rsid w:val="00005DAE"/>
    <w:rsid w:val="00005DFB"/>
    <w:rsid w:val="000066A9"/>
    <w:rsid w:val="000068DB"/>
    <w:rsid w:val="0000719A"/>
    <w:rsid w:val="00007375"/>
    <w:rsid w:val="00007485"/>
    <w:rsid w:val="000074C5"/>
    <w:rsid w:val="00007688"/>
    <w:rsid w:val="00007EF7"/>
    <w:rsid w:val="000100BF"/>
    <w:rsid w:val="0001076C"/>
    <w:rsid w:val="00010A43"/>
    <w:rsid w:val="00010B9D"/>
    <w:rsid w:val="00011597"/>
    <w:rsid w:val="000116D0"/>
    <w:rsid w:val="00011B87"/>
    <w:rsid w:val="00011BA3"/>
    <w:rsid w:val="00011DBE"/>
    <w:rsid w:val="00011E56"/>
    <w:rsid w:val="000147AE"/>
    <w:rsid w:val="00014FE2"/>
    <w:rsid w:val="00015690"/>
    <w:rsid w:val="000163BF"/>
    <w:rsid w:val="000165BD"/>
    <w:rsid w:val="00016E86"/>
    <w:rsid w:val="00017FE6"/>
    <w:rsid w:val="000203D1"/>
    <w:rsid w:val="00021502"/>
    <w:rsid w:val="00022E95"/>
    <w:rsid w:val="00024C16"/>
    <w:rsid w:val="00024F3E"/>
    <w:rsid w:val="0002515A"/>
    <w:rsid w:val="000261C9"/>
    <w:rsid w:val="00026446"/>
    <w:rsid w:val="000268D6"/>
    <w:rsid w:val="00026F59"/>
    <w:rsid w:val="0002756A"/>
    <w:rsid w:val="000275B6"/>
    <w:rsid w:val="00027F03"/>
    <w:rsid w:val="000302EB"/>
    <w:rsid w:val="00030D94"/>
    <w:rsid w:val="00031B81"/>
    <w:rsid w:val="000320AD"/>
    <w:rsid w:val="0003370C"/>
    <w:rsid w:val="0003370D"/>
    <w:rsid w:val="00033786"/>
    <w:rsid w:val="00033A2A"/>
    <w:rsid w:val="00033D9E"/>
    <w:rsid w:val="000340F3"/>
    <w:rsid w:val="0003423A"/>
    <w:rsid w:val="000344BD"/>
    <w:rsid w:val="0003507C"/>
    <w:rsid w:val="0003554B"/>
    <w:rsid w:val="00035929"/>
    <w:rsid w:val="00036173"/>
    <w:rsid w:val="0003643D"/>
    <w:rsid w:val="0003694F"/>
    <w:rsid w:val="00036B24"/>
    <w:rsid w:val="00037E4F"/>
    <w:rsid w:val="00041287"/>
    <w:rsid w:val="00042882"/>
    <w:rsid w:val="00044327"/>
    <w:rsid w:val="00044399"/>
    <w:rsid w:val="00045C1E"/>
    <w:rsid w:val="00046794"/>
    <w:rsid w:val="00046AAF"/>
    <w:rsid w:val="00046C1F"/>
    <w:rsid w:val="00047E20"/>
    <w:rsid w:val="00047E35"/>
    <w:rsid w:val="00047ED8"/>
    <w:rsid w:val="000519F7"/>
    <w:rsid w:val="00051BCE"/>
    <w:rsid w:val="00051F23"/>
    <w:rsid w:val="000520BC"/>
    <w:rsid w:val="000522EA"/>
    <w:rsid w:val="00052971"/>
    <w:rsid w:val="00052B25"/>
    <w:rsid w:val="00053577"/>
    <w:rsid w:val="0005367A"/>
    <w:rsid w:val="00053684"/>
    <w:rsid w:val="00053AFF"/>
    <w:rsid w:val="000543AE"/>
    <w:rsid w:val="00054418"/>
    <w:rsid w:val="00054DAC"/>
    <w:rsid w:val="00054EA1"/>
    <w:rsid w:val="00055991"/>
    <w:rsid w:val="00056819"/>
    <w:rsid w:val="0005710E"/>
    <w:rsid w:val="000575A8"/>
    <w:rsid w:val="00060021"/>
    <w:rsid w:val="000601FF"/>
    <w:rsid w:val="0006081F"/>
    <w:rsid w:val="00060ADD"/>
    <w:rsid w:val="00060DEF"/>
    <w:rsid w:val="0006126E"/>
    <w:rsid w:val="0006161E"/>
    <w:rsid w:val="000618F1"/>
    <w:rsid w:val="00061BF1"/>
    <w:rsid w:val="00061D91"/>
    <w:rsid w:val="00061E0B"/>
    <w:rsid w:val="0006289B"/>
    <w:rsid w:val="000633D2"/>
    <w:rsid w:val="000639C7"/>
    <w:rsid w:val="00065966"/>
    <w:rsid w:val="000663E0"/>
    <w:rsid w:val="000678F7"/>
    <w:rsid w:val="00067DA5"/>
    <w:rsid w:val="00067E1F"/>
    <w:rsid w:val="00070BA8"/>
    <w:rsid w:val="00071184"/>
    <w:rsid w:val="00071328"/>
    <w:rsid w:val="00071AC9"/>
    <w:rsid w:val="000730EF"/>
    <w:rsid w:val="000732B0"/>
    <w:rsid w:val="0007383E"/>
    <w:rsid w:val="00074ED1"/>
    <w:rsid w:val="000751A1"/>
    <w:rsid w:val="000752C6"/>
    <w:rsid w:val="00075458"/>
    <w:rsid w:val="00076553"/>
    <w:rsid w:val="00076997"/>
    <w:rsid w:val="00076FEA"/>
    <w:rsid w:val="000772EA"/>
    <w:rsid w:val="00077C1A"/>
    <w:rsid w:val="00077E66"/>
    <w:rsid w:val="00077EB4"/>
    <w:rsid w:val="000808C3"/>
    <w:rsid w:val="0008147D"/>
    <w:rsid w:val="000819BC"/>
    <w:rsid w:val="00081AAE"/>
    <w:rsid w:val="00081E15"/>
    <w:rsid w:val="000824E9"/>
    <w:rsid w:val="00082D3F"/>
    <w:rsid w:val="000831A3"/>
    <w:rsid w:val="00084E79"/>
    <w:rsid w:val="000850F0"/>
    <w:rsid w:val="0008522B"/>
    <w:rsid w:val="00086239"/>
    <w:rsid w:val="00087840"/>
    <w:rsid w:val="0008788E"/>
    <w:rsid w:val="00087F49"/>
    <w:rsid w:val="00090609"/>
    <w:rsid w:val="00090D0F"/>
    <w:rsid w:val="00090F4E"/>
    <w:rsid w:val="000910D5"/>
    <w:rsid w:val="00091D5F"/>
    <w:rsid w:val="00092057"/>
    <w:rsid w:val="0009208E"/>
    <w:rsid w:val="000923E4"/>
    <w:rsid w:val="0009259A"/>
    <w:rsid w:val="00092CCC"/>
    <w:rsid w:val="00093694"/>
    <w:rsid w:val="000939A5"/>
    <w:rsid w:val="00093A80"/>
    <w:rsid w:val="00093CD6"/>
    <w:rsid w:val="00093FAA"/>
    <w:rsid w:val="000944B0"/>
    <w:rsid w:val="00094E1C"/>
    <w:rsid w:val="000953C5"/>
    <w:rsid w:val="000954AE"/>
    <w:rsid w:val="000963A9"/>
    <w:rsid w:val="0009644F"/>
    <w:rsid w:val="0009645D"/>
    <w:rsid w:val="000967B1"/>
    <w:rsid w:val="00096C25"/>
    <w:rsid w:val="00096D26"/>
    <w:rsid w:val="000971F0"/>
    <w:rsid w:val="0009765F"/>
    <w:rsid w:val="00097C53"/>
    <w:rsid w:val="00097FBF"/>
    <w:rsid w:val="000A0223"/>
    <w:rsid w:val="000A0863"/>
    <w:rsid w:val="000A0FB6"/>
    <w:rsid w:val="000A17B4"/>
    <w:rsid w:val="000A1D87"/>
    <w:rsid w:val="000A22B1"/>
    <w:rsid w:val="000A23DD"/>
    <w:rsid w:val="000A2776"/>
    <w:rsid w:val="000A2A7B"/>
    <w:rsid w:val="000A2A7D"/>
    <w:rsid w:val="000A2F73"/>
    <w:rsid w:val="000A3439"/>
    <w:rsid w:val="000A37A7"/>
    <w:rsid w:val="000A3E24"/>
    <w:rsid w:val="000A3FF9"/>
    <w:rsid w:val="000A4A69"/>
    <w:rsid w:val="000A4D2A"/>
    <w:rsid w:val="000A58D1"/>
    <w:rsid w:val="000A6139"/>
    <w:rsid w:val="000A61AE"/>
    <w:rsid w:val="000A6A05"/>
    <w:rsid w:val="000A70BA"/>
    <w:rsid w:val="000A77D8"/>
    <w:rsid w:val="000A79B0"/>
    <w:rsid w:val="000A7B05"/>
    <w:rsid w:val="000A7F01"/>
    <w:rsid w:val="000B0036"/>
    <w:rsid w:val="000B011C"/>
    <w:rsid w:val="000B01E7"/>
    <w:rsid w:val="000B1F55"/>
    <w:rsid w:val="000B1F6E"/>
    <w:rsid w:val="000B23D1"/>
    <w:rsid w:val="000B28F8"/>
    <w:rsid w:val="000B2DBC"/>
    <w:rsid w:val="000B3181"/>
    <w:rsid w:val="000B3324"/>
    <w:rsid w:val="000B34FF"/>
    <w:rsid w:val="000B4A7B"/>
    <w:rsid w:val="000B52FD"/>
    <w:rsid w:val="000B5A33"/>
    <w:rsid w:val="000B5B4A"/>
    <w:rsid w:val="000B5CB9"/>
    <w:rsid w:val="000B5E78"/>
    <w:rsid w:val="000B66C6"/>
    <w:rsid w:val="000B69AD"/>
    <w:rsid w:val="000B6E5A"/>
    <w:rsid w:val="000B71F2"/>
    <w:rsid w:val="000B7480"/>
    <w:rsid w:val="000B74FE"/>
    <w:rsid w:val="000B79C0"/>
    <w:rsid w:val="000B7E53"/>
    <w:rsid w:val="000C01E5"/>
    <w:rsid w:val="000C0F11"/>
    <w:rsid w:val="000C1766"/>
    <w:rsid w:val="000C1B2A"/>
    <w:rsid w:val="000C1CAA"/>
    <w:rsid w:val="000C26C2"/>
    <w:rsid w:val="000C2979"/>
    <w:rsid w:val="000C3509"/>
    <w:rsid w:val="000C436E"/>
    <w:rsid w:val="000C4428"/>
    <w:rsid w:val="000C5553"/>
    <w:rsid w:val="000C5BAA"/>
    <w:rsid w:val="000C5D3B"/>
    <w:rsid w:val="000C613D"/>
    <w:rsid w:val="000C6142"/>
    <w:rsid w:val="000D0536"/>
    <w:rsid w:val="000D07EE"/>
    <w:rsid w:val="000D1039"/>
    <w:rsid w:val="000D12A8"/>
    <w:rsid w:val="000D1DA9"/>
    <w:rsid w:val="000D29CA"/>
    <w:rsid w:val="000D2BF6"/>
    <w:rsid w:val="000D2D56"/>
    <w:rsid w:val="000D3FB5"/>
    <w:rsid w:val="000D4A3D"/>
    <w:rsid w:val="000D4DB8"/>
    <w:rsid w:val="000D4DDC"/>
    <w:rsid w:val="000D5237"/>
    <w:rsid w:val="000D5840"/>
    <w:rsid w:val="000D6097"/>
    <w:rsid w:val="000D6716"/>
    <w:rsid w:val="000D6874"/>
    <w:rsid w:val="000D6B7A"/>
    <w:rsid w:val="000D72A5"/>
    <w:rsid w:val="000D7993"/>
    <w:rsid w:val="000E0565"/>
    <w:rsid w:val="000E1E7B"/>
    <w:rsid w:val="000E243C"/>
    <w:rsid w:val="000E251D"/>
    <w:rsid w:val="000E27A1"/>
    <w:rsid w:val="000E2847"/>
    <w:rsid w:val="000E2E75"/>
    <w:rsid w:val="000E2F29"/>
    <w:rsid w:val="000E37B5"/>
    <w:rsid w:val="000E37F3"/>
    <w:rsid w:val="000E38DC"/>
    <w:rsid w:val="000E434D"/>
    <w:rsid w:val="000E44E7"/>
    <w:rsid w:val="000E451E"/>
    <w:rsid w:val="000E4B7D"/>
    <w:rsid w:val="000E4C26"/>
    <w:rsid w:val="000E5AD2"/>
    <w:rsid w:val="000E729D"/>
    <w:rsid w:val="000F0053"/>
    <w:rsid w:val="000F170A"/>
    <w:rsid w:val="000F1A48"/>
    <w:rsid w:val="000F224B"/>
    <w:rsid w:val="000F2A1F"/>
    <w:rsid w:val="000F4F3A"/>
    <w:rsid w:val="000F5267"/>
    <w:rsid w:val="000F574A"/>
    <w:rsid w:val="000F5B95"/>
    <w:rsid w:val="000F607E"/>
    <w:rsid w:val="000F6177"/>
    <w:rsid w:val="000F6513"/>
    <w:rsid w:val="000F6B59"/>
    <w:rsid w:val="000F6F3A"/>
    <w:rsid w:val="00100434"/>
    <w:rsid w:val="0010046F"/>
    <w:rsid w:val="0010220D"/>
    <w:rsid w:val="00102918"/>
    <w:rsid w:val="00102F52"/>
    <w:rsid w:val="0010339E"/>
    <w:rsid w:val="001039E7"/>
    <w:rsid w:val="00103C04"/>
    <w:rsid w:val="00104257"/>
    <w:rsid w:val="0010468F"/>
    <w:rsid w:val="00104A79"/>
    <w:rsid w:val="001052AA"/>
    <w:rsid w:val="001062CE"/>
    <w:rsid w:val="00106E8D"/>
    <w:rsid w:val="00106F96"/>
    <w:rsid w:val="00106FA3"/>
    <w:rsid w:val="001072A3"/>
    <w:rsid w:val="001106D4"/>
    <w:rsid w:val="00110760"/>
    <w:rsid w:val="00110D0C"/>
    <w:rsid w:val="001111E6"/>
    <w:rsid w:val="00111358"/>
    <w:rsid w:val="00113E13"/>
    <w:rsid w:val="0011452E"/>
    <w:rsid w:val="001150D6"/>
    <w:rsid w:val="001159DD"/>
    <w:rsid w:val="00115B6C"/>
    <w:rsid w:val="00115F6A"/>
    <w:rsid w:val="001164BC"/>
    <w:rsid w:val="001167DB"/>
    <w:rsid w:val="00116B42"/>
    <w:rsid w:val="00117B6C"/>
    <w:rsid w:val="00117D30"/>
    <w:rsid w:val="001202E2"/>
    <w:rsid w:val="00120A61"/>
    <w:rsid w:val="00120DE7"/>
    <w:rsid w:val="00121392"/>
    <w:rsid w:val="001214FA"/>
    <w:rsid w:val="001215E6"/>
    <w:rsid w:val="00122F63"/>
    <w:rsid w:val="00123E2A"/>
    <w:rsid w:val="00123E8E"/>
    <w:rsid w:val="001242EE"/>
    <w:rsid w:val="0012491C"/>
    <w:rsid w:val="00125674"/>
    <w:rsid w:val="0012584D"/>
    <w:rsid w:val="0012620B"/>
    <w:rsid w:val="00126766"/>
    <w:rsid w:val="0012741A"/>
    <w:rsid w:val="00127D73"/>
    <w:rsid w:val="00131A07"/>
    <w:rsid w:val="00131A0C"/>
    <w:rsid w:val="00132448"/>
    <w:rsid w:val="00133525"/>
    <w:rsid w:val="00133AAD"/>
    <w:rsid w:val="001342D8"/>
    <w:rsid w:val="001347F8"/>
    <w:rsid w:val="0013492B"/>
    <w:rsid w:val="00134C37"/>
    <w:rsid w:val="00134E1E"/>
    <w:rsid w:val="00135579"/>
    <w:rsid w:val="0013559E"/>
    <w:rsid w:val="00135B22"/>
    <w:rsid w:val="00136415"/>
    <w:rsid w:val="0013670D"/>
    <w:rsid w:val="0013689C"/>
    <w:rsid w:val="001375A3"/>
    <w:rsid w:val="00140053"/>
    <w:rsid w:val="0014148A"/>
    <w:rsid w:val="00141F7B"/>
    <w:rsid w:val="00142373"/>
    <w:rsid w:val="00143591"/>
    <w:rsid w:val="00143C33"/>
    <w:rsid w:val="00144027"/>
    <w:rsid w:val="00144663"/>
    <w:rsid w:val="00144FEE"/>
    <w:rsid w:val="001453CD"/>
    <w:rsid w:val="001458E9"/>
    <w:rsid w:val="00145C69"/>
    <w:rsid w:val="00145D5E"/>
    <w:rsid w:val="00146713"/>
    <w:rsid w:val="00146AD1"/>
    <w:rsid w:val="00147305"/>
    <w:rsid w:val="00147DCC"/>
    <w:rsid w:val="0015017B"/>
    <w:rsid w:val="00151029"/>
    <w:rsid w:val="00151850"/>
    <w:rsid w:val="00151D45"/>
    <w:rsid w:val="00152456"/>
    <w:rsid w:val="00152563"/>
    <w:rsid w:val="00152F52"/>
    <w:rsid w:val="00153E37"/>
    <w:rsid w:val="00154E6A"/>
    <w:rsid w:val="00155333"/>
    <w:rsid w:val="00155569"/>
    <w:rsid w:val="001558A0"/>
    <w:rsid w:val="0015597B"/>
    <w:rsid w:val="00155AAD"/>
    <w:rsid w:val="0015605D"/>
    <w:rsid w:val="00156B6C"/>
    <w:rsid w:val="00157388"/>
    <w:rsid w:val="00160145"/>
    <w:rsid w:val="00160728"/>
    <w:rsid w:val="00160E5E"/>
    <w:rsid w:val="0016114D"/>
    <w:rsid w:val="001613CF"/>
    <w:rsid w:val="0016230D"/>
    <w:rsid w:val="00163D2C"/>
    <w:rsid w:val="00163DF1"/>
    <w:rsid w:val="00164639"/>
    <w:rsid w:val="0016482A"/>
    <w:rsid w:val="0016575F"/>
    <w:rsid w:val="00165C27"/>
    <w:rsid w:val="00165CD7"/>
    <w:rsid w:val="00165DEC"/>
    <w:rsid w:val="00166F7A"/>
    <w:rsid w:val="00167613"/>
    <w:rsid w:val="0016779A"/>
    <w:rsid w:val="00167804"/>
    <w:rsid w:val="00167BC5"/>
    <w:rsid w:val="00167DF4"/>
    <w:rsid w:val="00167EDB"/>
    <w:rsid w:val="00170177"/>
    <w:rsid w:val="001711AF"/>
    <w:rsid w:val="0017125F"/>
    <w:rsid w:val="0017131A"/>
    <w:rsid w:val="00171381"/>
    <w:rsid w:val="001713F3"/>
    <w:rsid w:val="00171927"/>
    <w:rsid w:val="00171B06"/>
    <w:rsid w:val="00172301"/>
    <w:rsid w:val="00172D34"/>
    <w:rsid w:val="00173E70"/>
    <w:rsid w:val="00174770"/>
    <w:rsid w:val="00174B8F"/>
    <w:rsid w:val="00174BDC"/>
    <w:rsid w:val="00174F37"/>
    <w:rsid w:val="00175124"/>
    <w:rsid w:val="001764FE"/>
    <w:rsid w:val="00176902"/>
    <w:rsid w:val="00177094"/>
    <w:rsid w:val="00180195"/>
    <w:rsid w:val="001809DF"/>
    <w:rsid w:val="00180E67"/>
    <w:rsid w:val="001821F5"/>
    <w:rsid w:val="001822DC"/>
    <w:rsid w:val="00182F27"/>
    <w:rsid w:val="0018306D"/>
    <w:rsid w:val="00183295"/>
    <w:rsid w:val="00183302"/>
    <w:rsid w:val="00184DA2"/>
    <w:rsid w:val="001850C2"/>
    <w:rsid w:val="0018646D"/>
    <w:rsid w:val="00186574"/>
    <w:rsid w:val="001865DD"/>
    <w:rsid w:val="00186AD8"/>
    <w:rsid w:val="00186B6B"/>
    <w:rsid w:val="00187335"/>
    <w:rsid w:val="00190C74"/>
    <w:rsid w:val="001912A8"/>
    <w:rsid w:val="00191A69"/>
    <w:rsid w:val="00191BF4"/>
    <w:rsid w:val="001924C1"/>
    <w:rsid w:val="001927D0"/>
    <w:rsid w:val="001935E2"/>
    <w:rsid w:val="00193865"/>
    <w:rsid w:val="00193B57"/>
    <w:rsid w:val="00193E1B"/>
    <w:rsid w:val="00193F78"/>
    <w:rsid w:val="001940EE"/>
    <w:rsid w:val="00194A5F"/>
    <w:rsid w:val="00194C4D"/>
    <w:rsid w:val="001953A2"/>
    <w:rsid w:val="001953E9"/>
    <w:rsid w:val="0019588A"/>
    <w:rsid w:val="00195EF1"/>
    <w:rsid w:val="001961F4"/>
    <w:rsid w:val="0019667A"/>
    <w:rsid w:val="00196E6A"/>
    <w:rsid w:val="0019733C"/>
    <w:rsid w:val="00197827"/>
    <w:rsid w:val="001A005F"/>
    <w:rsid w:val="001A028D"/>
    <w:rsid w:val="001A0939"/>
    <w:rsid w:val="001A0B85"/>
    <w:rsid w:val="001A0C50"/>
    <w:rsid w:val="001A0EB2"/>
    <w:rsid w:val="001A0F05"/>
    <w:rsid w:val="001A17A5"/>
    <w:rsid w:val="001A24AA"/>
    <w:rsid w:val="001A3AB2"/>
    <w:rsid w:val="001A438B"/>
    <w:rsid w:val="001A5B6E"/>
    <w:rsid w:val="001A632B"/>
    <w:rsid w:val="001A65BB"/>
    <w:rsid w:val="001B0005"/>
    <w:rsid w:val="001B07A4"/>
    <w:rsid w:val="001B0811"/>
    <w:rsid w:val="001B0DC6"/>
    <w:rsid w:val="001B10F2"/>
    <w:rsid w:val="001B16CF"/>
    <w:rsid w:val="001B185D"/>
    <w:rsid w:val="001B194E"/>
    <w:rsid w:val="001B233C"/>
    <w:rsid w:val="001B3FD4"/>
    <w:rsid w:val="001B43D0"/>
    <w:rsid w:val="001B4773"/>
    <w:rsid w:val="001B4EB4"/>
    <w:rsid w:val="001B4F19"/>
    <w:rsid w:val="001B50BF"/>
    <w:rsid w:val="001B5D2D"/>
    <w:rsid w:val="001B6647"/>
    <w:rsid w:val="001B6C4C"/>
    <w:rsid w:val="001C0764"/>
    <w:rsid w:val="001C0A9E"/>
    <w:rsid w:val="001C0B5B"/>
    <w:rsid w:val="001C0B8B"/>
    <w:rsid w:val="001C0EA0"/>
    <w:rsid w:val="001C11DF"/>
    <w:rsid w:val="001C13C0"/>
    <w:rsid w:val="001C223A"/>
    <w:rsid w:val="001C2619"/>
    <w:rsid w:val="001C2A7F"/>
    <w:rsid w:val="001C2B67"/>
    <w:rsid w:val="001C2E36"/>
    <w:rsid w:val="001C2F71"/>
    <w:rsid w:val="001C4322"/>
    <w:rsid w:val="001C5DB2"/>
    <w:rsid w:val="001C6AE9"/>
    <w:rsid w:val="001C71D5"/>
    <w:rsid w:val="001C7631"/>
    <w:rsid w:val="001C7AE1"/>
    <w:rsid w:val="001C7E0E"/>
    <w:rsid w:val="001D04B7"/>
    <w:rsid w:val="001D09DB"/>
    <w:rsid w:val="001D0A12"/>
    <w:rsid w:val="001D0ABA"/>
    <w:rsid w:val="001D19E2"/>
    <w:rsid w:val="001D254A"/>
    <w:rsid w:val="001D25CA"/>
    <w:rsid w:val="001D39C5"/>
    <w:rsid w:val="001D4940"/>
    <w:rsid w:val="001D4F36"/>
    <w:rsid w:val="001D54E9"/>
    <w:rsid w:val="001D557B"/>
    <w:rsid w:val="001D5CA1"/>
    <w:rsid w:val="001D6260"/>
    <w:rsid w:val="001E0C68"/>
    <w:rsid w:val="001E0C7E"/>
    <w:rsid w:val="001E11C3"/>
    <w:rsid w:val="001E12EC"/>
    <w:rsid w:val="001E26A1"/>
    <w:rsid w:val="001E29C7"/>
    <w:rsid w:val="001E2A6D"/>
    <w:rsid w:val="001E303E"/>
    <w:rsid w:val="001E3141"/>
    <w:rsid w:val="001E3484"/>
    <w:rsid w:val="001E39E5"/>
    <w:rsid w:val="001E3BB0"/>
    <w:rsid w:val="001E3C5F"/>
    <w:rsid w:val="001E451C"/>
    <w:rsid w:val="001E4B78"/>
    <w:rsid w:val="001E5B12"/>
    <w:rsid w:val="001E6A82"/>
    <w:rsid w:val="001E7596"/>
    <w:rsid w:val="001E79E6"/>
    <w:rsid w:val="001F01C8"/>
    <w:rsid w:val="001F03B2"/>
    <w:rsid w:val="001F067D"/>
    <w:rsid w:val="001F0F79"/>
    <w:rsid w:val="001F1971"/>
    <w:rsid w:val="001F271E"/>
    <w:rsid w:val="001F28D8"/>
    <w:rsid w:val="001F2F15"/>
    <w:rsid w:val="001F3A27"/>
    <w:rsid w:val="001F3CAC"/>
    <w:rsid w:val="001F3FF3"/>
    <w:rsid w:val="001F5372"/>
    <w:rsid w:val="001F557B"/>
    <w:rsid w:val="001F55D1"/>
    <w:rsid w:val="001F5617"/>
    <w:rsid w:val="001F5AEA"/>
    <w:rsid w:val="001F62BE"/>
    <w:rsid w:val="001F6D57"/>
    <w:rsid w:val="001F7098"/>
    <w:rsid w:val="001F7A14"/>
    <w:rsid w:val="001F7D3F"/>
    <w:rsid w:val="001F7EC8"/>
    <w:rsid w:val="00200110"/>
    <w:rsid w:val="002018A8"/>
    <w:rsid w:val="00201A1B"/>
    <w:rsid w:val="00201BAC"/>
    <w:rsid w:val="00202038"/>
    <w:rsid w:val="00202180"/>
    <w:rsid w:val="0020288B"/>
    <w:rsid w:val="0020342B"/>
    <w:rsid w:val="0020360B"/>
    <w:rsid w:val="00203711"/>
    <w:rsid w:val="00203F89"/>
    <w:rsid w:val="00203FA4"/>
    <w:rsid w:val="002047FB"/>
    <w:rsid w:val="0020502C"/>
    <w:rsid w:val="00205B22"/>
    <w:rsid w:val="00205EE3"/>
    <w:rsid w:val="00205F69"/>
    <w:rsid w:val="00206181"/>
    <w:rsid w:val="0020665B"/>
    <w:rsid w:val="0020699B"/>
    <w:rsid w:val="00206DEC"/>
    <w:rsid w:val="002072CC"/>
    <w:rsid w:val="002075D3"/>
    <w:rsid w:val="002107BD"/>
    <w:rsid w:val="002115D3"/>
    <w:rsid w:val="00211924"/>
    <w:rsid w:val="002123B4"/>
    <w:rsid w:val="0021255F"/>
    <w:rsid w:val="002125AE"/>
    <w:rsid w:val="002129FD"/>
    <w:rsid w:val="002132AB"/>
    <w:rsid w:val="00213386"/>
    <w:rsid w:val="00213AD7"/>
    <w:rsid w:val="00213C89"/>
    <w:rsid w:val="00214080"/>
    <w:rsid w:val="0021418A"/>
    <w:rsid w:val="00214316"/>
    <w:rsid w:val="00214382"/>
    <w:rsid w:val="0021458F"/>
    <w:rsid w:val="00214752"/>
    <w:rsid w:val="0021477D"/>
    <w:rsid w:val="002158A3"/>
    <w:rsid w:val="0021622A"/>
    <w:rsid w:val="00216859"/>
    <w:rsid w:val="0021750C"/>
    <w:rsid w:val="00217A32"/>
    <w:rsid w:val="0022011C"/>
    <w:rsid w:val="002207E0"/>
    <w:rsid w:val="00221697"/>
    <w:rsid w:val="002219CB"/>
    <w:rsid w:val="00223003"/>
    <w:rsid w:val="002232F7"/>
    <w:rsid w:val="00223861"/>
    <w:rsid w:val="00223A68"/>
    <w:rsid w:val="00223CB6"/>
    <w:rsid w:val="002243FA"/>
    <w:rsid w:val="00224439"/>
    <w:rsid w:val="0022493A"/>
    <w:rsid w:val="002249C0"/>
    <w:rsid w:val="00224CB5"/>
    <w:rsid w:val="002255E8"/>
    <w:rsid w:val="00225C72"/>
    <w:rsid w:val="00225D3B"/>
    <w:rsid w:val="002262B5"/>
    <w:rsid w:val="00227321"/>
    <w:rsid w:val="00230A62"/>
    <w:rsid w:val="002313B4"/>
    <w:rsid w:val="002325A5"/>
    <w:rsid w:val="0023269B"/>
    <w:rsid w:val="0023360C"/>
    <w:rsid w:val="0023375F"/>
    <w:rsid w:val="00233EAB"/>
    <w:rsid w:val="00234818"/>
    <w:rsid w:val="002354A0"/>
    <w:rsid w:val="00235C28"/>
    <w:rsid w:val="0023617A"/>
    <w:rsid w:val="00236A90"/>
    <w:rsid w:val="0023750D"/>
    <w:rsid w:val="00237E1B"/>
    <w:rsid w:val="00240354"/>
    <w:rsid w:val="00240843"/>
    <w:rsid w:val="002410DE"/>
    <w:rsid w:val="00241241"/>
    <w:rsid w:val="002416E4"/>
    <w:rsid w:val="00241773"/>
    <w:rsid w:val="00242AF5"/>
    <w:rsid w:val="00243835"/>
    <w:rsid w:val="00243B43"/>
    <w:rsid w:val="00243D8D"/>
    <w:rsid w:val="0024494A"/>
    <w:rsid w:val="00245806"/>
    <w:rsid w:val="00246964"/>
    <w:rsid w:val="00246975"/>
    <w:rsid w:val="00246E7D"/>
    <w:rsid w:val="002474F3"/>
    <w:rsid w:val="00250243"/>
    <w:rsid w:val="002520A8"/>
    <w:rsid w:val="00252532"/>
    <w:rsid w:val="00252970"/>
    <w:rsid w:val="00252F3C"/>
    <w:rsid w:val="00252F72"/>
    <w:rsid w:val="00256431"/>
    <w:rsid w:val="002567FC"/>
    <w:rsid w:val="002568B1"/>
    <w:rsid w:val="00256A2D"/>
    <w:rsid w:val="00256FDF"/>
    <w:rsid w:val="00257CE4"/>
    <w:rsid w:val="0026057B"/>
    <w:rsid w:val="0026191C"/>
    <w:rsid w:val="00261E81"/>
    <w:rsid w:val="00262020"/>
    <w:rsid w:val="00262267"/>
    <w:rsid w:val="00262281"/>
    <w:rsid w:val="00262A8C"/>
    <w:rsid w:val="00262C0A"/>
    <w:rsid w:val="0026318E"/>
    <w:rsid w:val="0026376D"/>
    <w:rsid w:val="00264687"/>
    <w:rsid w:val="0026473B"/>
    <w:rsid w:val="00264D28"/>
    <w:rsid w:val="00264DA0"/>
    <w:rsid w:val="0026515F"/>
    <w:rsid w:val="002656E3"/>
    <w:rsid w:val="00265A2F"/>
    <w:rsid w:val="00265DA6"/>
    <w:rsid w:val="00266BB6"/>
    <w:rsid w:val="00266CD2"/>
    <w:rsid w:val="00266FAD"/>
    <w:rsid w:val="002670C4"/>
    <w:rsid w:val="002678B0"/>
    <w:rsid w:val="00270B1F"/>
    <w:rsid w:val="00270FE8"/>
    <w:rsid w:val="002716B6"/>
    <w:rsid w:val="00271C7C"/>
    <w:rsid w:val="00272132"/>
    <w:rsid w:val="00273097"/>
    <w:rsid w:val="002736DE"/>
    <w:rsid w:val="00275536"/>
    <w:rsid w:val="00276AC2"/>
    <w:rsid w:val="002775F4"/>
    <w:rsid w:val="0027781E"/>
    <w:rsid w:val="00277F11"/>
    <w:rsid w:val="00280CEA"/>
    <w:rsid w:val="00280DE9"/>
    <w:rsid w:val="00280DFB"/>
    <w:rsid w:val="002819A5"/>
    <w:rsid w:val="00281E29"/>
    <w:rsid w:val="002820BD"/>
    <w:rsid w:val="00282143"/>
    <w:rsid w:val="002828C9"/>
    <w:rsid w:val="002834BB"/>
    <w:rsid w:val="00283BC9"/>
    <w:rsid w:val="00283F06"/>
    <w:rsid w:val="002849C6"/>
    <w:rsid w:val="00284E93"/>
    <w:rsid w:val="00285A53"/>
    <w:rsid w:val="00285DED"/>
    <w:rsid w:val="00285EF7"/>
    <w:rsid w:val="00286799"/>
    <w:rsid w:val="002867E5"/>
    <w:rsid w:val="00287269"/>
    <w:rsid w:val="00287780"/>
    <w:rsid w:val="00287A4E"/>
    <w:rsid w:val="00287C21"/>
    <w:rsid w:val="00287EB1"/>
    <w:rsid w:val="00290227"/>
    <w:rsid w:val="00290AF5"/>
    <w:rsid w:val="002911BB"/>
    <w:rsid w:val="0029290B"/>
    <w:rsid w:val="00292E11"/>
    <w:rsid w:val="0029387B"/>
    <w:rsid w:val="00293CAF"/>
    <w:rsid w:val="00294728"/>
    <w:rsid w:val="00294C16"/>
    <w:rsid w:val="002955B8"/>
    <w:rsid w:val="00295BE6"/>
    <w:rsid w:val="00295D74"/>
    <w:rsid w:val="002963B8"/>
    <w:rsid w:val="00296402"/>
    <w:rsid w:val="00296517"/>
    <w:rsid w:val="00297002"/>
    <w:rsid w:val="00297D62"/>
    <w:rsid w:val="002A07AB"/>
    <w:rsid w:val="002A096F"/>
    <w:rsid w:val="002A0BFC"/>
    <w:rsid w:val="002A1857"/>
    <w:rsid w:val="002A2599"/>
    <w:rsid w:val="002A389B"/>
    <w:rsid w:val="002A47B2"/>
    <w:rsid w:val="002A594A"/>
    <w:rsid w:val="002A689D"/>
    <w:rsid w:val="002B0661"/>
    <w:rsid w:val="002B0D15"/>
    <w:rsid w:val="002B0F3D"/>
    <w:rsid w:val="002B0FAD"/>
    <w:rsid w:val="002B16B2"/>
    <w:rsid w:val="002B19E5"/>
    <w:rsid w:val="002B1AD7"/>
    <w:rsid w:val="002B2B7F"/>
    <w:rsid w:val="002B2BD0"/>
    <w:rsid w:val="002B2CE2"/>
    <w:rsid w:val="002B31D8"/>
    <w:rsid w:val="002B34FC"/>
    <w:rsid w:val="002B392E"/>
    <w:rsid w:val="002B4426"/>
    <w:rsid w:val="002B5F44"/>
    <w:rsid w:val="002B63E3"/>
    <w:rsid w:val="002B6607"/>
    <w:rsid w:val="002B6B8B"/>
    <w:rsid w:val="002B7A65"/>
    <w:rsid w:val="002C0601"/>
    <w:rsid w:val="002C0EC9"/>
    <w:rsid w:val="002C144B"/>
    <w:rsid w:val="002C1865"/>
    <w:rsid w:val="002C1B7D"/>
    <w:rsid w:val="002C1FB7"/>
    <w:rsid w:val="002C24AA"/>
    <w:rsid w:val="002C2517"/>
    <w:rsid w:val="002C271C"/>
    <w:rsid w:val="002C28CF"/>
    <w:rsid w:val="002C335D"/>
    <w:rsid w:val="002C3AC7"/>
    <w:rsid w:val="002C3DD6"/>
    <w:rsid w:val="002C4592"/>
    <w:rsid w:val="002C46B9"/>
    <w:rsid w:val="002C4B17"/>
    <w:rsid w:val="002C4FBE"/>
    <w:rsid w:val="002C518A"/>
    <w:rsid w:val="002C75C6"/>
    <w:rsid w:val="002D045F"/>
    <w:rsid w:val="002D064E"/>
    <w:rsid w:val="002D0718"/>
    <w:rsid w:val="002D0C6B"/>
    <w:rsid w:val="002D1405"/>
    <w:rsid w:val="002D14DE"/>
    <w:rsid w:val="002D14EC"/>
    <w:rsid w:val="002D17F5"/>
    <w:rsid w:val="002D187D"/>
    <w:rsid w:val="002D1902"/>
    <w:rsid w:val="002D20EB"/>
    <w:rsid w:val="002D2416"/>
    <w:rsid w:val="002D2FE8"/>
    <w:rsid w:val="002D318B"/>
    <w:rsid w:val="002D3843"/>
    <w:rsid w:val="002D3D65"/>
    <w:rsid w:val="002D4A4B"/>
    <w:rsid w:val="002D56B4"/>
    <w:rsid w:val="002D5D48"/>
    <w:rsid w:val="002D643E"/>
    <w:rsid w:val="002D6446"/>
    <w:rsid w:val="002D66C4"/>
    <w:rsid w:val="002D6790"/>
    <w:rsid w:val="002D6EA6"/>
    <w:rsid w:val="002D72DC"/>
    <w:rsid w:val="002D742F"/>
    <w:rsid w:val="002D7EC9"/>
    <w:rsid w:val="002E0C8E"/>
    <w:rsid w:val="002E0F82"/>
    <w:rsid w:val="002E1548"/>
    <w:rsid w:val="002E1754"/>
    <w:rsid w:val="002E1F76"/>
    <w:rsid w:val="002E33F8"/>
    <w:rsid w:val="002E3B1E"/>
    <w:rsid w:val="002E40D9"/>
    <w:rsid w:val="002E417F"/>
    <w:rsid w:val="002E4259"/>
    <w:rsid w:val="002E4994"/>
    <w:rsid w:val="002E4B12"/>
    <w:rsid w:val="002E5522"/>
    <w:rsid w:val="002E58DA"/>
    <w:rsid w:val="002E67B9"/>
    <w:rsid w:val="002E6871"/>
    <w:rsid w:val="002E68A7"/>
    <w:rsid w:val="002E71B3"/>
    <w:rsid w:val="002E766B"/>
    <w:rsid w:val="002F0AA7"/>
    <w:rsid w:val="002F0DA2"/>
    <w:rsid w:val="002F1840"/>
    <w:rsid w:val="002F18E2"/>
    <w:rsid w:val="002F21AF"/>
    <w:rsid w:val="002F2505"/>
    <w:rsid w:val="002F2800"/>
    <w:rsid w:val="002F3306"/>
    <w:rsid w:val="002F3B60"/>
    <w:rsid w:val="002F3D0A"/>
    <w:rsid w:val="002F4A21"/>
    <w:rsid w:val="002F5D39"/>
    <w:rsid w:val="002F6602"/>
    <w:rsid w:val="002F6B01"/>
    <w:rsid w:val="002F6C57"/>
    <w:rsid w:val="002F7271"/>
    <w:rsid w:val="002F7C9F"/>
    <w:rsid w:val="003005E5"/>
    <w:rsid w:val="00300811"/>
    <w:rsid w:val="0030093A"/>
    <w:rsid w:val="00301057"/>
    <w:rsid w:val="00301C05"/>
    <w:rsid w:val="00301EFF"/>
    <w:rsid w:val="00301F18"/>
    <w:rsid w:val="00302937"/>
    <w:rsid w:val="00304241"/>
    <w:rsid w:val="003045DA"/>
    <w:rsid w:val="00305549"/>
    <w:rsid w:val="00305795"/>
    <w:rsid w:val="00306182"/>
    <w:rsid w:val="00306DA6"/>
    <w:rsid w:val="00306ED3"/>
    <w:rsid w:val="003070FE"/>
    <w:rsid w:val="00307AB9"/>
    <w:rsid w:val="00307DE3"/>
    <w:rsid w:val="00310452"/>
    <w:rsid w:val="00310A85"/>
    <w:rsid w:val="0031141B"/>
    <w:rsid w:val="0031156C"/>
    <w:rsid w:val="003119B4"/>
    <w:rsid w:val="00312120"/>
    <w:rsid w:val="00312219"/>
    <w:rsid w:val="00312318"/>
    <w:rsid w:val="00313029"/>
    <w:rsid w:val="00313903"/>
    <w:rsid w:val="00314FEF"/>
    <w:rsid w:val="003151EA"/>
    <w:rsid w:val="00315202"/>
    <w:rsid w:val="0031560D"/>
    <w:rsid w:val="00316347"/>
    <w:rsid w:val="00316754"/>
    <w:rsid w:val="0031794D"/>
    <w:rsid w:val="00317C2D"/>
    <w:rsid w:val="00317E14"/>
    <w:rsid w:val="00320C57"/>
    <w:rsid w:val="00320EC4"/>
    <w:rsid w:val="003217CB"/>
    <w:rsid w:val="00321838"/>
    <w:rsid w:val="00321B6F"/>
    <w:rsid w:val="0032231B"/>
    <w:rsid w:val="0032231D"/>
    <w:rsid w:val="003225BA"/>
    <w:rsid w:val="00322CAD"/>
    <w:rsid w:val="00323A5E"/>
    <w:rsid w:val="00323C7F"/>
    <w:rsid w:val="0032403C"/>
    <w:rsid w:val="003242B6"/>
    <w:rsid w:val="00324FA9"/>
    <w:rsid w:val="00325245"/>
    <w:rsid w:val="00325382"/>
    <w:rsid w:val="00325771"/>
    <w:rsid w:val="0032587B"/>
    <w:rsid w:val="00325F31"/>
    <w:rsid w:val="00327830"/>
    <w:rsid w:val="003300E2"/>
    <w:rsid w:val="0033055F"/>
    <w:rsid w:val="003306E9"/>
    <w:rsid w:val="00330B34"/>
    <w:rsid w:val="00330D5A"/>
    <w:rsid w:val="003315CB"/>
    <w:rsid w:val="00331DF2"/>
    <w:rsid w:val="00332DDF"/>
    <w:rsid w:val="00332F51"/>
    <w:rsid w:val="00333C9C"/>
    <w:rsid w:val="00334244"/>
    <w:rsid w:val="00334411"/>
    <w:rsid w:val="00334468"/>
    <w:rsid w:val="003350FC"/>
    <w:rsid w:val="00335269"/>
    <w:rsid w:val="00335483"/>
    <w:rsid w:val="00335603"/>
    <w:rsid w:val="0033653A"/>
    <w:rsid w:val="003369A9"/>
    <w:rsid w:val="00337F49"/>
    <w:rsid w:val="003406ED"/>
    <w:rsid w:val="003408AA"/>
    <w:rsid w:val="00340E90"/>
    <w:rsid w:val="00341346"/>
    <w:rsid w:val="0034195F"/>
    <w:rsid w:val="00342392"/>
    <w:rsid w:val="003423A2"/>
    <w:rsid w:val="00342938"/>
    <w:rsid w:val="00342975"/>
    <w:rsid w:val="00342A39"/>
    <w:rsid w:val="00342B92"/>
    <w:rsid w:val="00342C79"/>
    <w:rsid w:val="003434CE"/>
    <w:rsid w:val="00343AD6"/>
    <w:rsid w:val="00344987"/>
    <w:rsid w:val="00344F68"/>
    <w:rsid w:val="00345258"/>
    <w:rsid w:val="00345510"/>
    <w:rsid w:val="00345586"/>
    <w:rsid w:val="00346264"/>
    <w:rsid w:val="00346646"/>
    <w:rsid w:val="00346D5A"/>
    <w:rsid w:val="0034704C"/>
    <w:rsid w:val="00347196"/>
    <w:rsid w:val="003473CA"/>
    <w:rsid w:val="00347A69"/>
    <w:rsid w:val="00347FB9"/>
    <w:rsid w:val="0035039D"/>
    <w:rsid w:val="00350549"/>
    <w:rsid w:val="00351712"/>
    <w:rsid w:val="00351A25"/>
    <w:rsid w:val="00351F4B"/>
    <w:rsid w:val="00352F3C"/>
    <w:rsid w:val="0035352D"/>
    <w:rsid w:val="003538F5"/>
    <w:rsid w:val="00353AB1"/>
    <w:rsid w:val="00353DAE"/>
    <w:rsid w:val="0035427D"/>
    <w:rsid w:val="003546D7"/>
    <w:rsid w:val="003552DA"/>
    <w:rsid w:val="00355939"/>
    <w:rsid w:val="00356183"/>
    <w:rsid w:val="0035694C"/>
    <w:rsid w:val="00356DED"/>
    <w:rsid w:val="00357D43"/>
    <w:rsid w:val="00357ECD"/>
    <w:rsid w:val="00360066"/>
    <w:rsid w:val="0036024E"/>
    <w:rsid w:val="00360AD0"/>
    <w:rsid w:val="00361009"/>
    <w:rsid w:val="003614E1"/>
    <w:rsid w:val="00361A57"/>
    <w:rsid w:val="00361D83"/>
    <w:rsid w:val="0036246A"/>
    <w:rsid w:val="00362BE0"/>
    <w:rsid w:val="00362C79"/>
    <w:rsid w:val="0036318A"/>
    <w:rsid w:val="003638E9"/>
    <w:rsid w:val="00365DDA"/>
    <w:rsid w:val="00366019"/>
    <w:rsid w:val="003660BB"/>
    <w:rsid w:val="00366691"/>
    <w:rsid w:val="003669A4"/>
    <w:rsid w:val="00366B04"/>
    <w:rsid w:val="00366B62"/>
    <w:rsid w:val="0036703B"/>
    <w:rsid w:val="00367EB4"/>
    <w:rsid w:val="0037030B"/>
    <w:rsid w:val="0037047F"/>
    <w:rsid w:val="00370D65"/>
    <w:rsid w:val="00370F33"/>
    <w:rsid w:val="00372E4B"/>
    <w:rsid w:val="00373638"/>
    <w:rsid w:val="003738BE"/>
    <w:rsid w:val="00374B72"/>
    <w:rsid w:val="00375E85"/>
    <w:rsid w:val="00376020"/>
    <w:rsid w:val="0037621D"/>
    <w:rsid w:val="003766B9"/>
    <w:rsid w:val="0038033C"/>
    <w:rsid w:val="00380B07"/>
    <w:rsid w:val="00380FA4"/>
    <w:rsid w:val="00381265"/>
    <w:rsid w:val="00381BF2"/>
    <w:rsid w:val="00382469"/>
    <w:rsid w:val="00382FE8"/>
    <w:rsid w:val="0038325B"/>
    <w:rsid w:val="00383987"/>
    <w:rsid w:val="00384458"/>
    <w:rsid w:val="003848FB"/>
    <w:rsid w:val="00384B96"/>
    <w:rsid w:val="00384DB2"/>
    <w:rsid w:val="003850FD"/>
    <w:rsid w:val="003854D9"/>
    <w:rsid w:val="003856C4"/>
    <w:rsid w:val="00385995"/>
    <w:rsid w:val="003859D3"/>
    <w:rsid w:val="00385CAD"/>
    <w:rsid w:val="00386343"/>
    <w:rsid w:val="00386547"/>
    <w:rsid w:val="003867A6"/>
    <w:rsid w:val="00386884"/>
    <w:rsid w:val="00387343"/>
    <w:rsid w:val="00387FCD"/>
    <w:rsid w:val="00390379"/>
    <w:rsid w:val="00392D84"/>
    <w:rsid w:val="00392DD7"/>
    <w:rsid w:val="00393A3E"/>
    <w:rsid w:val="00393BF4"/>
    <w:rsid w:val="00394A56"/>
    <w:rsid w:val="00394C61"/>
    <w:rsid w:val="00394CCF"/>
    <w:rsid w:val="00395207"/>
    <w:rsid w:val="00395445"/>
    <w:rsid w:val="00395AC0"/>
    <w:rsid w:val="00395B43"/>
    <w:rsid w:val="00395F94"/>
    <w:rsid w:val="003961A2"/>
    <w:rsid w:val="003970BA"/>
    <w:rsid w:val="003973C5"/>
    <w:rsid w:val="00397608"/>
    <w:rsid w:val="003A0C2B"/>
    <w:rsid w:val="003A0E20"/>
    <w:rsid w:val="003A1FD7"/>
    <w:rsid w:val="003A25E2"/>
    <w:rsid w:val="003A268C"/>
    <w:rsid w:val="003A2787"/>
    <w:rsid w:val="003A3D32"/>
    <w:rsid w:val="003A411D"/>
    <w:rsid w:val="003A4918"/>
    <w:rsid w:val="003A4B1A"/>
    <w:rsid w:val="003A4E7D"/>
    <w:rsid w:val="003A5326"/>
    <w:rsid w:val="003A5410"/>
    <w:rsid w:val="003A5791"/>
    <w:rsid w:val="003A57DE"/>
    <w:rsid w:val="003A58FD"/>
    <w:rsid w:val="003A5D04"/>
    <w:rsid w:val="003A6D51"/>
    <w:rsid w:val="003B02A1"/>
    <w:rsid w:val="003B04F0"/>
    <w:rsid w:val="003B0AA7"/>
    <w:rsid w:val="003B0F4F"/>
    <w:rsid w:val="003B10ED"/>
    <w:rsid w:val="003B26AD"/>
    <w:rsid w:val="003B431B"/>
    <w:rsid w:val="003B445E"/>
    <w:rsid w:val="003B486C"/>
    <w:rsid w:val="003B4AB0"/>
    <w:rsid w:val="003B58AE"/>
    <w:rsid w:val="003B6C0B"/>
    <w:rsid w:val="003B7037"/>
    <w:rsid w:val="003B75A5"/>
    <w:rsid w:val="003C0784"/>
    <w:rsid w:val="003C096A"/>
    <w:rsid w:val="003C0EF4"/>
    <w:rsid w:val="003C2381"/>
    <w:rsid w:val="003C24E3"/>
    <w:rsid w:val="003C34BE"/>
    <w:rsid w:val="003C38F1"/>
    <w:rsid w:val="003C3CD0"/>
    <w:rsid w:val="003C3FE3"/>
    <w:rsid w:val="003C42FF"/>
    <w:rsid w:val="003C4D4E"/>
    <w:rsid w:val="003C56DC"/>
    <w:rsid w:val="003C5B5A"/>
    <w:rsid w:val="003C6D10"/>
    <w:rsid w:val="003C78CA"/>
    <w:rsid w:val="003D0AD1"/>
    <w:rsid w:val="003D0BC6"/>
    <w:rsid w:val="003D1050"/>
    <w:rsid w:val="003D1A7F"/>
    <w:rsid w:val="003D20F5"/>
    <w:rsid w:val="003D2F40"/>
    <w:rsid w:val="003D2F63"/>
    <w:rsid w:val="003D408F"/>
    <w:rsid w:val="003D4D64"/>
    <w:rsid w:val="003D4FD7"/>
    <w:rsid w:val="003D5331"/>
    <w:rsid w:val="003D616A"/>
    <w:rsid w:val="003D69D2"/>
    <w:rsid w:val="003D6A30"/>
    <w:rsid w:val="003D6A33"/>
    <w:rsid w:val="003D6C2B"/>
    <w:rsid w:val="003D7725"/>
    <w:rsid w:val="003D79F0"/>
    <w:rsid w:val="003D7A42"/>
    <w:rsid w:val="003D7DC3"/>
    <w:rsid w:val="003D7FB7"/>
    <w:rsid w:val="003E006F"/>
    <w:rsid w:val="003E00E2"/>
    <w:rsid w:val="003E05BF"/>
    <w:rsid w:val="003E08E4"/>
    <w:rsid w:val="003E0B02"/>
    <w:rsid w:val="003E0CC3"/>
    <w:rsid w:val="003E15BA"/>
    <w:rsid w:val="003E19CA"/>
    <w:rsid w:val="003E1A85"/>
    <w:rsid w:val="003E2154"/>
    <w:rsid w:val="003E47E6"/>
    <w:rsid w:val="003E4A92"/>
    <w:rsid w:val="003E5290"/>
    <w:rsid w:val="003E5460"/>
    <w:rsid w:val="003E57C5"/>
    <w:rsid w:val="003E5CB6"/>
    <w:rsid w:val="003E6018"/>
    <w:rsid w:val="003E6608"/>
    <w:rsid w:val="003E68EE"/>
    <w:rsid w:val="003E6A93"/>
    <w:rsid w:val="003E6AA7"/>
    <w:rsid w:val="003E7005"/>
    <w:rsid w:val="003E7F6D"/>
    <w:rsid w:val="003F0541"/>
    <w:rsid w:val="003F0833"/>
    <w:rsid w:val="003F1BFA"/>
    <w:rsid w:val="003F1D6A"/>
    <w:rsid w:val="003F1EC8"/>
    <w:rsid w:val="003F260E"/>
    <w:rsid w:val="003F2A83"/>
    <w:rsid w:val="003F32F6"/>
    <w:rsid w:val="003F3ECD"/>
    <w:rsid w:val="003F3F9A"/>
    <w:rsid w:val="003F4EDD"/>
    <w:rsid w:val="003F53AC"/>
    <w:rsid w:val="003F5B1D"/>
    <w:rsid w:val="003F62AF"/>
    <w:rsid w:val="003F69CC"/>
    <w:rsid w:val="003F7914"/>
    <w:rsid w:val="00400992"/>
    <w:rsid w:val="00401139"/>
    <w:rsid w:val="00403724"/>
    <w:rsid w:val="00404123"/>
    <w:rsid w:val="00404371"/>
    <w:rsid w:val="00404BD5"/>
    <w:rsid w:val="00404BF0"/>
    <w:rsid w:val="00405133"/>
    <w:rsid w:val="004059B5"/>
    <w:rsid w:val="004066CD"/>
    <w:rsid w:val="0040752F"/>
    <w:rsid w:val="00407531"/>
    <w:rsid w:val="00407C5A"/>
    <w:rsid w:val="00410455"/>
    <w:rsid w:val="00410D87"/>
    <w:rsid w:val="004117BC"/>
    <w:rsid w:val="00414045"/>
    <w:rsid w:val="0041446A"/>
    <w:rsid w:val="004145C8"/>
    <w:rsid w:val="0041510B"/>
    <w:rsid w:val="004152BA"/>
    <w:rsid w:val="00416144"/>
    <w:rsid w:val="0041629A"/>
    <w:rsid w:val="0041671D"/>
    <w:rsid w:val="0041672F"/>
    <w:rsid w:val="00416A9E"/>
    <w:rsid w:val="00416DE2"/>
    <w:rsid w:val="00416F33"/>
    <w:rsid w:val="00417448"/>
    <w:rsid w:val="00417563"/>
    <w:rsid w:val="00417680"/>
    <w:rsid w:val="00417957"/>
    <w:rsid w:val="00417D16"/>
    <w:rsid w:val="00417DC7"/>
    <w:rsid w:val="00420374"/>
    <w:rsid w:val="00420795"/>
    <w:rsid w:val="00420F8B"/>
    <w:rsid w:val="00421DD8"/>
    <w:rsid w:val="00422257"/>
    <w:rsid w:val="0042227A"/>
    <w:rsid w:val="0042239E"/>
    <w:rsid w:val="00424971"/>
    <w:rsid w:val="00424BE9"/>
    <w:rsid w:val="004259F8"/>
    <w:rsid w:val="00426A19"/>
    <w:rsid w:val="004273FE"/>
    <w:rsid w:val="004300D9"/>
    <w:rsid w:val="00430736"/>
    <w:rsid w:val="004316AF"/>
    <w:rsid w:val="00431A06"/>
    <w:rsid w:val="0043295C"/>
    <w:rsid w:val="00432B42"/>
    <w:rsid w:val="0043350D"/>
    <w:rsid w:val="00433602"/>
    <w:rsid w:val="00433787"/>
    <w:rsid w:val="004347E9"/>
    <w:rsid w:val="00434AFD"/>
    <w:rsid w:val="0043528D"/>
    <w:rsid w:val="004355D2"/>
    <w:rsid w:val="0043625F"/>
    <w:rsid w:val="00436A51"/>
    <w:rsid w:val="004370A6"/>
    <w:rsid w:val="00440492"/>
    <w:rsid w:val="00440C42"/>
    <w:rsid w:val="00441230"/>
    <w:rsid w:val="004415A9"/>
    <w:rsid w:val="00441C66"/>
    <w:rsid w:val="00441C7A"/>
    <w:rsid w:val="00441E90"/>
    <w:rsid w:val="00442122"/>
    <w:rsid w:val="00443058"/>
    <w:rsid w:val="004431A6"/>
    <w:rsid w:val="00444338"/>
    <w:rsid w:val="00444905"/>
    <w:rsid w:val="004450A8"/>
    <w:rsid w:val="004450FD"/>
    <w:rsid w:val="00445529"/>
    <w:rsid w:val="00445D4B"/>
    <w:rsid w:val="00445F6B"/>
    <w:rsid w:val="00445F7D"/>
    <w:rsid w:val="004470E0"/>
    <w:rsid w:val="004472A2"/>
    <w:rsid w:val="0044775F"/>
    <w:rsid w:val="00447A41"/>
    <w:rsid w:val="00447CC2"/>
    <w:rsid w:val="00447E86"/>
    <w:rsid w:val="00450E71"/>
    <w:rsid w:val="00450FBC"/>
    <w:rsid w:val="004513A0"/>
    <w:rsid w:val="0045142C"/>
    <w:rsid w:val="00451CE4"/>
    <w:rsid w:val="0045270E"/>
    <w:rsid w:val="00452943"/>
    <w:rsid w:val="00452A21"/>
    <w:rsid w:val="004532DA"/>
    <w:rsid w:val="00453D5E"/>
    <w:rsid w:val="004548B5"/>
    <w:rsid w:val="00455170"/>
    <w:rsid w:val="00455A60"/>
    <w:rsid w:val="00455CC2"/>
    <w:rsid w:val="00455D3C"/>
    <w:rsid w:val="00456C86"/>
    <w:rsid w:val="00457C3F"/>
    <w:rsid w:val="004607CC"/>
    <w:rsid w:val="00460DD6"/>
    <w:rsid w:val="00460FD5"/>
    <w:rsid w:val="0046109B"/>
    <w:rsid w:val="00461BD5"/>
    <w:rsid w:val="00461C43"/>
    <w:rsid w:val="00461CE0"/>
    <w:rsid w:val="004632C7"/>
    <w:rsid w:val="00463C3A"/>
    <w:rsid w:val="00464974"/>
    <w:rsid w:val="00464ACA"/>
    <w:rsid w:val="00465480"/>
    <w:rsid w:val="00465497"/>
    <w:rsid w:val="0046594E"/>
    <w:rsid w:val="00467E88"/>
    <w:rsid w:val="00470EB9"/>
    <w:rsid w:val="00470F81"/>
    <w:rsid w:val="00471EF2"/>
    <w:rsid w:val="00472FC4"/>
    <w:rsid w:val="0047305C"/>
    <w:rsid w:val="00473660"/>
    <w:rsid w:val="00473BE3"/>
    <w:rsid w:val="00473C61"/>
    <w:rsid w:val="00473CC3"/>
    <w:rsid w:val="00474882"/>
    <w:rsid w:val="00474AF3"/>
    <w:rsid w:val="00475969"/>
    <w:rsid w:val="0047680A"/>
    <w:rsid w:val="00476CF6"/>
    <w:rsid w:val="00476FFD"/>
    <w:rsid w:val="004772E3"/>
    <w:rsid w:val="00477945"/>
    <w:rsid w:val="004800E5"/>
    <w:rsid w:val="0048045E"/>
    <w:rsid w:val="0048074D"/>
    <w:rsid w:val="004807DF"/>
    <w:rsid w:val="004808B1"/>
    <w:rsid w:val="00480BDD"/>
    <w:rsid w:val="00480E5F"/>
    <w:rsid w:val="004825BB"/>
    <w:rsid w:val="00482612"/>
    <w:rsid w:val="00483379"/>
    <w:rsid w:val="00483650"/>
    <w:rsid w:val="00483B6F"/>
    <w:rsid w:val="00484170"/>
    <w:rsid w:val="00484640"/>
    <w:rsid w:val="00484BFB"/>
    <w:rsid w:val="00484F98"/>
    <w:rsid w:val="0048516E"/>
    <w:rsid w:val="004851D6"/>
    <w:rsid w:val="004851DC"/>
    <w:rsid w:val="004869D7"/>
    <w:rsid w:val="00486A34"/>
    <w:rsid w:val="004872AC"/>
    <w:rsid w:val="0048799C"/>
    <w:rsid w:val="00487A3A"/>
    <w:rsid w:val="00487E91"/>
    <w:rsid w:val="00487FF3"/>
    <w:rsid w:val="00490CD8"/>
    <w:rsid w:val="004914D4"/>
    <w:rsid w:val="00491994"/>
    <w:rsid w:val="00491B5A"/>
    <w:rsid w:val="00491D9B"/>
    <w:rsid w:val="0049216D"/>
    <w:rsid w:val="00492684"/>
    <w:rsid w:val="00494502"/>
    <w:rsid w:val="00494D90"/>
    <w:rsid w:val="00494F07"/>
    <w:rsid w:val="004954AD"/>
    <w:rsid w:val="00495BEE"/>
    <w:rsid w:val="00496645"/>
    <w:rsid w:val="00496D55"/>
    <w:rsid w:val="00497267"/>
    <w:rsid w:val="0049768D"/>
    <w:rsid w:val="004A007C"/>
    <w:rsid w:val="004A05B9"/>
    <w:rsid w:val="004A0962"/>
    <w:rsid w:val="004A1068"/>
    <w:rsid w:val="004A2160"/>
    <w:rsid w:val="004A25DD"/>
    <w:rsid w:val="004A2EC7"/>
    <w:rsid w:val="004A30F6"/>
    <w:rsid w:val="004A31E1"/>
    <w:rsid w:val="004A460D"/>
    <w:rsid w:val="004A4C85"/>
    <w:rsid w:val="004A5196"/>
    <w:rsid w:val="004A6138"/>
    <w:rsid w:val="004A61B6"/>
    <w:rsid w:val="004A6218"/>
    <w:rsid w:val="004A6DF6"/>
    <w:rsid w:val="004A7108"/>
    <w:rsid w:val="004A7251"/>
    <w:rsid w:val="004A733B"/>
    <w:rsid w:val="004A74CD"/>
    <w:rsid w:val="004A7B5C"/>
    <w:rsid w:val="004A7CCE"/>
    <w:rsid w:val="004B0581"/>
    <w:rsid w:val="004B06A8"/>
    <w:rsid w:val="004B0EAB"/>
    <w:rsid w:val="004B13FF"/>
    <w:rsid w:val="004B15A4"/>
    <w:rsid w:val="004B1913"/>
    <w:rsid w:val="004B192C"/>
    <w:rsid w:val="004B263A"/>
    <w:rsid w:val="004B2E54"/>
    <w:rsid w:val="004B3055"/>
    <w:rsid w:val="004B3ADE"/>
    <w:rsid w:val="004B4218"/>
    <w:rsid w:val="004B434C"/>
    <w:rsid w:val="004B49AC"/>
    <w:rsid w:val="004B511E"/>
    <w:rsid w:val="004B53FC"/>
    <w:rsid w:val="004B60AE"/>
    <w:rsid w:val="004B62C9"/>
    <w:rsid w:val="004B71C8"/>
    <w:rsid w:val="004B73BF"/>
    <w:rsid w:val="004B75C3"/>
    <w:rsid w:val="004C023B"/>
    <w:rsid w:val="004C0626"/>
    <w:rsid w:val="004C06EC"/>
    <w:rsid w:val="004C12B6"/>
    <w:rsid w:val="004C1314"/>
    <w:rsid w:val="004C250F"/>
    <w:rsid w:val="004C26B4"/>
    <w:rsid w:val="004C2FC4"/>
    <w:rsid w:val="004C320B"/>
    <w:rsid w:val="004C3305"/>
    <w:rsid w:val="004C33D6"/>
    <w:rsid w:val="004C378C"/>
    <w:rsid w:val="004C4024"/>
    <w:rsid w:val="004C42B7"/>
    <w:rsid w:val="004C5BD0"/>
    <w:rsid w:val="004C73AC"/>
    <w:rsid w:val="004C7475"/>
    <w:rsid w:val="004D0618"/>
    <w:rsid w:val="004D08EA"/>
    <w:rsid w:val="004D1A3C"/>
    <w:rsid w:val="004D2BA3"/>
    <w:rsid w:val="004D3011"/>
    <w:rsid w:val="004D3223"/>
    <w:rsid w:val="004D34F2"/>
    <w:rsid w:val="004D3D25"/>
    <w:rsid w:val="004D4484"/>
    <w:rsid w:val="004D474D"/>
    <w:rsid w:val="004D5168"/>
    <w:rsid w:val="004D5184"/>
    <w:rsid w:val="004D5358"/>
    <w:rsid w:val="004D59BD"/>
    <w:rsid w:val="004D5EFB"/>
    <w:rsid w:val="004D6A10"/>
    <w:rsid w:val="004D79D8"/>
    <w:rsid w:val="004E19BE"/>
    <w:rsid w:val="004E1E20"/>
    <w:rsid w:val="004E1E8E"/>
    <w:rsid w:val="004E2C4D"/>
    <w:rsid w:val="004E3219"/>
    <w:rsid w:val="004E5950"/>
    <w:rsid w:val="004E5974"/>
    <w:rsid w:val="004E6AA4"/>
    <w:rsid w:val="004E7565"/>
    <w:rsid w:val="004F0C97"/>
    <w:rsid w:val="004F2128"/>
    <w:rsid w:val="004F28F5"/>
    <w:rsid w:val="004F3150"/>
    <w:rsid w:val="004F3B83"/>
    <w:rsid w:val="004F4003"/>
    <w:rsid w:val="004F42F2"/>
    <w:rsid w:val="004F4456"/>
    <w:rsid w:val="004F451C"/>
    <w:rsid w:val="004F4B29"/>
    <w:rsid w:val="004F52EE"/>
    <w:rsid w:val="004F5DBB"/>
    <w:rsid w:val="004F627C"/>
    <w:rsid w:val="004F6550"/>
    <w:rsid w:val="004F6D00"/>
    <w:rsid w:val="004F7634"/>
    <w:rsid w:val="004F78A5"/>
    <w:rsid w:val="004F7E62"/>
    <w:rsid w:val="005004D0"/>
    <w:rsid w:val="00500F86"/>
    <w:rsid w:val="005010D3"/>
    <w:rsid w:val="00501456"/>
    <w:rsid w:val="00501C37"/>
    <w:rsid w:val="00501EF3"/>
    <w:rsid w:val="00503AF3"/>
    <w:rsid w:val="0050406A"/>
    <w:rsid w:val="00504353"/>
    <w:rsid w:val="0050499D"/>
    <w:rsid w:val="00504B3C"/>
    <w:rsid w:val="00505A4F"/>
    <w:rsid w:val="00506D2F"/>
    <w:rsid w:val="00506F6E"/>
    <w:rsid w:val="00506FA2"/>
    <w:rsid w:val="005075D6"/>
    <w:rsid w:val="00510169"/>
    <w:rsid w:val="00510297"/>
    <w:rsid w:val="00511285"/>
    <w:rsid w:val="00511300"/>
    <w:rsid w:val="00511656"/>
    <w:rsid w:val="005116CA"/>
    <w:rsid w:val="00511719"/>
    <w:rsid w:val="00511898"/>
    <w:rsid w:val="005122F0"/>
    <w:rsid w:val="0051271C"/>
    <w:rsid w:val="00513BFA"/>
    <w:rsid w:val="00514E33"/>
    <w:rsid w:val="00515258"/>
    <w:rsid w:val="005156DD"/>
    <w:rsid w:val="0051603C"/>
    <w:rsid w:val="00516832"/>
    <w:rsid w:val="005170A7"/>
    <w:rsid w:val="00520B40"/>
    <w:rsid w:val="0052115F"/>
    <w:rsid w:val="00521782"/>
    <w:rsid w:val="00522112"/>
    <w:rsid w:val="00522415"/>
    <w:rsid w:val="00522B02"/>
    <w:rsid w:val="00523BC7"/>
    <w:rsid w:val="0052410A"/>
    <w:rsid w:val="00524AB1"/>
    <w:rsid w:val="00524B08"/>
    <w:rsid w:val="00525006"/>
    <w:rsid w:val="0052518B"/>
    <w:rsid w:val="005261B1"/>
    <w:rsid w:val="00526278"/>
    <w:rsid w:val="00526367"/>
    <w:rsid w:val="00526BA6"/>
    <w:rsid w:val="0052704B"/>
    <w:rsid w:val="00527B5C"/>
    <w:rsid w:val="00527B92"/>
    <w:rsid w:val="00530741"/>
    <w:rsid w:val="0053135F"/>
    <w:rsid w:val="0053198E"/>
    <w:rsid w:val="00531F39"/>
    <w:rsid w:val="00532654"/>
    <w:rsid w:val="00532770"/>
    <w:rsid w:val="00532B78"/>
    <w:rsid w:val="00532BA1"/>
    <w:rsid w:val="00533372"/>
    <w:rsid w:val="0053353C"/>
    <w:rsid w:val="00534EAD"/>
    <w:rsid w:val="00534F70"/>
    <w:rsid w:val="0053655E"/>
    <w:rsid w:val="00536E33"/>
    <w:rsid w:val="00536F80"/>
    <w:rsid w:val="00537CFA"/>
    <w:rsid w:val="0054146A"/>
    <w:rsid w:val="00541490"/>
    <w:rsid w:val="005419B2"/>
    <w:rsid w:val="00541AA2"/>
    <w:rsid w:val="0054202C"/>
    <w:rsid w:val="00542621"/>
    <w:rsid w:val="00543A0A"/>
    <w:rsid w:val="00544610"/>
    <w:rsid w:val="00544F20"/>
    <w:rsid w:val="005451FF"/>
    <w:rsid w:val="0054521C"/>
    <w:rsid w:val="00545527"/>
    <w:rsid w:val="005462E9"/>
    <w:rsid w:val="00547759"/>
    <w:rsid w:val="00547F82"/>
    <w:rsid w:val="00550247"/>
    <w:rsid w:val="00550558"/>
    <w:rsid w:val="00550B26"/>
    <w:rsid w:val="00550E85"/>
    <w:rsid w:val="00551468"/>
    <w:rsid w:val="00551953"/>
    <w:rsid w:val="00552A13"/>
    <w:rsid w:val="00552AE5"/>
    <w:rsid w:val="00553669"/>
    <w:rsid w:val="00553848"/>
    <w:rsid w:val="00554BE9"/>
    <w:rsid w:val="005550F9"/>
    <w:rsid w:val="00555AD5"/>
    <w:rsid w:val="0055667F"/>
    <w:rsid w:val="005567C5"/>
    <w:rsid w:val="00556929"/>
    <w:rsid w:val="00557452"/>
    <w:rsid w:val="0055757A"/>
    <w:rsid w:val="005575EF"/>
    <w:rsid w:val="00557C71"/>
    <w:rsid w:val="00557FAB"/>
    <w:rsid w:val="005608B5"/>
    <w:rsid w:val="0056095E"/>
    <w:rsid w:val="00560961"/>
    <w:rsid w:val="00560AE2"/>
    <w:rsid w:val="00560EB9"/>
    <w:rsid w:val="00561318"/>
    <w:rsid w:val="00561A15"/>
    <w:rsid w:val="00561A26"/>
    <w:rsid w:val="00562B45"/>
    <w:rsid w:val="00563AE5"/>
    <w:rsid w:val="00563FE7"/>
    <w:rsid w:val="0056421C"/>
    <w:rsid w:val="00564CE4"/>
    <w:rsid w:val="00565034"/>
    <w:rsid w:val="005661C9"/>
    <w:rsid w:val="005668F4"/>
    <w:rsid w:val="00567473"/>
    <w:rsid w:val="005679D9"/>
    <w:rsid w:val="00567AFE"/>
    <w:rsid w:val="005704DB"/>
    <w:rsid w:val="00570D65"/>
    <w:rsid w:val="00570E44"/>
    <w:rsid w:val="00571478"/>
    <w:rsid w:val="00571991"/>
    <w:rsid w:val="005724D4"/>
    <w:rsid w:val="005729D4"/>
    <w:rsid w:val="00572C58"/>
    <w:rsid w:val="00572F5C"/>
    <w:rsid w:val="0057332B"/>
    <w:rsid w:val="005735F8"/>
    <w:rsid w:val="00573934"/>
    <w:rsid w:val="0057503C"/>
    <w:rsid w:val="0057789F"/>
    <w:rsid w:val="005778EB"/>
    <w:rsid w:val="00577B56"/>
    <w:rsid w:val="00580BCA"/>
    <w:rsid w:val="005816B8"/>
    <w:rsid w:val="005823F3"/>
    <w:rsid w:val="0058283E"/>
    <w:rsid w:val="005829CE"/>
    <w:rsid w:val="00582CA3"/>
    <w:rsid w:val="00583284"/>
    <w:rsid w:val="0058333F"/>
    <w:rsid w:val="00583C2C"/>
    <w:rsid w:val="00584768"/>
    <w:rsid w:val="00584C86"/>
    <w:rsid w:val="00585A03"/>
    <w:rsid w:val="00586757"/>
    <w:rsid w:val="00586837"/>
    <w:rsid w:val="005868E6"/>
    <w:rsid w:val="00586A3F"/>
    <w:rsid w:val="005870AF"/>
    <w:rsid w:val="00587B0F"/>
    <w:rsid w:val="0059028E"/>
    <w:rsid w:val="0059101F"/>
    <w:rsid w:val="00591475"/>
    <w:rsid w:val="005918A7"/>
    <w:rsid w:val="00592197"/>
    <w:rsid w:val="00592676"/>
    <w:rsid w:val="0059290B"/>
    <w:rsid w:val="00593512"/>
    <w:rsid w:val="00594257"/>
    <w:rsid w:val="0059483C"/>
    <w:rsid w:val="00594BCF"/>
    <w:rsid w:val="00594E4A"/>
    <w:rsid w:val="00595B2F"/>
    <w:rsid w:val="00596432"/>
    <w:rsid w:val="005977B9"/>
    <w:rsid w:val="005A0268"/>
    <w:rsid w:val="005A0581"/>
    <w:rsid w:val="005A0820"/>
    <w:rsid w:val="005A1201"/>
    <w:rsid w:val="005A21CD"/>
    <w:rsid w:val="005A270A"/>
    <w:rsid w:val="005A31FB"/>
    <w:rsid w:val="005A3218"/>
    <w:rsid w:val="005A3A83"/>
    <w:rsid w:val="005A3F46"/>
    <w:rsid w:val="005A44DD"/>
    <w:rsid w:val="005A46E1"/>
    <w:rsid w:val="005A4CF6"/>
    <w:rsid w:val="005A54B4"/>
    <w:rsid w:val="005A570F"/>
    <w:rsid w:val="005A5859"/>
    <w:rsid w:val="005A5A39"/>
    <w:rsid w:val="005A61C1"/>
    <w:rsid w:val="005A6B77"/>
    <w:rsid w:val="005A7E85"/>
    <w:rsid w:val="005B01D8"/>
    <w:rsid w:val="005B059D"/>
    <w:rsid w:val="005B0D22"/>
    <w:rsid w:val="005B0EAA"/>
    <w:rsid w:val="005B1F06"/>
    <w:rsid w:val="005B1F72"/>
    <w:rsid w:val="005B2A2E"/>
    <w:rsid w:val="005B2E6A"/>
    <w:rsid w:val="005B3544"/>
    <w:rsid w:val="005B3FC8"/>
    <w:rsid w:val="005B4CD9"/>
    <w:rsid w:val="005B66B9"/>
    <w:rsid w:val="005B69D8"/>
    <w:rsid w:val="005B6FFA"/>
    <w:rsid w:val="005B7638"/>
    <w:rsid w:val="005B7B80"/>
    <w:rsid w:val="005C0F9F"/>
    <w:rsid w:val="005C1069"/>
    <w:rsid w:val="005C1777"/>
    <w:rsid w:val="005C1DAA"/>
    <w:rsid w:val="005C1EC2"/>
    <w:rsid w:val="005C2798"/>
    <w:rsid w:val="005C2AEF"/>
    <w:rsid w:val="005C32E5"/>
    <w:rsid w:val="005C3EB2"/>
    <w:rsid w:val="005C4656"/>
    <w:rsid w:val="005C4C97"/>
    <w:rsid w:val="005C5151"/>
    <w:rsid w:val="005C51A7"/>
    <w:rsid w:val="005C5A5B"/>
    <w:rsid w:val="005C5CB8"/>
    <w:rsid w:val="005C605B"/>
    <w:rsid w:val="005C621F"/>
    <w:rsid w:val="005C62B8"/>
    <w:rsid w:val="005C662D"/>
    <w:rsid w:val="005C6DA7"/>
    <w:rsid w:val="005C70ED"/>
    <w:rsid w:val="005C73E6"/>
    <w:rsid w:val="005C7EC1"/>
    <w:rsid w:val="005D0995"/>
    <w:rsid w:val="005D125D"/>
    <w:rsid w:val="005D17AC"/>
    <w:rsid w:val="005D18BA"/>
    <w:rsid w:val="005D24B5"/>
    <w:rsid w:val="005D2504"/>
    <w:rsid w:val="005D3074"/>
    <w:rsid w:val="005D3375"/>
    <w:rsid w:val="005D3F74"/>
    <w:rsid w:val="005D4BF2"/>
    <w:rsid w:val="005D5C9B"/>
    <w:rsid w:val="005D6AEE"/>
    <w:rsid w:val="005D6C7B"/>
    <w:rsid w:val="005D76E1"/>
    <w:rsid w:val="005D7C58"/>
    <w:rsid w:val="005E0303"/>
    <w:rsid w:val="005E09D3"/>
    <w:rsid w:val="005E0B79"/>
    <w:rsid w:val="005E14FB"/>
    <w:rsid w:val="005E2036"/>
    <w:rsid w:val="005E2EE9"/>
    <w:rsid w:val="005E3905"/>
    <w:rsid w:val="005E3A8E"/>
    <w:rsid w:val="005E41F3"/>
    <w:rsid w:val="005E4CD7"/>
    <w:rsid w:val="005E5260"/>
    <w:rsid w:val="005E53BD"/>
    <w:rsid w:val="005E68EA"/>
    <w:rsid w:val="005E6A6B"/>
    <w:rsid w:val="005E706F"/>
    <w:rsid w:val="005E71AD"/>
    <w:rsid w:val="005E76F9"/>
    <w:rsid w:val="005E7FAE"/>
    <w:rsid w:val="005F25E7"/>
    <w:rsid w:val="005F2640"/>
    <w:rsid w:val="005F2849"/>
    <w:rsid w:val="005F3207"/>
    <w:rsid w:val="005F3CD8"/>
    <w:rsid w:val="005F4135"/>
    <w:rsid w:val="005F42B0"/>
    <w:rsid w:val="005F456D"/>
    <w:rsid w:val="005F54F0"/>
    <w:rsid w:val="005F5A70"/>
    <w:rsid w:val="005F5FD3"/>
    <w:rsid w:val="005F6383"/>
    <w:rsid w:val="005F68B2"/>
    <w:rsid w:val="005F697C"/>
    <w:rsid w:val="005F6A9F"/>
    <w:rsid w:val="005F6AAB"/>
    <w:rsid w:val="005F6D07"/>
    <w:rsid w:val="005F6F26"/>
    <w:rsid w:val="005F7201"/>
    <w:rsid w:val="005F75E8"/>
    <w:rsid w:val="005F767B"/>
    <w:rsid w:val="005F7832"/>
    <w:rsid w:val="005F7CAB"/>
    <w:rsid w:val="0060000B"/>
    <w:rsid w:val="0060027B"/>
    <w:rsid w:val="006002F9"/>
    <w:rsid w:val="006021AF"/>
    <w:rsid w:val="006023AA"/>
    <w:rsid w:val="00602581"/>
    <w:rsid w:val="00602598"/>
    <w:rsid w:val="00602783"/>
    <w:rsid w:val="00602A78"/>
    <w:rsid w:val="00602D25"/>
    <w:rsid w:val="00603232"/>
    <w:rsid w:val="006034D8"/>
    <w:rsid w:val="0060361E"/>
    <w:rsid w:val="006040F1"/>
    <w:rsid w:val="006041C4"/>
    <w:rsid w:val="00604D5E"/>
    <w:rsid w:val="00604F71"/>
    <w:rsid w:val="00605626"/>
    <w:rsid w:val="00605F2D"/>
    <w:rsid w:val="00605F65"/>
    <w:rsid w:val="0060753E"/>
    <w:rsid w:val="0060789D"/>
    <w:rsid w:val="0061050A"/>
    <w:rsid w:val="00610913"/>
    <w:rsid w:val="006110AB"/>
    <w:rsid w:val="006114A7"/>
    <w:rsid w:val="00611C63"/>
    <w:rsid w:val="00612E17"/>
    <w:rsid w:val="00613ACA"/>
    <w:rsid w:val="00613E53"/>
    <w:rsid w:val="00614701"/>
    <w:rsid w:val="0061504A"/>
    <w:rsid w:val="0061531A"/>
    <w:rsid w:val="00615602"/>
    <w:rsid w:val="00616777"/>
    <w:rsid w:val="00616D71"/>
    <w:rsid w:val="00617631"/>
    <w:rsid w:val="006177C6"/>
    <w:rsid w:val="0061799C"/>
    <w:rsid w:val="00617BD5"/>
    <w:rsid w:val="006206F5"/>
    <w:rsid w:val="006207BF"/>
    <w:rsid w:val="00620B3A"/>
    <w:rsid w:val="00620B42"/>
    <w:rsid w:val="006212A9"/>
    <w:rsid w:val="006214CA"/>
    <w:rsid w:val="006219C7"/>
    <w:rsid w:val="00621F0F"/>
    <w:rsid w:val="00622340"/>
    <w:rsid w:val="006229A8"/>
    <w:rsid w:val="00622B7C"/>
    <w:rsid w:val="00622F01"/>
    <w:rsid w:val="00625AF0"/>
    <w:rsid w:val="006262CB"/>
    <w:rsid w:val="00626A30"/>
    <w:rsid w:val="0062740A"/>
    <w:rsid w:val="00627FDE"/>
    <w:rsid w:val="00630F92"/>
    <w:rsid w:val="0063111A"/>
    <w:rsid w:val="006320A8"/>
    <w:rsid w:val="00633365"/>
    <w:rsid w:val="00633457"/>
    <w:rsid w:val="00633912"/>
    <w:rsid w:val="00633E71"/>
    <w:rsid w:val="00634EAD"/>
    <w:rsid w:val="00635389"/>
    <w:rsid w:val="006359A9"/>
    <w:rsid w:val="00635BA6"/>
    <w:rsid w:val="00635BBF"/>
    <w:rsid w:val="00635C71"/>
    <w:rsid w:val="00635FD0"/>
    <w:rsid w:val="00636DD0"/>
    <w:rsid w:val="006374B1"/>
    <w:rsid w:val="00637F11"/>
    <w:rsid w:val="00640122"/>
    <w:rsid w:val="00640CE8"/>
    <w:rsid w:val="00640D04"/>
    <w:rsid w:val="00640ECE"/>
    <w:rsid w:val="00640F65"/>
    <w:rsid w:val="00641C35"/>
    <w:rsid w:val="006425F3"/>
    <w:rsid w:val="0064286E"/>
    <w:rsid w:val="006434A4"/>
    <w:rsid w:val="00644841"/>
    <w:rsid w:val="00644D54"/>
    <w:rsid w:val="00645480"/>
    <w:rsid w:val="006456BE"/>
    <w:rsid w:val="0064664C"/>
    <w:rsid w:val="00650701"/>
    <w:rsid w:val="00650F84"/>
    <w:rsid w:val="00651A62"/>
    <w:rsid w:val="00651BCA"/>
    <w:rsid w:val="00652A2B"/>
    <w:rsid w:val="0065313E"/>
    <w:rsid w:val="006531E4"/>
    <w:rsid w:val="0065326A"/>
    <w:rsid w:val="00653C88"/>
    <w:rsid w:val="00654801"/>
    <w:rsid w:val="00654B23"/>
    <w:rsid w:val="00654B2E"/>
    <w:rsid w:val="00655695"/>
    <w:rsid w:val="00655CD6"/>
    <w:rsid w:val="00656077"/>
    <w:rsid w:val="00656466"/>
    <w:rsid w:val="006567F0"/>
    <w:rsid w:val="00657F2F"/>
    <w:rsid w:val="00660266"/>
    <w:rsid w:val="00660FA1"/>
    <w:rsid w:val="00661D99"/>
    <w:rsid w:val="00661E06"/>
    <w:rsid w:val="00661F51"/>
    <w:rsid w:val="0066209D"/>
    <w:rsid w:val="006620DF"/>
    <w:rsid w:val="00663293"/>
    <w:rsid w:val="0066362B"/>
    <w:rsid w:val="00663AE2"/>
    <w:rsid w:val="00664503"/>
    <w:rsid w:val="006648E8"/>
    <w:rsid w:val="00664AB9"/>
    <w:rsid w:val="0066573E"/>
    <w:rsid w:val="006658BB"/>
    <w:rsid w:val="00665A4E"/>
    <w:rsid w:val="00666071"/>
    <w:rsid w:val="00666696"/>
    <w:rsid w:val="00667479"/>
    <w:rsid w:val="00670708"/>
    <w:rsid w:val="00670E61"/>
    <w:rsid w:val="00671D41"/>
    <w:rsid w:val="006724A3"/>
    <w:rsid w:val="00672A7C"/>
    <w:rsid w:val="00673081"/>
    <w:rsid w:val="00673353"/>
    <w:rsid w:val="00674069"/>
    <w:rsid w:val="006740EC"/>
    <w:rsid w:val="006743EC"/>
    <w:rsid w:val="0067466D"/>
    <w:rsid w:val="00674936"/>
    <w:rsid w:val="00674D60"/>
    <w:rsid w:val="00674F5E"/>
    <w:rsid w:val="0067528B"/>
    <w:rsid w:val="006758DF"/>
    <w:rsid w:val="00675C77"/>
    <w:rsid w:val="00676403"/>
    <w:rsid w:val="006773A8"/>
    <w:rsid w:val="00677528"/>
    <w:rsid w:val="00677FCC"/>
    <w:rsid w:val="00680184"/>
    <w:rsid w:val="0068080A"/>
    <w:rsid w:val="00680FDF"/>
    <w:rsid w:val="00682625"/>
    <w:rsid w:val="00682FF8"/>
    <w:rsid w:val="006830D2"/>
    <w:rsid w:val="0068340F"/>
    <w:rsid w:val="00683B75"/>
    <w:rsid w:val="006843EB"/>
    <w:rsid w:val="00684AD3"/>
    <w:rsid w:val="00685281"/>
    <w:rsid w:val="006863F4"/>
    <w:rsid w:val="00686948"/>
    <w:rsid w:val="00686FC8"/>
    <w:rsid w:val="00687652"/>
    <w:rsid w:val="00687F97"/>
    <w:rsid w:val="0069035A"/>
    <w:rsid w:val="00690A12"/>
    <w:rsid w:val="006916F3"/>
    <w:rsid w:val="00692070"/>
    <w:rsid w:val="006925CE"/>
    <w:rsid w:val="0069290F"/>
    <w:rsid w:val="0069295E"/>
    <w:rsid w:val="006935AB"/>
    <w:rsid w:val="00693E64"/>
    <w:rsid w:val="00694007"/>
    <w:rsid w:val="006942EA"/>
    <w:rsid w:val="00694B13"/>
    <w:rsid w:val="00694D64"/>
    <w:rsid w:val="006950FC"/>
    <w:rsid w:val="0069599B"/>
    <w:rsid w:val="00695A46"/>
    <w:rsid w:val="006964D1"/>
    <w:rsid w:val="006971AE"/>
    <w:rsid w:val="00697DAC"/>
    <w:rsid w:val="006A02CB"/>
    <w:rsid w:val="006A0D2A"/>
    <w:rsid w:val="006A12E1"/>
    <w:rsid w:val="006A152D"/>
    <w:rsid w:val="006A19EC"/>
    <w:rsid w:val="006A2494"/>
    <w:rsid w:val="006A24E1"/>
    <w:rsid w:val="006A29C9"/>
    <w:rsid w:val="006A2A56"/>
    <w:rsid w:val="006A2C28"/>
    <w:rsid w:val="006A2CB4"/>
    <w:rsid w:val="006A2E8F"/>
    <w:rsid w:val="006A3071"/>
    <w:rsid w:val="006A36C3"/>
    <w:rsid w:val="006A3EB2"/>
    <w:rsid w:val="006A41AD"/>
    <w:rsid w:val="006A478D"/>
    <w:rsid w:val="006A5C10"/>
    <w:rsid w:val="006B0029"/>
    <w:rsid w:val="006B04D3"/>
    <w:rsid w:val="006B0945"/>
    <w:rsid w:val="006B1213"/>
    <w:rsid w:val="006B1219"/>
    <w:rsid w:val="006B1B0F"/>
    <w:rsid w:val="006B20C7"/>
    <w:rsid w:val="006B2DC7"/>
    <w:rsid w:val="006B314B"/>
    <w:rsid w:val="006B3224"/>
    <w:rsid w:val="006B33D9"/>
    <w:rsid w:val="006B3413"/>
    <w:rsid w:val="006B3503"/>
    <w:rsid w:val="006B394F"/>
    <w:rsid w:val="006B40D4"/>
    <w:rsid w:val="006B4D32"/>
    <w:rsid w:val="006B503B"/>
    <w:rsid w:val="006B5620"/>
    <w:rsid w:val="006B5641"/>
    <w:rsid w:val="006B57D4"/>
    <w:rsid w:val="006B5FAB"/>
    <w:rsid w:val="006B5FCF"/>
    <w:rsid w:val="006B6B8E"/>
    <w:rsid w:val="006B6C1B"/>
    <w:rsid w:val="006C0B46"/>
    <w:rsid w:val="006C186C"/>
    <w:rsid w:val="006C266F"/>
    <w:rsid w:val="006C2A18"/>
    <w:rsid w:val="006C2A22"/>
    <w:rsid w:val="006C2BEC"/>
    <w:rsid w:val="006C340A"/>
    <w:rsid w:val="006C3499"/>
    <w:rsid w:val="006C3D48"/>
    <w:rsid w:val="006C4980"/>
    <w:rsid w:val="006C4CC9"/>
    <w:rsid w:val="006C4D9F"/>
    <w:rsid w:val="006C5381"/>
    <w:rsid w:val="006C57BE"/>
    <w:rsid w:val="006C66EF"/>
    <w:rsid w:val="006C69A7"/>
    <w:rsid w:val="006C6E70"/>
    <w:rsid w:val="006C6FD8"/>
    <w:rsid w:val="006C7C50"/>
    <w:rsid w:val="006C7F8F"/>
    <w:rsid w:val="006D0890"/>
    <w:rsid w:val="006D08C2"/>
    <w:rsid w:val="006D0B9C"/>
    <w:rsid w:val="006D18DF"/>
    <w:rsid w:val="006D1BF3"/>
    <w:rsid w:val="006D1E8E"/>
    <w:rsid w:val="006D1ECB"/>
    <w:rsid w:val="006D261B"/>
    <w:rsid w:val="006D2B73"/>
    <w:rsid w:val="006D30AF"/>
    <w:rsid w:val="006D3598"/>
    <w:rsid w:val="006D36FD"/>
    <w:rsid w:val="006D3735"/>
    <w:rsid w:val="006D399D"/>
    <w:rsid w:val="006D41FE"/>
    <w:rsid w:val="006D655D"/>
    <w:rsid w:val="006D7020"/>
    <w:rsid w:val="006D72E9"/>
    <w:rsid w:val="006D72EA"/>
    <w:rsid w:val="006E074C"/>
    <w:rsid w:val="006E0886"/>
    <w:rsid w:val="006E0CA0"/>
    <w:rsid w:val="006E1C27"/>
    <w:rsid w:val="006E1F28"/>
    <w:rsid w:val="006E23CE"/>
    <w:rsid w:val="006E2C7A"/>
    <w:rsid w:val="006E34C4"/>
    <w:rsid w:val="006E34E3"/>
    <w:rsid w:val="006E38AD"/>
    <w:rsid w:val="006E39B2"/>
    <w:rsid w:val="006E3A9D"/>
    <w:rsid w:val="006E424E"/>
    <w:rsid w:val="006E4C49"/>
    <w:rsid w:val="006E5255"/>
    <w:rsid w:val="006E5BAB"/>
    <w:rsid w:val="006E6488"/>
    <w:rsid w:val="006E66E4"/>
    <w:rsid w:val="006E6C97"/>
    <w:rsid w:val="006E6F4F"/>
    <w:rsid w:val="006E7539"/>
    <w:rsid w:val="006E756E"/>
    <w:rsid w:val="006E79BE"/>
    <w:rsid w:val="006E7F46"/>
    <w:rsid w:val="006F03CF"/>
    <w:rsid w:val="006F0701"/>
    <w:rsid w:val="006F1481"/>
    <w:rsid w:val="006F14C1"/>
    <w:rsid w:val="006F1E01"/>
    <w:rsid w:val="006F2F50"/>
    <w:rsid w:val="006F30E3"/>
    <w:rsid w:val="006F340F"/>
    <w:rsid w:val="006F35D0"/>
    <w:rsid w:val="006F49DE"/>
    <w:rsid w:val="006F4D99"/>
    <w:rsid w:val="006F4EDD"/>
    <w:rsid w:val="006F585E"/>
    <w:rsid w:val="006F65A7"/>
    <w:rsid w:val="006F699A"/>
    <w:rsid w:val="006F7285"/>
    <w:rsid w:val="006F72FC"/>
    <w:rsid w:val="006F7AD6"/>
    <w:rsid w:val="00700B49"/>
    <w:rsid w:val="0070108E"/>
    <w:rsid w:val="00702AEE"/>
    <w:rsid w:val="00702DFC"/>
    <w:rsid w:val="00703492"/>
    <w:rsid w:val="0070455F"/>
    <w:rsid w:val="00704A6D"/>
    <w:rsid w:val="00704E2A"/>
    <w:rsid w:val="007058EB"/>
    <w:rsid w:val="00705F11"/>
    <w:rsid w:val="007064C5"/>
    <w:rsid w:val="00707995"/>
    <w:rsid w:val="00710044"/>
    <w:rsid w:val="0071047C"/>
    <w:rsid w:val="00710BFA"/>
    <w:rsid w:val="00711880"/>
    <w:rsid w:val="00711DD8"/>
    <w:rsid w:val="00712213"/>
    <w:rsid w:val="0071281F"/>
    <w:rsid w:val="00712FC1"/>
    <w:rsid w:val="00713F56"/>
    <w:rsid w:val="007145BB"/>
    <w:rsid w:val="007145FB"/>
    <w:rsid w:val="007146AB"/>
    <w:rsid w:val="00714BA4"/>
    <w:rsid w:val="00714EFC"/>
    <w:rsid w:val="0071522A"/>
    <w:rsid w:val="0071586E"/>
    <w:rsid w:val="007163E8"/>
    <w:rsid w:val="007173FC"/>
    <w:rsid w:val="007176EA"/>
    <w:rsid w:val="0071790F"/>
    <w:rsid w:val="00717995"/>
    <w:rsid w:val="00717D04"/>
    <w:rsid w:val="0072022B"/>
    <w:rsid w:val="007207E8"/>
    <w:rsid w:val="007210CA"/>
    <w:rsid w:val="0072150E"/>
    <w:rsid w:val="007226F5"/>
    <w:rsid w:val="00722AFF"/>
    <w:rsid w:val="00722BDD"/>
    <w:rsid w:val="00723728"/>
    <w:rsid w:val="00723813"/>
    <w:rsid w:val="007238FB"/>
    <w:rsid w:val="0072541B"/>
    <w:rsid w:val="0072635C"/>
    <w:rsid w:val="00726640"/>
    <w:rsid w:val="0072676D"/>
    <w:rsid w:val="00726802"/>
    <w:rsid w:val="00726A73"/>
    <w:rsid w:val="00726DA3"/>
    <w:rsid w:val="0072740B"/>
    <w:rsid w:val="0072757A"/>
    <w:rsid w:val="007276AA"/>
    <w:rsid w:val="0073073A"/>
    <w:rsid w:val="007307DB"/>
    <w:rsid w:val="00730944"/>
    <w:rsid w:val="00731A96"/>
    <w:rsid w:val="0073246F"/>
    <w:rsid w:val="007333E8"/>
    <w:rsid w:val="00733436"/>
    <w:rsid w:val="007339B8"/>
    <w:rsid w:val="00733A75"/>
    <w:rsid w:val="007352AF"/>
    <w:rsid w:val="00735A0F"/>
    <w:rsid w:val="00736BD9"/>
    <w:rsid w:val="00736EEC"/>
    <w:rsid w:val="00737649"/>
    <w:rsid w:val="00737762"/>
    <w:rsid w:val="00737B2C"/>
    <w:rsid w:val="00740324"/>
    <w:rsid w:val="00740591"/>
    <w:rsid w:val="007423F8"/>
    <w:rsid w:val="00742431"/>
    <w:rsid w:val="00742448"/>
    <w:rsid w:val="00742561"/>
    <w:rsid w:val="0074256C"/>
    <w:rsid w:val="00743A07"/>
    <w:rsid w:val="00743B70"/>
    <w:rsid w:val="00743D23"/>
    <w:rsid w:val="00744783"/>
    <w:rsid w:val="007452EE"/>
    <w:rsid w:val="00745523"/>
    <w:rsid w:val="00745982"/>
    <w:rsid w:val="00746635"/>
    <w:rsid w:val="007466A1"/>
    <w:rsid w:val="00751053"/>
    <w:rsid w:val="00751228"/>
    <w:rsid w:val="00751381"/>
    <w:rsid w:val="007514DE"/>
    <w:rsid w:val="007517F4"/>
    <w:rsid w:val="00751F22"/>
    <w:rsid w:val="00752F25"/>
    <w:rsid w:val="00752F9E"/>
    <w:rsid w:val="00753167"/>
    <w:rsid w:val="007535E3"/>
    <w:rsid w:val="00753796"/>
    <w:rsid w:val="00753FBF"/>
    <w:rsid w:val="00754825"/>
    <w:rsid w:val="00755644"/>
    <w:rsid w:val="00755D49"/>
    <w:rsid w:val="007560B6"/>
    <w:rsid w:val="007560E6"/>
    <w:rsid w:val="00756187"/>
    <w:rsid w:val="0075674F"/>
    <w:rsid w:val="00756AD1"/>
    <w:rsid w:val="00756E4D"/>
    <w:rsid w:val="007576E4"/>
    <w:rsid w:val="00757B36"/>
    <w:rsid w:val="00757EC4"/>
    <w:rsid w:val="00760034"/>
    <w:rsid w:val="007600DA"/>
    <w:rsid w:val="007606BD"/>
    <w:rsid w:val="007608D5"/>
    <w:rsid w:val="00760D50"/>
    <w:rsid w:val="0076109B"/>
    <w:rsid w:val="00761242"/>
    <w:rsid w:val="007619FE"/>
    <w:rsid w:val="00761A55"/>
    <w:rsid w:val="00761EA7"/>
    <w:rsid w:val="00762B15"/>
    <w:rsid w:val="00763775"/>
    <w:rsid w:val="0076380E"/>
    <w:rsid w:val="00763F95"/>
    <w:rsid w:val="00764108"/>
    <w:rsid w:val="00764BF2"/>
    <w:rsid w:val="00764C54"/>
    <w:rsid w:val="00764D7D"/>
    <w:rsid w:val="00764FED"/>
    <w:rsid w:val="007650A3"/>
    <w:rsid w:val="0076521F"/>
    <w:rsid w:val="00765F82"/>
    <w:rsid w:val="00766DDC"/>
    <w:rsid w:val="007679D3"/>
    <w:rsid w:val="00767C84"/>
    <w:rsid w:val="00767F5D"/>
    <w:rsid w:val="007727EA"/>
    <w:rsid w:val="00772DF5"/>
    <w:rsid w:val="00772E8B"/>
    <w:rsid w:val="00773581"/>
    <w:rsid w:val="007735A8"/>
    <w:rsid w:val="007736EB"/>
    <w:rsid w:val="00773956"/>
    <w:rsid w:val="00773B1A"/>
    <w:rsid w:val="00773EE6"/>
    <w:rsid w:val="00774EA7"/>
    <w:rsid w:val="007766B4"/>
    <w:rsid w:val="007769DF"/>
    <w:rsid w:val="00776F54"/>
    <w:rsid w:val="0077702E"/>
    <w:rsid w:val="007772D9"/>
    <w:rsid w:val="00777491"/>
    <w:rsid w:val="007776BC"/>
    <w:rsid w:val="00777B90"/>
    <w:rsid w:val="007805EA"/>
    <w:rsid w:val="00780D2A"/>
    <w:rsid w:val="00780E0E"/>
    <w:rsid w:val="007811B5"/>
    <w:rsid w:val="0078156A"/>
    <w:rsid w:val="00782616"/>
    <w:rsid w:val="00782B64"/>
    <w:rsid w:val="00782B71"/>
    <w:rsid w:val="00782D36"/>
    <w:rsid w:val="007840F4"/>
    <w:rsid w:val="007841D4"/>
    <w:rsid w:val="00784CC7"/>
    <w:rsid w:val="00786636"/>
    <w:rsid w:val="00786946"/>
    <w:rsid w:val="00790D99"/>
    <w:rsid w:val="0079100A"/>
    <w:rsid w:val="00793186"/>
    <w:rsid w:val="0079355D"/>
    <w:rsid w:val="00793C9C"/>
    <w:rsid w:val="00793EB7"/>
    <w:rsid w:val="00793F7A"/>
    <w:rsid w:val="00793F8C"/>
    <w:rsid w:val="00794919"/>
    <w:rsid w:val="00794EDB"/>
    <w:rsid w:val="00796D3F"/>
    <w:rsid w:val="007970AD"/>
    <w:rsid w:val="007978A2"/>
    <w:rsid w:val="00797AD4"/>
    <w:rsid w:val="00797FBE"/>
    <w:rsid w:val="007A01C4"/>
    <w:rsid w:val="007A08B0"/>
    <w:rsid w:val="007A128D"/>
    <w:rsid w:val="007A12A0"/>
    <w:rsid w:val="007A18B8"/>
    <w:rsid w:val="007A1D56"/>
    <w:rsid w:val="007A20B2"/>
    <w:rsid w:val="007A2233"/>
    <w:rsid w:val="007A2483"/>
    <w:rsid w:val="007A2A5A"/>
    <w:rsid w:val="007A2C81"/>
    <w:rsid w:val="007A40EB"/>
    <w:rsid w:val="007A4204"/>
    <w:rsid w:val="007A48B1"/>
    <w:rsid w:val="007A4B69"/>
    <w:rsid w:val="007A59E0"/>
    <w:rsid w:val="007A61E1"/>
    <w:rsid w:val="007A63B8"/>
    <w:rsid w:val="007A69A3"/>
    <w:rsid w:val="007A69B6"/>
    <w:rsid w:val="007A6C44"/>
    <w:rsid w:val="007A7547"/>
    <w:rsid w:val="007B055C"/>
    <w:rsid w:val="007B0B05"/>
    <w:rsid w:val="007B16C3"/>
    <w:rsid w:val="007B1E3C"/>
    <w:rsid w:val="007B1F0D"/>
    <w:rsid w:val="007B210C"/>
    <w:rsid w:val="007B2D14"/>
    <w:rsid w:val="007B37E7"/>
    <w:rsid w:val="007B3E91"/>
    <w:rsid w:val="007B3EB6"/>
    <w:rsid w:val="007B449D"/>
    <w:rsid w:val="007B4544"/>
    <w:rsid w:val="007B4708"/>
    <w:rsid w:val="007B4768"/>
    <w:rsid w:val="007B4DB0"/>
    <w:rsid w:val="007B536F"/>
    <w:rsid w:val="007B5441"/>
    <w:rsid w:val="007B61E9"/>
    <w:rsid w:val="007B6B9D"/>
    <w:rsid w:val="007B792E"/>
    <w:rsid w:val="007B7973"/>
    <w:rsid w:val="007B7DC5"/>
    <w:rsid w:val="007C0035"/>
    <w:rsid w:val="007C055C"/>
    <w:rsid w:val="007C07C8"/>
    <w:rsid w:val="007C0D35"/>
    <w:rsid w:val="007C1336"/>
    <w:rsid w:val="007C1C33"/>
    <w:rsid w:val="007C1F65"/>
    <w:rsid w:val="007C2347"/>
    <w:rsid w:val="007C2902"/>
    <w:rsid w:val="007C342A"/>
    <w:rsid w:val="007C3896"/>
    <w:rsid w:val="007C3AD4"/>
    <w:rsid w:val="007C3DB0"/>
    <w:rsid w:val="007C4679"/>
    <w:rsid w:val="007C4918"/>
    <w:rsid w:val="007C4DA9"/>
    <w:rsid w:val="007C5576"/>
    <w:rsid w:val="007C5DA8"/>
    <w:rsid w:val="007C61E4"/>
    <w:rsid w:val="007C62A3"/>
    <w:rsid w:val="007C69A3"/>
    <w:rsid w:val="007C7151"/>
    <w:rsid w:val="007C715F"/>
    <w:rsid w:val="007C7276"/>
    <w:rsid w:val="007D043B"/>
    <w:rsid w:val="007D0BCD"/>
    <w:rsid w:val="007D10FB"/>
    <w:rsid w:val="007D1231"/>
    <w:rsid w:val="007D1434"/>
    <w:rsid w:val="007D26A8"/>
    <w:rsid w:val="007D2F7F"/>
    <w:rsid w:val="007D31C3"/>
    <w:rsid w:val="007D31F2"/>
    <w:rsid w:val="007D356D"/>
    <w:rsid w:val="007D4485"/>
    <w:rsid w:val="007D4585"/>
    <w:rsid w:val="007D5A43"/>
    <w:rsid w:val="007D5D62"/>
    <w:rsid w:val="007D5E5C"/>
    <w:rsid w:val="007D6BEF"/>
    <w:rsid w:val="007D6CDB"/>
    <w:rsid w:val="007D6D85"/>
    <w:rsid w:val="007D77B3"/>
    <w:rsid w:val="007E01D9"/>
    <w:rsid w:val="007E03B3"/>
    <w:rsid w:val="007E09F5"/>
    <w:rsid w:val="007E0D3C"/>
    <w:rsid w:val="007E0D9E"/>
    <w:rsid w:val="007E1725"/>
    <w:rsid w:val="007E1CEE"/>
    <w:rsid w:val="007E1F32"/>
    <w:rsid w:val="007E2944"/>
    <w:rsid w:val="007E2E2C"/>
    <w:rsid w:val="007E3177"/>
    <w:rsid w:val="007E3267"/>
    <w:rsid w:val="007E338C"/>
    <w:rsid w:val="007E3651"/>
    <w:rsid w:val="007E38B2"/>
    <w:rsid w:val="007E445F"/>
    <w:rsid w:val="007E465A"/>
    <w:rsid w:val="007E46B0"/>
    <w:rsid w:val="007E4868"/>
    <w:rsid w:val="007E5869"/>
    <w:rsid w:val="007E5A43"/>
    <w:rsid w:val="007E5FB4"/>
    <w:rsid w:val="007E7C6B"/>
    <w:rsid w:val="007E7D10"/>
    <w:rsid w:val="007E7D47"/>
    <w:rsid w:val="007F00CC"/>
    <w:rsid w:val="007F07D4"/>
    <w:rsid w:val="007F0ABD"/>
    <w:rsid w:val="007F1025"/>
    <w:rsid w:val="007F12AF"/>
    <w:rsid w:val="007F13AE"/>
    <w:rsid w:val="007F2F00"/>
    <w:rsid w:val="007F3294"/>
    <w:rsid w:val="007F358A"/>
    <w:rsid w:val="007F3867"/>
    <w:rsid w:val="007F3A7A"/>
    <w:rsid w:val="007F3BC9"/>
    <w:rsid w:val="007F3CB9"/>
    <w:rsid w:val="007F48F6"/>
    <w:rsid w:val="007F5200"/>
    <w:rsid w:val="007F657C"/>
    <w:rsid w:val="007F6779"/>
    <w:rsid w:val="007F79AE"/>
    <w:rsid w:val="00800295"/>
    <w:rsid w:val="0080072F"/>
    <w:rsid w:val="00800EA3"/>
    <w:rsid w:val="0080120B"/>
    <w:rsid w:val="0080147D"/>
    <w:rsid w:val="0080160D"/>
    <w:rsid w:val="00801767"/>
    <w:rsid w:val="0080183C"/>
    <w:rsid w:val="0080212D"/>
    <w:rsid w:val="00802156"/>
    <w:rsid w:val="008026E7"/>
    <w:rsid w:val="00802A38"/>
    <w:rsid w:val="008037B3"/>
    <w:rsid w:val="008037E3"/>
    <w:rsid w:val="0080391E"/>
    <w:rsid w:val="00804238"/>
    <w:rsid w:val="00804464"/>
    <w:rsid w:val="0080490E"/>
    <w:rsid w:val="00804D71"/>
    <w:rsid w:val="008062BC"/>
    <w:rsid w:val="0080650F"/>
    <w:rsid w:val="00806DA2"/>
    <w:rsid w:val="008109F7"/>
    <w:rsid w:val="00811099"/>
    <w:rsid w:val="008116A4"/>
    <w:rsid w:val="00811C27"/>
    <w:rsid w:val="00812A10"/>
    <w:rsid w:val="00812C3A"/>
    <w:rsid w:val="00814D3F"/>
    <w:rsid w:val="00814DD1"/>
    <w:rsid w:val="00815BEA"/>
    <w:rsid w:val="00815C45"/>
    <w:rsid w:val="00816A8E"/>
    <w:rsid w:val="00817640"/>
    <w:rsid w:val="00820717"/>
    <w:rsid w:val="008214E3"/>
    <w:rsid w:val="008214E7"/>
    <w:rsid w:val="008215DE"/>
    <w:rsid w:val="008218C5"/>
    <w:rsid w:val="00821981"/>
    <w:rsid w:val="00822433"/>
    <w:rsid w:val="008226F1"/>
    <w:rsid w:val="00822E58"/>
    <w:rsid w:val="00823240"/>
    <w:rsid w:val="00823467"/>
    <w:rsid w:val="00823959"/>
    <w:rsid w:val="00823AF0"/>
    <w:rsid w:val="00823D5F"/>
    <w:rsid w:val="0082446D"/>
    <w:rsid w:val="0082455F"/>
    <w:rsid w:val="00824910"/>
    <w:rsid w:val="00824E41"/>
    <w:rsid w:val="00825450"/>
    <w:rsid w:val="00825808"/>
    <w:rsid w:val="00825B21"/>
    <w:rsid w:val="00826390"/>
    <w:rsid w:val="0082695C"/>
    <w:rsid w:val="00826961"/>
    <w:rsid w:val="00826D24"/>
    <w:rsid w:val="008278BB"/>
    <w:rsid w:val="008308F0"/>
    <w:rsid w:val="00830B32"/>
    <w:rsid w:val="00831532"/>
    <w:rsid w:val="0083174B"/>
    <w:rsid w:val="00832628"/>
    <w:rsid w:val="008329D7"/>
    <w:rsid w:val="0083361B"/>
    <w:rsid w:val="0083449A"/>
    <w:rsid w:val="008351CC"/>
    <w:rsid w:val="00836024"/>
    <w:rsid w:val="008367BD"/>
    <w:rsid w:val="00837126"/>
    <w:rsid w:val="0083766D"/>
    <w:rsid w:val="00837A39"/>
    <w:rsid w:val="008403B7"/>
    <w:rsid w:val="00840DAA"/>
    <w:rsid w:val="00840E48"/>
    <w:rsid w:val="00841361"/>
    <w:rsid w:val="008415B0"/>
    <w:rsid w:val="00841805"/>
    <w:rsid w:val="00841BEC"/>
    <w:rsid w:val="00841D3F"/>
    <w:rsid w:val="00841DDB"/>
    <w:rsid w:val="00841FC5"/>
    <w:rsid w:val="00842CD6"/>
    <w:rsid w:val="00843A57"/>
    <w:rsid w:val="00843A9C"/>
    <w:rsid w:val="00843E10"/>
    <w:rsid w:val="008453AF"/>
    <w:rsid w:val="0084575C"/>
    <w:rsid w:val="00845DB5"/>
    <w:rsid w:val="00845F8F"/>
    <w:rsid w:val="00847211"/>
    <w:rsid w:val="0084753D"/>
    <w:rsid w:val="00850145"/>
    <w:rsid w:val="00850B57"/>
    <w:rsid w:val="00851764"/>
    <w:rsid w:val="00852601"/>
    <w:rsid w:val="00852726"/>
    <w:rsid w:val="00852AC3"/>
    <w:rsid w:val="00852DC1"/>
    <w:rsid w:val="00853E85"/>
    <w:rsid w:val="00854267"/>
    <w:rsid w:val="00854DB0"/>
    <w:rsid w:val="00855391"/>
    <w:rsid w:val="00855404"/>
    <w:rsid w:val="00855633"/>
    <w:rsid w:val="008559A6"/>
    <w:rsid w:val="00855B2A"/>
    <w:rsid w:val="0085609B"/>
    <w:rsid w:val="0085627E"/>
    <w:rsid w:val="008563FB"/>
    <w:rsid w:val="00856CEA"/>
    <w:rsid w:val="00857CD2"/>
    <w:rsid w:val="00860958"/>
    <w:rsid w:val="00861259"/>
    <w:rsid w:val="00861949"/>
    <w:rsid w:val="00861BC9"/>
    <w:rsid w:val="00861C43"/>
    <w:rsid w:val="00861D12"/>
    <w:rsid w:val="008625CC"/>
    <w:rsid w:val="008636EB"/>
    <w:rsid w:val="00863828"/>
    <w:rsid w:val="00863C4F"/>
    <w:rsid w:val="00865155"/>
    <w:rsid w:val="008651F2"/>
    <w:rsid w:val="00865303"/>
    <w:rsid w:val="00866A30"/>
    <w:rsid w:val="00867B52"/>
    <w:rsid w:val="008706C0"/>
    <w:rsid w:val="00870C1D"/>
    <w:rsid w:val="00871192"/>
    <w:rsid w:val="008711BA"/>
    <w:rsid w:val="00871225"/>
    <w:rsid w:val="00871A13"/>
    <w:rsid w:val="00871F66"/>
    <w:rsid w:val="00872249"/>
    <w:rsid w:val="00872614"/>
    <w:rsid w:val="0087282C"/>
    <w:rsid w:val="00872BD7"/>
    <w:rsid w:val="00874F3C"/>
    <w:rsid w:val="0087551B"/>
    <w:rsid w:val="0087636F"/>
    <w:rsid w:val="00876C28"/>
    <w:rsid w:val="00876F0C"/>
    <w:rsid w:val="0087705C"/>
    <w:rsid w:val="00880DDA"/>
    <w:rsid w:val="0088106B"/>
    <w:rsid w:val="008819C6"/>
    <w:rsid w:val="00881B80"/>
    <w:rsid w:val="00881DBA"/>
    <w:rsid w:val="008831CF"/>
    <w:rsid w:val="0088327A"/>
    <w:rsid w:val="008834F9"/>
    <w:rsid w:val="008835A6"/>
    <w:rsid w:val="008837E0"/>
    <w:rsid w:val="00883D39"/>
    <w:rsid w:val="00884932"/>
    <w:rsid w:val="0088591A"/>
    <w:rsid w:val="00886BDA"/>
    <w:rsid w:val="00887538"/>
    <w:rsid w:val="00887938"/>
    <w:rsid w:val="00887AC1"/>
    <w:rsid w:val="00890AB9"/>
    <w:rsid w:val="008910E0"/>
    <w:rsid w:val="008918F0"/>
    <w:rsid w:val="00891F19"/>
    <w:rsid w:val="008924FF"/>
    <w:rsid w:val="00892717"/>
    <w:rsid w:val="00892C6D"/>
    <w:rsid w:val="00893EE3"/>
    <w:rsid w:val="00894208"/>
    <w:rsid w:val="00894358"/>
    <w:rsid w:val="0089526B"/>
    <w:rsid w:val="00895688"/>
    <w:rsid w:val="0089675B"/>
    <w:rsid w:val="00896FB0"/>
    <w:rsid w:val="008974A4"/>
    <w:rsid w:val="008974E2"/>
    <w:rsid w:val="0089755F"/>
    <w:rsid w:val="00897623"/>
    <w:rsid w:val="008976AD"/>
    <w:rsid w:val="00897B27"/>
    <w:rsid w:val="008A0D66"/>
    <w:rsid w:val="008A1B6E"/>
    <w:rsid w:val="008A1E82"/>
    <w:rsid w:val="008A209A"/>
    <w:rsid w:val="008A2328"/>
    <w:rsid w:val="008A269D"/>
    <w:rsid w:val="008A272A"/>
    <w:rsid w:val="008A2A0C"/>
    <w:rsid w:val="008A2F9C"/>
    <w:rsid w:val="008A3012"/>
    <w:rsid w:val="008A3109"/>
    <w:rsid w:val="008A3F7F"/>
    <w:rsid w:val="008A4577"/>
    <w:rsid w:val="008A51FB"/>
    <w:rsid w:val="008A5313"/>
    <w:rsid w:val="008A5558"/>
    <w:rsid w:val="008A5A33"/>
    <w:rsid w:val="008A5F87"/>
    <w:rsid w:val="008A69E4"/>
    <w:rsid w:val="008A7231"/>
    <w:rsid w:val="008A7E79"/>
    <w:rsid w:val="008B06F8"/>
    <w:rsid w:val="008B0A08"/>
    <w:rsid w:val="008B0DD9"/>
    <w:rsid w:val="008B13D7"/>
    <w:rsid w:val="008B13FB"/>
    <w:rsid w:val="008B2070"/>
    <w:rsid w:val="008B278F"/>
    <w:rsid w:val="008B2ACD"/>
    <w:rsid w:val="008B360B"/>
    <w:rsid w:val="008B3B9A"/>
    <w:rsid w:val="008B4453"/>
    <w:rsid w:val="008B47BF"/>
    <w:rsid w:val="008B483A"/>
    <w:rsid w:val="008B4F78"/>
    <w:rsid w:val="008B56CF"/>
    <w:rsid w:val="008B5F5B"/>
    <w:rsid w:val="008B62A1"/>
    <w:rsid w:val="008B68AD"/>
    <w:rsid w:val="008B6ED7"/>
    <w:rsid w:val="008B704E"/>
    <w:rsid w:val="008B7229"/>
    <w:rsid w:val="008B724E"/>
    <w:rsid w:val="008B7903"/>
    <w:rsid w:val="008C0845"/>
    <w:rsid w:val="008C13EF"/>
    <w:rsid w:val="008C176B"/>
    <w:rsid w:val="008C1B19"/>
    <w:rsid w:val="008C1D21"/>
    <w:rsid w:val="008C2538"/>
    <w:rsid w:val="008C2AF4"/>
    <w:rsid w:val="008C2CAB"/>
    <w:rsid w:val="008C45A8"/>
    <w:rsid w:val="008C4628"/>
    <w:rsid w:val="008C481F"/>
    <w:rsid w:val="008C4BA9"/>
    <w:rsid w:val="008C51A7"/>
    <w:rsid w:val="008C54DE"/>
    <w:rsid w:val="008C68CA"/>
    <w:rsid w:val="008C6C54"/>
    <w:rsid w:val="008D08C1"/>
    <w:rsid w:val="008D1B41"/>
    <w:rsid w:val="008D22FF"/>
    <w:rsid w:val="008D30A3"/>
    <w:rsid w:val="008D339B"/>
    <w:rsid w:val="008D3506"/>
    <w:rsid w:val="008D3899"/>
    <w:rsid w:val="008D3A9C"/>
    <w:rsid w:val="008D401F"/>
    <w:rsid w:val="008D4208"/>
    <w:rsid w:val="008D47CA"/>
    <w:rsid w:val="008D491F"/>
    <w:rsid w:val="008D49DA"/>
    <w:rsid w:val="008D4AFE"/>
    <w:rsid w:val="008D5345"/>
    <w:rsid w:val="008D53DA"/>
    <w:rsid w:val="008D5C5C"/>
    <w:rsid w:val="008D6143"/>
    <w:rsid w:val="008D65ED"/>
    <w:rsid w:val="008D6B7C"/>
    <w:rsid w:val="008D6F24"/>
    <w:rsid w:val="008D7786"/>
    <w:rsid w:val="008D796B"/>
    <w:rsid w:val="008E0383"/>
    <w:rsid w:val="008E0FEB"/>
    <w:rsid w:val="008E1D86"/>
    <w:rsid w:val="008E217F"/>
    <w:rsid w:val="008E3645"/>
    <w:rsid w:val="008E36B2"/>
    <w:rsid w:val="008E3A92"/>
    <w:rsid w:val="008E3AF8"/>
    <w:rsid w:val="008E3DB9"/>
    <w:rsid w:val="008E404F"/>
    <w:rsid w:val="008E5582"/>
    <w:rsid w:val="008E5AC0"/>
    <w:rsid w:val="008E64D1"/>
    <w:rsid w:val="008E65C7"/>
    <w:rsid w:val="008E6F1B"/>
    <w:rsid w:val="008E7443"/>
    <w:rsid w:val="008E76A4"/>
    <w:rsid w:val="008E7918"/>
    <w:rsid w:val="008E7F35"/>
    <w:rsid w:val="008F087E"/>
    <w:rsid w:val="008F0F26"/>
    <w:rsid w:val="008F1298"/>
    <w:rsid w:val="008F1749"/>
    <w:rsid w:val="008F1B04"/>
    <w:rsid w:val="008F21EE"/>
    <w:rsid w:val="008F2408"/>
    <w:rsid w:val="008F2627"/>
    <w:rsid w:val="008F27ED"/>
    <w:rsid w:val="008F2C45"/>
    <w:rsid w:val="008F2F1C"/>
    <w:rsid w:val="008F31F6"/>
    <w:rsid w:val="008F3283"/>
    <w:rsid w:val="008F3740"/>
    <w:rsid w:val="008F3E3C"/>
    <w:rsid w:val="008F4E2F"/>
    <w:rsid w:val="008F51CE"/>
    <w:rsid w:val="008F553E"/>
    <w:rsid w:val="008F5AFE"/>
    <w:rsid w:val="008F6DD2"/>
    <w:rsid w:val="008F750F"/>
    <w:rsid w:val="008F77DF"/>
    <w:rsid w:val="008F79F5"/>
    <w:rsid w:val="009014CE"/>
    <w:rsid w:val="00901663"/>
    <w:rsid w:val="0090168D"/>
    <w:rsid w:val="00901E87"/>
    <w:rsid w:val="009021E7"/>
    <w:rsid w:val="0090228A"/>
    <w:rsid w:val="0090242A"/>
    <w:rsid w:val="00902749"/>
    <w:rsid w:val="009030BF"/>
    <w:rsid w:val="00903311"/>
    <w:rsid w:val="00903CC6"/>
    <w:rsid w:val="00903E62"/>
    <w:rsid w:val="00903E83"/>
    <w:rsid w:val="00903F8A"/>
    <w:rsid w:val="0090484D"/>
    <w:rsid w:val="00904CFD"/>
    <w:rsid w:val="00904FE1"/>
    <w:rsid w:val="00905575"/>
    <w:rsid w:val="00905E4E"/>
    <w:rsid w:val="00905E76"/>
    <w:rsid w:val="00906B56"/>
    <w:rsid w:val="00906D58"/>
    <w:rsid w:val="00907DCE"/>
    <w:rsid w:val="00910A4B"/>
    <w:rsid w:val="00911614"/>
    <w:rsid w:val="00911D58"/>
    <w:rsid w:val="00912250"/>
    <w:rsid w:val="00912C53"/>
    <w:rsid w:val="00912E80"/>
    <w:rsid w:val="009130BA"/>
    <w:rsid w:val="009134F7"/>
    <w:rsid w:val="009137EE"/>
    <w:rsid w:val="0091406D"/>
    <w:rsid w:val="00914399"/>
    <w:rsid w:val="00914EDA"/>
    <w:rsid w:val="0091581F"/>
    <w:rsid w:val="00915E5C"/>
    <w:rsid w:val="00916A6E"/>
    <w:rsid w:val="009178A3"/>
    <w:rsid w:val="00917ACE"/>
    <w:rsid w:val="00920385"/>
    <w:rsid w:val="00920CB1"/>
    <w:rsid w:val="009213BE"/>
    <w:rsid w:val="009217B1"/>
    <w:rsid w:val="00921E07"/>
    <w:rsid w:val="00922681"/>
    <w:rsid w:val="009226CB"/>
    <w:rsid w:val="00922842"/>
    <w:rsid w:val="00923A72"/>
    <w:rsid w:val="00923F63"/>
    <w:rsid w:val="0092459E"/>
    <w:rsid w:val="009251EB"/>
    <w:rsid w:val="00925427"/>
    <w:rsid w:val="0092598B"/>
    <w:rsid w:val="00925B3F"/>
    <w:rsid w:val="00926149"/>
    <w:rsid w:val="00926807"/>
    <w:rsid w:val="009307AB"/>
    <w:rsid w:val="00930DEF"/>
    <w:rsid w:val="0093108F"/>
    <w:rsid w:val="009311B9"/>
    <w:rsid w:val="009318AF"/>
    <w:rsid w:val="0093190B"/>
    <w:rsid w:val="00932596"/>
    <w:rsid w:val="00932A22"/>
    <w:rsid w:val="00932CC0"/>
    <w:rsid w:val="0093398A"/>
    <w:rsid w:val="00933FF4"/>
    <w:rsid w:val="009341D8"/>
    <w:rsid w:val="0093435A"/>
    <w:rsid w:val="009343C1"/>
    <w:rsid w:val="0093458B"/>
    <w:rsid w:val="00934F74"/>
    <w:rsid w:val="00935A0C"/>
    <w:rsid w:val="00936097"/>
    <w:rsid w:val="009365C9"/>
    <w:rsid w:val="00936793"/>
    <w:rsid w:val="00936A2A"/>
    <w:rsid w:val="00936D33"/>
    <w:rsid w:val="00937877"/>
    <w:rsid w:val="009378D2"/>
    <w:rsid w:val="009409B1"/>
    <w:rsid w:val="00941D46"/>
    <w:rsid w:val="0094238C"/>
    <w:rsid w:val="00942759"/>
    <w:rsid w:val="00942DDF"/>
    <w:rsid w:val="00943A1D"/>
    <w:rsid w:val="00944027"/>
    <w:rsid w:val="009445FF"/>
    <w:rsid w:val="0094595E"/>
    <w:rsid w:val="00945A8C"/>
    <w:rsid w:val="0094636E"/>
    <w:rsid w:val="009464C0"/>
    <w:rsid w:val="009468EE"/>
    <w:rsid w:val="00946C56"/>
    <w:rsid w:val="00946FD8"/>
    <w:rsid w:val="00947C99"/>
    <w:rsid w:val="009509A6"/>
    <w:rsid w:val="00950D6D"/>
    <w:rsid w:val="00951462"/>
    <w:rsid w:val="00951C2A"/>
    <w:rsid w:val="00953687"/>
    <w:rsid w:val="00953B96"/>
    <w:rsid w:val="00953BB7"/>
    <w:rsid w:val="009552BB"/>
    <w:rsid w:val="00955679"/>
    <w:rsid w:val="00955DF9"/>
    <w:rsid w:val="00955F69"/>
    <w:rsid w:val="009565EE"/>
    <w:rsid w:val="00956A8F"/>
    <w:rsid w:val="00956ACE"/>
    <w:rsid w:val="00957166"/>
    <w:rsid w:val="00957A55"/>
    <w:rsid w:val="00957C11"/>
    <w:rsid w:val="00957D1A"/>
    <w:rsid w:val="00957F30"/>
    <w:rsid w:val="00961762"/>
    <w:rsid w:val="009626CD"/>
    <w:rsid w:val="0096272D"/>
    <w:rsid w:val="0096327B"/>
    <w:rsid w:val="00963309"/>
    <w:rsid w:val="009633DC"/>
    <w:rsid w:val="00963501"/>
    <w:rsid w:val="00963D5F"/>
    <w:rsid w:val="009648E4"/>
    <w:rsid w:val="00964BC6"/>
    <w:rsid w:val="0096553A"/>
    <w:rsid w:val="00966785"/>
    <w:rsid w:val="00966E16"/>
    <w:rsid w:val="00967188"/>
    <w:rsid w:val="009672C1"/>
    <w:rsid w:val="00967C39"/>
    <w:rsid w:val="0097019D"/>
    <w:rsid w:val="00970A93"/>
    <w:rsid w:val="009714A0"/>
    <w:rsid w:val="009714C3"/>
    <w:rsid w:val="009719E3"/>
    <w:rsid w:val="00971BD1"/>
    <w:rsid w:val="009724C1"/>
    <w:rsid w:val="00973E66"/>
    <w:rsid w:val="00974034"/>
    <w:rsid w:val="00974264"/>
    <w:rsid w:val="00974491"/>
    <w:rsid w:val="009745DD"/>
    <w:rsid w:val="00974E04"/>
    <w:rsid w:val="00975052"/>
    <w:rsid w:val="00975153"/>
    <w:rsid w:val="00975276"/>
    <w:rsid w:val="009753D5"/>
    <w:rsid w:val="009754B2"/>
    <w:rsid w:val="009758DA"/>
    <w:rsid w:val="00975B2E"/>
    <w:rsid w:val="00976209"/>
    <w:rsid w:val="00976428"/>
    <w:rsid w:val="0097691C"/>
    <w:rsid w:val="009771BB"/>
    <w:rsid w:val="00980475"/>
    <w:rsid w:val="0098121D"/>
    <w:rsid w:val="0098154C"/>
    <w:rsid w:val="00981976"/>
    <w:rsid w:val="00981D52"/>
    <w:rsid w:val="00981FF4"/>
    <w:rsid w:val="009825DC"/>
    <w:rsid w:val="0098273E"/>
    <w:rsid w:val="009834BD"/>
    <w:rsid w:val="0098395D"/>
    <w:rsid w:val="00983B96"/>
    <w:rsid w:val="00984191"/>
    <w:rsid w:val="00984534"/>
    <w:rsid w:val="00984CFE"/>
    <w:rsid w:val="0098513C"/>
    <w:rsid w:val="00985229"/>
    <w:rsid w:val="0098591D"/>
    <w:rsid w:val="00985972"/>
    <w:rsid w:val="009872BC"/>
    <w:rsid w:val="00987914"/>
    <w:rsid w:val="00987A71"/>
    <w:rsid w:val="00987AD0"/>
    <w:rsid w:val="00987B2E"/>
    <w:rsid w:val="00990497"/>
    <w:rsid w:val="009905AD"/>
    <w:rsid w:val="00990B75"/>
    <w:rsid w:val="00990E0E"/>
    <w:rsid w:val="00991480"/>
    <w:rsid w:val="00991A43"/>
    <w:rsid w:val="00991B13"/>
    <w:rsid w:val="00991C24"/>
    <w:rsid w:val="00992C29"/>
    <w:rsid w:val="00992D4B"/>
    <w:rsid w:val="00992F30"/>
    <w:rsid w:val="009934B0"/>
    <w:rsid w:val="00994259"/>
    <w:rsid w:val="009944C1"/>
    <w:rsid w:val="00994EB7"/>
    <w:rsid w:val="00995573"/>
    <w:rsid w:val="00995A6F"/>
    <w:rsid w:val="00995D43"/>
    <w:rsid w:val="009969B0"/>
    <w:rsid w:val="00997F45"/>
    <w:rsid w:val="009A09A0"/>
    <w:rsid w:val="009A0C8F"/>
    <w:rsid w:val="009A1CE0"/>
    <w:rsid w:val="009A1E4F"/>
    <w:rsid w:val="009A2172"/>
    <w:rsid w:val="009A248E"/>
    <w:rsid w:val="009A2877"/>
    <w:rsid w:val="009A33C7"/>
    <w:rsid w:val="009A3634"/>
    <w:rsid w:val="009A369F"/>
    <w:rsid w:val="009A41E9"/>
    <w:rsid w:val="009A4482"/>
    <w:rsid w:val="009A5D02"/>
    <w:rsid w:val="009A5D8D"/>
    <w:rsid w:val="009A5F85"/>
    <w:rsid w:val="009A60D4"/>
    <w:rsid w:val="009A6F2B"/>
    <w:rsid w:val="009A79DD"/>
    <w:rsid w:val="009B0B68"/>
    <w:rsid w:val="009B0BC2"/>
    <w:rsid w:val="009B12F3"/>
    <w:rsid w:val="009B13D9"/>
    <w:rsid w:val="009B1779"/>
    <w:rsid w:val="009B1CF2"/>
    <w:rsid w:val="009B22E1"/>
    <w:rsid w:val="009B235E"/>
    <w:rsid w:val="009B26A4"/>
    <w:rsid w:val="009B3FB5"/>
    <w:rsid w:val="009B41A8"/>
    <w:rsid w:val="009B4321"/>
    <w:rsid w:val="009B4BB7"/>
    <w:rsid w:val="009B4E73"/>
    <w:rsid w:val="009B5057"/>
    <w:rsid w:val="009B59EF"/>
    <w:rsid w:val="009B5FAF"/>
    <w:rsid w:val="009B6B85"/>
    <w:rsid w:val="009B7070"/>
    <w:rsid w:val="009B7409"/>
    <w:rsid w:val="009B7773"/>
    <w:rsid w:val="009B794F"/>
    <w:rsid w:val="009C040B"/>
    <w:rsid w:val="009C0DB7"/>
    <w:rsid w:val="009C0F59"/>
    <w:rsid w:val="009C1140"/>
    <w:rsid w:val="009C128D"/>
    <w:rsid w:val="009C2587"/>
    <w:rsid w:val="009C2706"/>
    <w:rsid w:val="009C2F0B"/>
    <w:rsid w:val="009C3046"/>
    <w:rsid w:val="009C3CBB"/>
    <w:rsid w:val="009C3DD4"/>
    <w:rsid w:val="009C3EAC"/>
    <w:rsid w:val="009C5055"/>
    <w:rsid w:val="009C50FE"/>
    <w:rsid w:val="009C548B"/>
    <w:rsid w:val="009C56CF"/>
    <w:rsid w:val="009C64DA"/>
    <w:rsid w:val="009C6BCA"/>
    <w:rsid w:val="009C716C"/>
    <w:rsid w:val="009C7211"/>
    <w:rsid w:val="009C7B52"/>
    <w:rsid w:val="009C7B75"/>
    <w:rsid w:val="009C7C94"/>
    <w:rsid w:val="009C7E2E"/>
    <w:rsid w:val="009D0B58"/>
    <w:rsid w:val="009D10D0"/>
    <w:rsid w:val="009D230A"/>
    <w:rsid w:val="009D2A74"/>
    <w:rsid w:val="009D2F91"/>
    <w:rsid w:val="009D3036"/>
    <w:rsid w:val="009D3256"/>
    <w:rsid w:val="009D32C8"/>
    <w:rsid w:val="009D33F3"/>
    <w:rsid w:val="009D37FD"/>
    <w:rsid w:val="009D398B"/>
    <w:rsid w:val="009D3D52"/>
    <w:rsid w:val="009D3F36"/>
    <w:rsid w:val="009D42DE"/>
    <w:rsid w:val="009D48B0"/>
    <w:rsid w:val="009D4B91"/>
    <w:rsid w:val="009D62F2"/>
    <w:rsid w:val="009D6C7B"/>
    <w:rsid w:val="009D736F"/>
    <w:rsid w:val="009D7796"/>
    <w:rsid w:val="009E0775"/>
    <w:rsid w:val="009E1501"/>
    <w:rsid w:val="009E1E43"/>
    <w:rsid w:val="009E226F"/>
    <w:rsid w:val="009E26B1"/>
    <w:rsid w:val="009E2ABA"/>
    <w:rsid w:val="009E2C78"/>
    <w:rsid w:val="009E3511"/>
    <w:rsid w:val="009E36E4"/>
    <w:rsid w:val="009E3C57"/>
    <w:rsid w:val="009E3EFD"/>
    <w:rsid w:val="009E3F87"/>
    <w:rsid w:val="009E434A"/>
    <w:rsid w:val="009E47FB"/>
    <w:rsid w:val="009E4C6D"/>
    <w:rsid w:val="009E4D93"/>
    <w:rsid w:val="009E4E68"/>
    <w:rsid w:val="009E5133"/>
    <w:rsid w:val="009E5407"/>
    <w:rsid w:val="009E5C1F"/>
    <w:rsid w:val="009E5C49"/>
    <w:rsid w:val="009E609D"/>
    <w:rsid w:val="009E6722"/>
    <w:rsid w:val="009E7F6C"/>
    <w:rsid w:val="009F0656"/>
    <w:rsid w:val="009F0D6A"/>
    <w:rsid w:val="009F2235"/>
    <w:rsid w:val="009F2267"/>
    <w:rsid w:val="009F2B75"/>
    <w:rsid w:val="009F2F79"/>
    <w:rsid w:val="009F3B27"/>
    <w:rsid w:val="009F3D09"/>
    <w:rsid w:val="009F471A"/>
    <w:rsid w:val="009F4A91"/>
    <w:rsid w:val="009F5253"/>
    <w:rsid w:val="009F57BA"/>
    <w:rsid w:val="009F5E4D"/>
    <w:rsid w:val="009F67B3"/>
    <w:rsid w:val="009F7C20"/>
    <w:rsid w:val="00A0002F"/>
    <w:rsid w:val="00A000A8"/>
    <w:rsid w:val="00A00263"/>
    <w:rsid w:val="00A006F4"/>
    <w:rsid w:val="00A007C3"/>
    <w:rsid w:val="00A0084C"/>
    <w:rsid w:val="00A00EC0"/>
    <w:rsid w:val="00A013A9"/>
    <w:rsid w:val="00A01997"/>
    <w:rsid w:val="00A01C45"/>
    <w:rsid w:val="00A01F19"/>
    <w:rsid w:val="00A03275"/>
    <w:rsid w:val="00A0331D"/>
    <w:rsid w:val="00A03FB0"/>
    <w:rsid w:val="00A042B8"/>
    <w:rsid w:val="00A047A4"/>
    <w:rsid w:val="00A04C80"/>
    <w:rsid w:val="00A056D6"/>
    <w:rsid w:val="00A059BE"/>
    <w:rsid w:val="00A06C5F"/>
    <w:rsid w:val="00A072C9"/>
    <w:rsid w:val="00A0740C"/>
    <w:rsid w:val="00A07631"/>
    <w:rsid w:val="00A109BE"/>
    <w:rsid w:val="00A109C5"/>
    <w:rsid w:val="00A124B1"/>
    <w:rsid w:val="00A124FF"/>
    <w:rsid w:val="00A140B6"/>
    <w:rsid w:val="00A1416A"/>
    <w:rsid w:val="00A1452B"/>
    <w:rsid w:val="00A1465C"/>
    <w:rsid w:val="00A14912"/>
    <w:rsid w:val="00A1497A"/>
    <w:rsid w:val="00A157EC"/>
    <w:rsid w:val="00A16F24"/>
    <w:rsid w:val="00A17471"/>
    <w:rsid w:val="00A2059D"/>
    <w:rsid w:val="00A20AA9"/>
    <w:rsid w:val="00A22031"/>
    <w:rsid w:val="00A22403"/>
    <w:rsid w:val="00A22A81"/>
    <w:rsid w:val="00A2342D"/>
    <w:rsid w:val="00A2371A"/>
    <w:rsid w:val="00A238B9"/>
    <w:rsid w:val="00A23AD1"/>
    <w:rsid w:val="00A2405D"/>
    <w:rsid w:val="00A2431C"/>
    <w:rsid w:val="00A24632"/>
    <w:rsid w:val="00A24F89"/>
    <w:rsid w:val="00A2564A"/>
    <w:rsid w:val="00A25B0F"/>
    <w:rsid w:val="00A25FF4"/>
    <w:rsid w:val="00A267FF"/>
    <w:rsid w:val="00A268D9"/>
    <w:rsid w:val="00A27145"/>
    <w:rsid w:val="00A27187"/>
    <w:rsid w:val="00A274CC"/>
    <w:rsid w:val="00A301EF"/>
    <w:rsid w:val="00A30BF4"/>
    <w:rsid w:val="00A3134B"/>
    <w:rsid w:val="00A31AB3"/>
    <w:rsid w:val="00A31B87"/>
    <w:rsid w:val="00A31CCE"/>
    <w:rsid w:val="00A31D34"/>
    <w:rsid w:val="00A31F72"/>
    <w:rsid w:val="00A31FAC"/>
    <w:rsid w:val="00A32719"/>
    <w:rsid w:val="00A32D6F"/>
    <w:rsid w:val="00A32F11"/>
    <w:rsid w:val="00A335AC"/>
    <w:rsid w:val="00A33D8C"/>
    <w:rsid w:val="00A33ECD"/>
    <w:rsid w:val="00A34A3D"/>
    <w:rsid w:val="00A35535"/>
    <w:rsid w:val="00A357FB"/>
    <w:rsid w:val="00A36043"/>
    <w:rsid w:val="00A362E8"/>
    <w:rsid w:val="00A369A6"/>
    <w:rsid w:val="00A36D25"/>
    <w:rsid w:val="00A371D4"/>
    <w:rsid w:val="00A375CC"/>
    <w:rsid w:val="00A379C0"/>
    <w:rsid w:val="00A37D76"/>
    <w:rsid w:val="00A40B20"/>
    <w:rsid w:val="00A40BF2"/>
    <w:rsid w:val="00A412F7"/>
    <w:rsid w:val="00A422AA"/>
    <w:rsid w:val="00A42307"/>
    <w:rsid w:val="00A42417"/>
    <w:rsid w:val="00A424CA"/>
    <w:rsid w:val="00A443A2"/>
    <w:rsid w:val="00A44975"/>
    <w:rsid w:val="00A44B87"/>
    <w:rsid w:val="00A44FE7"/>
    <w:rsid w:val="00A46AB9"/>
    <w:rsid w:val="00A46EFB"/>
    <w:rsid w:val="00A46F1F"/>
    <w:rsid w:val="00A476F7"/>
    <w:rsid w:val="00A479F7"/>
    <w:rsid w:val="00A479F9"/>
    <w:rsid w:val="00A502D0"/>
    <w:rsid w:val="00A5073D"/>
    <w:rsid w:val="00A50750"/>
    <w:rsid w:val="00A51306"/>
    <w:rsid w:val="00A51C9F"/>
    <w:rsid w:val="00A51E02"/>
    <w:rsid w:val="00A51EB0"/>
    <w:rsid w:val="00A51F0B"/>
    <w:rsid w:val="00A51F3F"/>
    <w:rsid w:val="00A51FF6"/>
    <w:rsid w:val="00A5217B"/>
    <w:rsid w:val="00A521D2"/>
    <w:rsid w:val="00A52566"/>
    <w:rsid w:val="00A528AC"/>
    <w:rsid w:val="00A52C6E"/>
    <w:rsid w:val="00A5305A"/>
    <w:rsid w:val="00A5312E"/>
    <w:rsid w:val="00A533B9"/>
    <w:rsid w:val="00A53D13"/>
    <w:rsid w:val="00A54488"/>
    <w:rsid w:val="00A5451F"/>
    <w:rsid w:val="00A55415"/>
    <w:rsid w:val="00A557C2"/>
    <w:rsid w:val="00A55828"/>
    <w:rsid w:val="00A563F5"/>
    <w:rsid w:val="00A56407"/>
    <w:rsid w:val="00A569E4"/>
    <w:rsid w:val="00A569F2"/>
    <w:rsid w:val="00A56A51"/>
    <w:rsid w:val="00A572F5"/>
    <w:rsid w:val="00A5777B"/>
    <w:rsid w:val="00A60527"/>
    <w:rsid w:val="00A6055F"/>
    <w:rsid w:val="00A608E5"/>
    <w:rsid w:val="00A60C9E"/>
    <w:rsid w:val="00A61B16"/>
    <w:rsid w:val="00A6214D"/>
    <w:rsid w:val="00A62C1D"/>
    <w:rsid w:val="00A6349D"/>
    <w:rsid w:val="00A63551"/>
    <w:rsid w:val="00A63853"/>
    <w:rsid w:val="00A64522"/>
    <w:rsid w:val="00A64C5A"/>
    <w:rsid w:val="00A65155"/>
    <w:rsid w:val="00A651B7"/>
    <w:rsid w:val="00A661E1"/>
    <w:rsid w:val="00A66212"/>
    <w:rsid w:val="00A66299"/>
    <w:rsid w:val="00A669A0"/>
    <w:rsid w:val="00A66A85"/>
    <w:rsid w:val="00A66DD4"/>
    <w:rsid w:val="00A6726E"/>
    <w:rsid w:val="00A67943"/>
    <w:rsid w:val="00A67C7E"/>
    <w:rsid w:val="00A67FE1"/>
    <w:rsid w:val="00A67FE9"/>
    <w:rsid w:val="00A67FFC"/>
    <w:rsid w:val="00A708A6"/>
    <w:rsid w:val="00A70ACD"/>
    <w:rsid w:val="00A71AB9"/>
    <w:rsid w:val="00A72DC1"/>
    <w:rsid w:val="00A73C03"/>
    <w:rsid w:val="00A73EF0"/>
    <w:rsid w:val="00A74D8C"/>
    <w:rsid w:val="00A7552C"/>
    <w:rsid w:val="00A760F0"/>
    <w:rsid w:val="00A76E65"/>
    <w:rsid w:val="00A76F84"/>
    <w:rsid w:val="00A776D9"/>
    <w:rsid w:val="00A77791"/>
    <w:rsid w:val="00A77899"/>
    <w:rsid w:val="00A779DF"/>
    <w:rsid w:val="00A801E5"/>
    <w:rsid w:val="00A802AA"/>
    <w:rsid w:val="00A802EA"/>
    <w:rsid w:val="00A80613"/>
    <w:rsid w:val="00A81EF4"/>
    <w:rsid w:val="00A81F48"/>
    <w:rsid w:val="00A82079"/>
    <w:rsid w:val="00A8244F"/>
    <w:rsid w:val="00A827ED"/>
    <w:rsid w:val="00A82FF5"/>
    <w:rsid w:val="00A832AE"/>
    <w:rsid w:val="00A833F6"/>
    <w:rsid w:val="00A8348E"/>
    <w:rsid w:val="00A83979"/>
    <w:rsid w:val="00A84B51"/>
    <w:rsid w:val="00A856F3"/>
    <w:rsid w:val="00A85B3B"/>
    <w:rsid w:val="00A85FAA"/>
    <w:rsid w:val="00A86075"/>
    <w:rsid w:val="00A86C9A"/>
    <w:rsid w:val="00A86CB2"/>
    <w:rsid w:val="00A9002E"/>
    <w:rsid w:val="00A90344"/>
    <w:rsid w:val="00A9044A"/>
    <w:rsid w:val="00A927FD"/>
    <w:rsid w:val="00A946D8"/>
    <w:rsid w:val="00A94B44"/>
    <w:rsid w:val="00A94BF9"/>
    <w:rsid w:val="00A94EBF"/>
    <w:rsid w:val="00A95302"/>
    <w:rsid w:val="00A95595"/>
    <w:rsid w:val="00A9594A"/>
    <w:rsid w:val="00A95F4A"/>
    <w:rsid w:val="00A95FC2"/>
    <w:rsid w:val="00A967AF"/>
    <w:rsid w:val="00A976DD"/>
    <w:rsid w:val="00A97A60"/>
    <w:rsid w:val="00A97F6B"/>
    <w:rsid w:val="00AA0AAB"/>
    <w:rsid w:val="00AA0FC7"/>
    <w:rsid w:val="00AA225B"/>
    <w:rsid w:val="00AA264A"/>
    <w:rsid w:val="00AA296C"/>
    <w:rsid w:val="00AA2ECC"/>
    <w:rsid w:val="00AA3A2B"/>
    <w:rsid w:val="00AA4009"/>
    <w:rsid w:val="00AA4D3F"/>
    <w:rsid w:val="00AA5837"/>
    <w:rsid w:val="00AA638C"/>
    <w:rsid w:val="00AA65B7"/>
    <w:rsid w:val="00AA663F"/>
    <w:rsid w:val="00AA6B4A"/>
    <w:rsid w:val="00AA6C7E"/>
    <w:rsid w:val="00AA6DED"/>
    <w:rsid w:val="00AA733C"/>
    <w:rsid w:val="00AA7D97"/>
    <w:rsid w:val="00AA7F56"/>
    <w:rsid w:val="00AB0E9E"/>
    <w:rsid w:val="00AB10D9"/>
    <w:rsid w:val="00AB2D4C"/>
    <w:rsid w:val="00AB2E73"/>
    <w:rsid w:val="00AB3927"/>
    <w:rsid w:val="00AB49FA"/>
    <w:rsid w:val="00AB4B74"/>
    <w:rsid w:val="00AB4D62"/>
    <w:rsid w:val="00AB5F86"/>
    <w:rsid w:val="00AB6434"/>
    <w:rsid w:val="00AB7218"/>
    <w:rsid w:val="00AB7FDD"/>
    <w:rsid w:val="00AC12E8"/>
    <w:rsid w:val="00AC13DA"/>
    <w:rsid w:val="00AC16D1"/>
    <w:rsid w:val="00AC192A"/>
    <w:rsid w:val="00AC1B1A"/>
    <w:rsid w:val="00AC25B8"/>
    <w:rsid w:val="00AC28CB"/>
    <w:rsid w:val="00AC2EFE"/>
    <w:rsid w:val="00AC32F5"/>
    <w:rsid w:val="00AC33D1"/>
    <w:rsid w:val="00AC4A66"/>
    <w:rsid w:val="00AC5682"/>
    <w:rsid w:val="00AC5EF1"/>
    <w:rsid w:val="00AC5F8E"/>
    <w:rsid w:val="00AC6235"/>
    <w:rsid w:val="00AC7DEC"/>
    <w:rsid w:val="00AD1240"/>
    <w:rsid w:val="00AD16F2"/>
    <w:rsid w:val="00AD1850"/>
    <w:rsid w:val="00AD343A"/>
    <w:rsid w:val="00AD34A4"/>
    <w:rsid w:val="00AD34D0"/>
    <w:rsid w:val="00AD38DB"/>
    <w:rsid w:val="00AD3C11"/>
    <w:rsid w:val="00AD427B"/>
    <w:rsid w:val="00AD4725"/>
    <w:rsid w:val="00AD4856"/>
    <w:rsid w:val="00AD49E7"/>
    <w:rsid w:val="00AD4AF0"/>
    <w:rsid w:val="00AD4F47"/>
    <w:rsid w:val="00AD5AC0"/>
    <w:rsid w:val="00AD5C43"/>
    <w:rsid w:val="00AD5E5C"/>
    <w:rsid w:val="00AD74C4"/>
    <w:rsid w:val="00AD76C7"/>
    <w:rsid w:val="00AD7B17"/>
    <w:rsid w:val="00AD7B3D"/>
    <w:rsid w:val="00AD7E01"/>
    <w:rsid w:val="00AD7E84"/>
    <w:rsid w:val="00AE0174"/>
    <w:rsid w:val="00AE1C29"/>
    <w:rsid w:val="00AE31F8"/>
    <w:rsid w:val="00AE4379"/>
    <w:rsid w:val="00AE570D"/>
    <w:rsid w:val="00AE587C"/>
    <w:rsid w:val="00AE6594"/>
    <w:rsid w:val="00AE68D8"/>
    <w:rsid w:val="00AE6B55"/>
    <w:rsid w:val="00AE6D59"/>
    <w:rsid w:val="00AE7610"/>
    <w:rsid w:val="00AF0B22"/>
    <w:rsid w:val="00AF0CB4"/>
    <w:rsid w:val="00AF13AF"/>
    <w:rsid w:val="00AF19B1"/>
    <w:rsid w:val="00AF1B5D"/>
    <w:rsid w:val="00AF2689"/>
    <w:rsid w:val="00AF2C75"/>
    <w:rsid w:val="00AF2E8C"/>
    <w:rsid w:val="00AF2F1D"/>
    <w:rsid w:val="00AF3DB1"/>
    <w:rsid w:val="00AF3F4B"/>
    <w:rsid w:val="00AF4E11"/>
    <w:rsid w:val="00AF4FB9"/>
    <w:rsid w:val="00AF5E5B"/>
    <w:rsid w:val="00AF69F6"/>
    <w:rsid w:val="00AF6D34"/>
    <w:rsid w:val="00AF7854"/>
    <w:rsid w:val="00AF7E86"/>
    <w:rsid w:val="00B0099D"/>
    <w:rsid w:val="00B00ACB"/>
    <w:rsid w:val="00B00FC4"/>
    <w:rsid w:val="00B01222"/>
    <w:rsid w:val="00B01867"/>
    <w:rsid w:val="00B01B8B"/>
    <w:rsid w:val="00B01C9A"/>
    <w:rsid w:val="00B0271A"/>
    <w:rsid w:val="00B02C79"/>
    <w:rsid w:val="00B03204"/>
    <w:rsid w:val="00B039CD"/>
    <w:rsid w:val="00B04988"/>
    <w:rsid w:val="00B049FF"/>
    <w:rsid w:val="00B04F35"/>
    <w:rsid w:val="00B05096"/>
    <w:rsid w:val="00B05254"/>
    <w:rsid w:val="00B05E70"/>
    <w:rsid w:val="00B06531"/>
    <w:rsid w:val="00B06D68"/>
    <w:rsid w:val="00B06EF9"/>
    <w:rsid w:val="00B07986"/>
    <w:rsid w:val="00B10935"/>
    <w:rsid w:val="00B10BE0"/>
    <w:rsid w:val="00B10C18"/>
    <w:rsid w:val="00B11C78"/>
    <w:rsid w:val="00B12CAD"/>
    <w:rsid w:val="00B13760"/>
    <w:rsid w:val="00B137D0"/>
    <w:rsid w:val="00B139C3"/>
    <w:rsid w:val="00B1456C"/>
    <w:rsid w:val="00B15DD7"/>
    <w:rsid w:val="00B16529"/>
    <w:rsid w:val="00B167ED"/>
    <w:rsid w:val="00B16B06"/>
    <w:rsid w:val="00B17636"/>
    <w:rsid w:val="00B17BB9"/>
    <w:rsid w:val="00B17D9E"/>
    <w:rsid w:val="00B20215"/>
    <w:rsid w:val="00B20714"/>
    <w:rsid w:val="00B20893"/>
    <w:rsid w:val="00B20AC0"/>
    <w:rsid w:val="00B20FED"/>
    <w:rsid w:val="00B2243C"/>
    <w:rsid w:val="00B23344"/>
    <w:rsid w:val="00B23752"/>
    <w:rsid w:val="00B23B87"/>
    <w:rsid w:val="00B23BFE"/>
    <w:rsid w:val="00B23EF4"/>
    <w:rsid w:val="00B2405A"/>
    <w:rsid w:val="00B2507F"/>
    <w:rsid w:val="00B2610E"/>
    <w:rsid w:val="00B2639C"/>
    <w:rsid w:val="00B2645B"/>
    <w:rsid w:val="00B26624"/>
    <w:rsid w:val="00B26785"/>
    <w:rsid w:val="00B2688A"/>
    <w:rsid w:val="00B26CE9"/>
    <w:rsid w:val="00B26F76"/>
    <w:rsid w:val="00B27272"/>
    <w:rsid w:val="00B27772"/>
    <w:rsid w:val="00B300A5"/>
    <w:rsid w:val="00B30D72"/>
    <w:rsid w:val="00B30D82"/>
    <w:rsid w:val="00B317BA"/>
    <w:rsid w:val="00B31D4B"/>
    <w:rsid w:val="00B3243D"/>
    <w:rsid w:val="00B32795"/>
    <w:rsid w:val="00B332C2"/>
    <w:rsid w:val="00B3388D"/>
    <w:rsid w:val="00B33E7A"/>
    <w:rsid w:val="00B33F35"/>
    <w:rsid w:val="00B340BC"/>
    <w:rsid w:val="00B34338"/>
    <w:rsid w:val="00B34495"/>
    <w:rsid w:val="00B34692"/>
    <w:rsid w:val="00B34E5C"/>
    <w:rsid w:val="00B3557F"/>
    <w:rsid w:val="00B356E7"/>
    <w:rsid w:val="00B3601B"/>
    <w:rsid w:val="00B36919"/>
    <w:rsid w:val="00B3725D"/>
    <w:rsid w:val="00B3727A"/>
    <w:rsid w:val="00B375A9"/>
    <w:rsid w:val="00B378DA"/>
    <w:rsid w:val="00B37D2F"/>
    <w:rsid w:val="00B402EF"/>
    <w:rsid w:val="00B40374"/>
    <w:rsid w:val="00B40557"/>
    <w:rsid w:val="00B40ADD"/>
    <w:rsid w:val="00B41525"/>
    <w:rsid w:val="00B417C9"/>
    <w:rsid w:val="00B41895"/>
    <w:rsid w:val="00B419E7"/>
    <w:rsid w:val="00B429F0"/>
    <w:rsid w:val="00B4322E"/>
    <w:rsid w:val="00B43C5C"/>
    <w:rsid w:val="00B44C93"/>
    <w:rsid w:val="00B44E2E"/>
    <w:rsid w:val="00B452A1"/>
    <w:rsid w:val="00B459F4"/>
    <w:rsid w:val="00B461B1"/>
    <w:rsid w:val="00B462AB"/>
    <w:rsid w:val="00B47B0C"/>
    <w:rsid w:val="00B505DB"/>
    <w:rsid w:val="00B506CF"/>
    <w:rsid w:val="00B51D43"/>
    <w:rsid w:val="00B52EB1"/>
    <w:rsid w:val="00B52ECB"/>
    <w:rsid w:val="00B53268"/>
    <w:rsid w:val="00B539C6"/>
    <w:rsid w:val="00B54617"/>
    <w:rsid w:val="00B54B72"/>
    <w:rsid w:val="00B552D3"/>
    <w:rsid w:val="00B55325"/>
    <w:rsid w:val="00B558FA"/>
    <w:rsid w:val="00B560BA"/>
    <w:rsid w:val="00B56273"/>
    <w:rsid w:val="00B57402"/>
    <w:rsid w:val="00B57D1A"/>
    <w:rsid w:val="00B60B13"/>
    <w:rsid w:val="00B61B07"/>
    <w:rsid w:val="00B62A10"/>
    <w:rsid w:val="00B62A73"/>
    <w:rsid w:val="00B634CE"/>
    <w:rsid w:val="00B63931"/>
    <w:rsid w:val="00B64564"/>
    <w:rsid w:val="00B6456B"/>
    <w:rsid w:val="00B6485B"/>
    <w:rsid w:val="00B64D19"/>
    <w:rsid w:val="00B65DE3"/>
    <w:rsid w:val="00B660F3"/>
    <w:rsid w:val="00B67655"/>
    <w:rsid w:val="00B67BD4"/>
    <w:rsid w:val="00B700F8"/>
    <w:rsid w:val="00B70DF7"/>
    <w:rsid w:val="00B71806"/>
    <w:rsid w:val="00B71DEB"/>
    <w:rsid w:val="00B72016"/>
    <w:rsid w:val="00B72354"/>
    <w:rsid w:val="00B72F05"/>
    <w:rsid w:val="00B73517"/>
    <w:rsid w:val="00B74714"/>
    <w:rsid w:val="00B748A2"/>
    <w:rsid w:val="00B75D51"/>
    <w:rsid w:val="00B76430"/>
    <w:rsid w:val="00B76894"/>
    <w:rsid w:val="00B76967"/>
    <w:rsid w:val="00B76A09"/>
    <w:rsid w:val="00B77216"/>
    <w:rsid w:val="00B80361"/>
    <w:rsid w:val="00B80432"/>
    <w:rsid w:val="00B80532"/>
    <w:rsid w:val="00B8083A"/>
    <w:rsid w:val="00B80C52"/>
    <w:rsid w:val="00B81751"/>
    <w:rsid w:val="00B81CC0"/>
    <w:rsid w:val="00B81D1A"/>
    <w:rsid w:val="00B82675"/>
    <w:rsid w:val="00B83556"/>
    <w:rsid w:val="00B8430A"/>
    <w:rsid w:val="00B848C2"/>
    <w:rsid w:val="00B8543A"/>
    <w:rsid w:val="00B85B4E"/>
    <w:rsid w:val="00B870EF"/>
    <w:rsid w:val="00B8737C"/>
    <w:rsid w:val="00B8776B"/>
    <w:rsid w:val="00B87989"/>
    <w:rsid w:val="00B90DA6"/>
    <w:rsid w:val="00B91CE9"/>
    <w:rsid w:val="00B91F41"/>
    <w:rsid w:val="00B923B4"/>
    <w:rsid w:val="00B92959"/>
    <w:rsid w:val="00B92B62"/>
    <w:rsid w:val="00B93B6E"/>
    <w:rsid w:val="00B9583F"/>
    <w:rsid w:val="00B95C66"/>
    <w:rsid w:val="00B95EB9"/>
    <w:rsid w:val="00B96363"/>
    <w:rsid w:val="00B967FE"/>
    <w:rsid w:val="00B96C33"/>
    <w:rsid w:val="00B96EB0"/>
    <w:rsid w:val="00B97D79"/>
    <w:rsid w:val="00B97E7C"/>
    <w:rsid w:val="00B97F94"/>
    <w:rsid w:val="00BA0291"/>
    <w:rsid w:val="00BA0774"/>
    <w:rsid w:val="00BA0B06"/>
    <w:rsid w:val="00BA0C56"/>
    <w:rsid w:val="00BA119E"/>
    <w:rsid w:val="00BA11AE"/>
    <w:rsid w:val="00BA15CF"/>
    <w:rsid w:val="00BA1EC9"/>
    <w:rsid w:val="00BA20BD"/>
    <w:rsid w:val="00BA31A8"/>
    <w:rsid w:val="00BA35A1"/>
    <w:rsid w:val="00BA3B5A"/>
    <w:rsid w:val="00BA44B5"/>
    <w:rsid w:val="00BA46AE"/>
    <w:rsid w:val="00BA47B9"/>
    <w:rsid w:val="00BA4E64"/>
    <w:rsid w:val="00BA525F"/>
    <w:rsid w:val="00BA52A4"/>
    <w:rsid w:val="00BA595C"/>
    <w:rsid w:val="00BA5EE9"/>
    <w:rsid w:val="00BA74E5"/>
    <w:rsid w:val="00BA758C"/>
    <w:rsid w:val="00BB0128"/>
    <w:rsid w:val="00BB066E"/>
    <w:rsid w:val="00BB09CB"/>
    <w:rsid w:val="00BB0A86"/>
    <w:rsid w:val="00BB1F6D"/>
    <w:rsid w:val="00BB231D"/>
    <w:rsid w:val="00BB29F3"/>
    <w:rsid w:val="00BB2B28"/>
    <w:rsid w:val="00BB2F8D"/>
    <w:rsid w:val="00BB3773"/>
    <w:rsid w:val="00BB4449"/>
    <w:rsid w:val="00BB454C"/>
    <w:rsid w:val="00BB48D4"/>
    <w:rsid w:val="00BB4A12"/>
    <w:rsid w:val="00BB4A73"/>
    <w:rsid w:val="00BB4BAD"/>
    <w:rsid w:val="00BB4BFB"/>
    <w:rsid w:val="00BB502B"/>
    <w:rsid w:val="00BB5138"/>
    <w:rsid w:val="00BB5200"/>
    <w:rsid w:val="00BB5C7A"/>
    <w:rsid w:val="00BB7120"/>
    <w:rsid w:val="00BB7222"/>
    <w:rsid w:val="00BC06D3"/>
    <w:rsid w:val="00BC0A59"/>
    <w:rsid w:val="00BC10CF"/>
    <w:rsid w:val="00BC22A5"/>
    <w:rsid w:val="00BC2300"/>
    <w:rsid w:val="00BC2656"/>
    <w:rsid w:val="00BC2922"/>
    <w:rsid w:val="00BC326D"/>
    <w:rsid w:val="00BC3907"/>
    <w:rsid w:val="00BC3D3D"/>
    <w:rsid w:val="00BC4585"/>
    <w:rsid w:val="00BC5546"/>
    <w:rsid w:val="00BC61BA"/>
    <w:rsid w:val="00BC62BA"/>
    <w:rsid w:val="00BC662A"/>
    <w:rsid w:val="00BC674C"/>
    <w:rsid w:val="00BC6B5B"/>
    <w:rsid w:val="00BC70A5"/>
    <w:rsid w:val="00BC71B4"/>
    <w:rsid w:val="00BD0374"/>
    <w:rsid w:val="00BD07AF"/>
    <w:rsid w:val="00BD0B87"/>
    <w:rsid w:val="00BD0C62"/>
    <w:rsid w:val="00BD0E97"/>
    <w:rsid w:val="00BD0EBD"/>
    <w:rsid w:val="00BD1BD1"/>
    <w:rsid w:val="00BD1C11"/>
    <w:rsid w:val="00BD32B5"/>
    <w:rsid w:val="00BD3948"/>
    <w:rsid w:val="00BD4362"/>
    <w:rsid w:val="00BD43E5"/>
    <w:rsid w:val="00BD4E17"/>
    <w:rsid w:val="00BD5710"/>
    <w:rsid w:val="00BD616C"/>
    <w:rsid w:val="00BD61F1"/>
    <w:rsid w:val="00BD66AF"/>
    <w:rsid w:val="00BD6AA5"/>
    <w:rsid w:val="00BD7611"/>
    <w:rsid w:val="00BD76BA"/>
    <w:rsid w:val="00BD76E9"/>
    <w:rsid w:val="00BE02F5"/>
    <w:rsid w:val="00BE0432"/>
    <w:rsid w:val="00BE0FD6"/>
    <w:rsid w:val="00BE1683"/>
    <w:rsid w:val="00BE1C74"/>
    <w:rsid w:val="00BE1DD3"/>
    <w:rsid w:val="00BE1E60"/>
    <w:rsid w:val="00BE23EF"/>
    <w:rsid w:val="00BE2544"/>
    <w:rsid w:val="00BE25BD"/>
    <w:rsid w:val="00BE269C"/>
    <w:rsid w:val="00BE289C"/>
    <w:rsid w:val="00BE2989"/>
    <w:rsid w:val="00BE2D38"/>
    <w:rsid w:val="00BE3106"/>
    <w:rsid w:val="00BE423F"/>
    <w:rsid w:val="00BE4564"/>
    <w:rsid w:val="00BE6018"/>
    <w:rsid w:val="00BE6F81"/>
    <w:rsid w:val="00BE74B7"/>
    <w:rsid w:val="00BE7C16"/>
    <w:rsid w:val="00BF025A"/>
    <w:rsid w:val="00BF0DD6"/>
    <w:rsid w:val="00BF0DFF"/>
    <w:rsid w:val="00BF136A"/>
    <w:rsid w:val="00BF1818"/>
    <w:rsid w:val="00BF1D70"/>
    <w:rsid w:val="00BF3558"/>
    <w:rsid w:val="00BF3E41"/>
    <w:rsid w:val="00BF3FB3"/>
    <w:rsid w:val="00BF4EB2"/>
    <w:rsid w:val="00BF53B7"/>
    <w:rsid w:val="00BF5E04"/>
    <w:rsid w:val="00C00189"/>
    <w:rsid w:val="00C00B04"/>
    <w:rsid w:val="00C00E36"/>
    <w:rsid w:val="00C01088"/>
    <w:rsid w:val="00C017DE"/>
    <w:rsid w:val="00C01A41"/>
    <w:rsid w:val="00C01B7D"/>
    <w:rsid w:val="00C01BC0"/>
    <w:rsid w:val="00C01DA1"/>
    <w:rsid w:val="00C01E9C"/>
    <w:rsid w:val="00C02131"/>
    <w:rsid w:val="00C02C5A"/>
    <w:rsid w:val="00C02DDC"/>
    <w:rsid w:val="00C03B36"/>
    <w:rsid w:val="00C03B89"/>
    <w:rsid w:val="00C042EF"/>
    <w:rsid w:val="00C049C5"/>
    <w:rsid w:val="00C051D8"/>
    <w:rsid w:val="00C05B14"/>
    <w:rsid w:val="00C064D8"/>
    <w:rsid w:val="00C0680B"/>
    <w:rsid w:val="00C07081"/>
    <w:rsid w:val="00C07969"/>
    <w:rsid w:val="00C07DEF"/>
    <w:rsid w:val="00C10438"/>
    <w:rsid w:val="00C10572"/>
    <w:rsid w:val="00C10A87"/>
    <w:rsid w:val="00C1106F"/>
    <w:rsid w:val="00C11D28"/>
    <w:rsid w:val="00C12BC6"/>
    <w:rsid w:val="00C13E87"/>
    <w:rsid w:val="00C14B10"/>
    <w:rsid w:val="00C14D4D"/>
    <w:rsid w:val="00C14E25"/>
    <w:rsid w:val="00C15837"/>
    <w:rsid w:val="00C15966"/>
    <w:rsid w:val="00C165B9"/>
    <w:rsid w:val="00C1665F"/>
    <w:rsid w:val="00C16FBF"/>
    <w:rsid w:val="00C1715F"/>
    <w:rsid w:val="00C178C2"/>
    <w:rsid w:val="00C17C83"/>
    <w:rsid w:val="00C205B8"/>
    <w:rsid w:val="00C21810"/>
    <w:rsid w:val="00C218BB"/>
    <w:rsid w:val="00C2198D"/>
    <w:rsid w:val="00C22123"/>
    <w:rsid w:val="00C22680"/>
    <w:rsid w:val="00C22F66"/>
    <w:rsid w:val="00C23ADD"/>
    <w:rsid w:val="00C23D54"/>
    <w:rsid w:val="00C246DC"/>
    <w:rsid w:val="00C24AD1"/>
    <w:rsid w:val="00C24CBA"/>
    <w:rsid w:val="00C24D92"/>
    <w:rsid w:val="00C2549C"/>
    <w:rsid w:val="00C259BF"/>
    <w:rsid w:val="00C25AFC"/>
    <w:rsid w:val="00C25E30"/>
    <w:rsid w:val="00C261A4"/>
    <w:rsid w:val="00C269A1"/>
    <w:rsid w:val="00C2731F"/>
    <w:rsid w:val="00C2753C"/>
    <w:rsid w:val="00C30780"/>
    <w:rsid w:val="00C31940"/>
    <w:rsid w:val="00C31D5E"/>
    <w:rsid w:val="00C33216"/>
    <w:rsid w:val="00C3363C"/>
    <w:rsid w:val="00C33873"/>
    <w:rsid w:val="00C33AC2"/>
    <w:rsid w:val="00C33C91"/>
    <w:rsid w:val="00C33DEA"/>
    <w:rsid w:val="00C34074"/>
    <w:rsid w:val="00C347EF"/>
    <w:rsid w:val="00C34DFD"/>
    <w:rsid w:val="00C351DF"/>
    <w:rsid w:val="00C36638"/>
    <w:rsid w:val="00C367D2"/>
    <w:rsid w:val="00C3688C"/>
    <w:rsid w:val="00C37642"/>
    <w:rsid w:val="00C407BE"/>
    <w:rsid w:val="00C40D07"/>
    <w:rsid w:val="00C40D67"/>
    <w:rsid w:val="00C415AF"/>
    <w:rsid w:val="00C41B1E"/>
    <w:rsid w:val="00C426BD"/>
    <w:rsid w:val="00C42AA7"/>
    <w:rsid w:val="00C42ACC"/>
    <w:rsid w:val="00C42F20"/>
    <w:rsid w:val="00C42F5B"/>
    <w:rsid w:val="00C43A0E"/>
    <w:rsid w:val="00C44B11"/>
    <w:rsid w:val="00C44B39"/>
    <w:rsid w:val="00C4574D"/>
    <w:rsid w:val="00C45A60"/>
    <w:rsid w:val="00C5070C"/>
    <w:rsid w:val="00C50861"/>
    <w:rsid w:val="00C50A83"/>
    <w:rsid w:val="00C50DC1"/>
    <w:rsid w:val="00C516A6"/>
    <w:rsid w:val="00C52B2E"/>
    <w:rsid w:val="00C54220"/>
    <w:rsid w:val="00C54247"/>
    <w:rsid w:val="00C55131"/>
    <w:rsid w:val="00C55363"/>
    <w:rsid w:val="00C5720A"/>
    <w:rsid w:val="00C572A5"/>
    <w:rsid w:val="00C57A9D"/>
    <w:rsid w:val="00C600B9"/>
    <w:rsid w:val="00C60240"/>
    <w:rsid w:val="00C606B3"/>
    <w:rsid w:val="00C60AB5"/>
    <w:rsid w:val="00C60D2C"/>
    <w:rsid w:val="00C619DC"/>
    <w:rsid w:val="00C622BB"/>
    <w:rsid w:val="00C62F99"/>
    <w:rsid w:val="00C63595"/>
    <w:rsid w:val="00C6389B"/>
    <w:rsid w:val="00C63933"/>
    <w:rsid w:val="00C64063"/>
    <w:rsid w:val="00C64ED8"/>
    <w:rsid w:val="00C658D9"/>
    <w:rsid w:val="00C6590D"/>
    <w:rsid w:val="00C659B8"/>
    <w:rsid w:val="00C66F08"/>
    <w:rsid w:val="00C6743A"/>
    <w:rsid w:val="00C67656"/>
    <w:rsid w:val="00C67BC2"/>
    <w:rsid w:val="00C67EF4"/>
    <w:rsid w:val="00C701A5"/>
    <w:rsid w:val="00C701AF"/>
    <w:rsid w:val="00C71171"/>
    <w:rsid w:val="00C7139D"/>
    <w:rsid w:val="00C713E7"/>
    <w:rsid w:val="00C7209E"/>
    <w:rsid w:val="00C72C12"/>
    <w:rsid w:val="00C7447F"/>
    <w:rsid w:val="00C74FDB"/>
    <w:rsid w:val="00C75B65"/>
    <w:rsid w:val="00C76887"/>
    <w:rsid w:val="00C76BB1"/>
    <w:rsid w:val="00C773DC"/>
    <w:rsid w:val="00C773F6"/>
    <w:rsid w:val="00C80010"/>
    <w:rsid w:val="00C80B81"/>
    <w:rsid w:val="00C819BB"/>
    <w:rsid w:val="00C8249F"/>
    <w:rsid w:val="00C82970"/>
    <w:rsid w:val="00C82AFE"/>
    <w:rsid w:val="00C82D80"/>
    <w:rsid w:val="00C830E6"/>
    <w:rsid w:val="00C83B6D"/>
    <w:rsid w:val="00C83F7C"/>
    <w:rsid w:val="00C845C0"/>
    <w:rsid w:val="00C84641"/>
    <w:rsid w:val="00C84719"/>
    <w:rsid w:val="00C84BD4"/>
    <w:rsid w:val="00C8548F"/>
    <w:rsid w:val="00C85B68"/>
    <w:rsid w:val="00C85E8F"/>
    <w:rsid w:val="00C862AA"/>
    <w:rsid w:val="00C863F4"/>
    <w:rsid w:val="00C8651D"/>
    <w:rsid w:val="00C86A5F"/>
    <w:rsid w:val="00C86D21"/>
    <w:rsid w:val="00C86E95"/>
    <w:rsid w:val="00C873D8"/>
    <w:rsid w:val="00C87436"/>
    <w:rsid w:val="00C87C37"/>
    <w:rsid w:val="00C90652"/>
    <w:rsid w:val="00C908FD"/>
    <w:rsid w:val="00C90D72"/>
    <w:rsid w:val="00C91577"/>
    <w:rsid w:val="00C91EA9"/>
    <w:rsid w:val="00C92BCB"/>
    <w:rsid w:val="00C93584"/>
    <w:rsid w:val="00C94313"/>
    <w:rsid w:val="00C945E1"/>
    <w:rsid w:val="00C9534C"/>
    <w:rsid w:val="00C965C6"/>
    <w:rsid w:val="00C96BB9"/>
    <w:rsid w:val="00C974E4"/>
    <w:rsid w:val="00CA03AD"/>
    <w:rsid w:val="00CA04D8"/>
    <w:rsid w:val="00CA0C66"/>
    <w:rsid w:val="00CA1184"/>
    <w:rsid w:val="00CA2F5A"/>
    <w:rsid w:val="00CA3615"/>
    <w:rsid w:val="00CA5B1D"/>
    <w:rsid w:val="00CA5CC5"/>
    <w:rsid w:val="00CA654D"/>
    <w:rsid w:val="00CA6E1E"/>
    <w:rsid w:val="00CB0B56"/>
    <w:rsid w:val="00CB0BCA"/>
    <w:rsid w:val="00CB0BD0"/>
    <w:rsid w:val="00CB167B"/>
    <w:rsid w:val="00CB1D83"/>
    <w:rsid w:val="00CB2978"/>
    <w:rsid w:val="00CB2D86"/>
    <w:rsid w:val="00CB3464"/>
    <w:rsid w:val="00CB3709"/>
    <w:rsid w:val="00CB3B91"/>
    <w:rsid w:val="00CB3DF5"/>
    <w:rsid w:val="00CB40D3"/>
    <w:rsid w:val="00CB6433"/>
    <w:rsid w:val="00CB65B9"/>
    <w:rsid w:val="00CB7236"/>
    <w:rsid w:val="00CB7320"/>
    <w:rsid w:val="00CB7471"/>
    <w:rsid w:val="00CB7BBF"/>
    <w:rsid w:val="00CC0640"/>
    <w:rsid w:val="00CC079F"/>
    <w:rsid w:val="00CC0F78"/>
    <w:rsid w:val="00CC1322"/>
    <w:rsid w:val="00CC1D89"/>
    <w:rsid w:val="00CC1DA6"/>
    <w:rsid w:val="00CC1E71"/>
    <w:rsid w:val="00CC291E"/>
    <w:rsid w:val="00CC3238"/>
    <w:rsid w:val="00CC35AC"/>
    <w:rsid w:val="00CC363A"/>
    <w:rsid w:val="00CC3BE2"/>
    <w:rsid w:val="00CC406E"/>
    <w:rsid w:val="00CC4C81"/>
    <w:rsid w:val="00CC4D03"/>
    <w:rsid w:val="00CC4D49"/>
    <w:rsid w:val="00CC5235"/>
    <w:rsid w:val="00CC540F"/>
    <w:rsid w:val="00CC5983"/>
    <w:rsid w:val="00CC67D0"/>
    <w:rsid w:val="00CC689A"/>
    <w:rsid w:val="00CC6BC0"/>
    <w:rsid w:val="00CC7518"/>
    <w:rsid w:val="00CD0D1E"/>
    <w:rsid w:val="00CD1DDD"/>
    <w:rsid w:val="00CD1DE3"/>
    <w:rsid w:val="00CD2A06"/>
    <w:rsid w:val="00CD344D"/>
    <w:rsid w:val="00CD366A"/>
    <w:rsid w:val="00CD3C04"/>
    <w:rsid w:val="00CD3D3F"/>
    <w:rsid w:val="00CD4128"/>
    <w:rsid w:val="00CD461B"/>
    <w:rsid w:val="00CD48B8"/>
    <w:rsid w:val="00CD4B27"/>
    <w:rsid w:val="00CD4E4B"/>
    <w:rsid w:val="00CD5E9F"/>
    <w:rsid w:val="00CD5EDE"/>
    <w:rsid w:val="00CD5FC2"/>
    <w:rsid w:val="00CD6A43"/>
    <w:rsid w:val="00CD6C6D"/>
    <w:rsid w:val="00CD7406"/>
    <w:rsid w:val="00CD76B4"/>
    <w:rsid w:val="00CD7F3E"/>
    <w:rsid w:val="00CE02EA"/>
    <w:rsid w:val="00CE048E"/>
    <w:rsid w:val="00CE07CA"/>
    <w:rsid w:val="00CE0873"/>
    <w:rsid w:val="00CE0BBD"/>
    <w:rsid w:val="00CE1355"/>
    <w:rsid w:val="00CE1F5B"/>
    <w:rsid w:val="00CE2240"/>
    <w:rsid w:val="00CE2600"/>
    <w:rsid w:val="00CE281A"/>
    <w:rsid w:val="00CE2EBD"/>
    <w:rsid w:val="00CE3592"/>
    <w:rsid w:val="00CE364D"/>
    <w:rsid w:val="00CE3763"/>
    <w:rsid w:val="00CE4221"/>
    <w:rsid w:val="00CE4319"/>
    <w:rsid w:val="00CE4F1E"/>
    <w:rsid w:val="00CE4F21"/>
    <w:rsid w:val="00CE6B6A"/>
    <w:rsid w:val="00CE7503"/>
    <w:rsid w:val="00CE7FEC"/>
    <w:rsid w:val="00CF016B"/>
    <w:rsid w:val="00CF04B9"/>
    <w:rsid w:val="00CF0AFC"/>
    <w:rsid w:val="00CF0C3C"/>
    <w:rsid w:val="00CF1287"/>
    <w:rsid w:val="00CF1B97"/>
    <w:rsid w:val="00CF23D1"/>
    <w:rsid w:val="00CF30BD"/>
    <w:rsid w:val="00CF31A9"/>
    <w:rsid w:val="00CF3269"/>
    <w:rsid w:val="00CF3827"/>
    <w:rsid w:val="00CF3996"/>
    <w:rsid w:val="00CF3E49"/>
    <w:rsid w:val="00CF4132"/>
    <w:rsid w:val="00CF49D8"/>
    <w:rsid w:val="00CF4DBE"/>
    <w:rsid w:val="00CF6506"/>
    <w:rsid w:val="00CF7063"/>
    <w:rsid w:val="00CF720D"/>
    <w:rsid w:val="00CF774A"/>
    <w:rsid w:val="00CF7F5B"/>
    <w:rsid w:val="00D0015E"/>
    <w:rsid w:val="00D00F71"/>
    <w:rsid w:val="00D00FF1"/>
    <w:rsid w:val="00D010E6"/>
    <w:rsid w:val="00D015A6"/>
    <w:rsid w:val="00D01F47"/>
    <w:rsid w:val="00D02665"/>
    <w:rsid w:val="00D02733"/>
    <w:rsid w:val="00D02AF3"/>
    <w:rsid w:val="00D02BB8"/>
    <w:rsid w:val="00D03B57"/>
    <w:rsid w:val="00D03DFB"/>
    <w:rsid w:val="00D0491A"/>
    <w:rsid w:val="00D05178"/>
    <w:rsid w:val="00D05180"/>
    <w:rsid w:val="00D05411"/>
    <w:rsid w:val="00D05AF1"/>
    <w:rsid w:val="00D05E54"/>
    <w:rsid w:val="00D06A9F"/>
    <w:rsid w:val="00D06B76"/>
    <w:rsid w:val="00D06BC1"/>
    <w:rsid w:val="00D06C3F"/>
    <w:rsid w:val="00D07CC3"/>
    <w:rsid w:val="00D100BA"/>
    <w:rsid w:val="00D10162"/>
    <w:rsid w:val="00D10411"/>
    <w:rsid w:val="00D106B7"/>
    <w:rsid w:val="00D106D7"/>
    <w:rsid w:val="00D10C0B"/>
    <w:rsid w:val="00D11A50"/>
    <w:rsid w:val="00D11FE6"/>
    <w:rsid w:val="00D12265"/>
    <w:rsid w:val="00D13164"/>
    <w:rsid w:val="00D132AC"/>
    <w:rsid w:val="00D132EF"/>
    <w:rsid w:val="00D141C5"/>
    <w:rsid w:val="00D145A1"/>
    <w:rsid w:val="00D147E3"/>
    <w:rsid w:val="00D14CEA"/>
    <w:rsid w:val="00D153B0"/>
    <w:rsid w:val="00D15C9B"/>
    <w:rsid w:val="00D15D7F"/>
    <w:rsid w:val="00D16A34"/>
    <w:rsid w:val="00D16DDC"/>
    <w:rsid w:val="00D16F55"/>
    <w:rsid w:val="00D172EE"/>
    <w:rsid w:val="00D174E1"/>
    <w:rsid w:val="00D20F86"/>
    <w:rsid w:val="00D213D3"/>
    <w:rsid w:val="00D21CD4"/>
    <w:rsid w:val="00D226D2"/>
    <w:rsid w:val="00D23519"/>
    <w:rsid w:val="00D23A73"/>
    <w:rsid w:val="00D23B6D"/>
    <w:rsid w:val="00D24B57"/>
    <w:rsid w:val="00D24EA8"/>
    <w:rsid w:val="00D265A1"/>
    <w:rsid w:val="00D26B76"/>
    <w:rsid w:val="00D26E2D"/>
    <w:rsid w:val="00D26FFE"/>
    <w:rsid w:val="00D27024"/>
    <w:rsid w:val="00D271A0"/>
    <w:rsid w:val="00D27CD2"/>
    <w:rsid w:val="00D305EE"/>
    <w:rsid w:val="00D307B1"/>
    <w:rsid w:val="00D31A28"/>
    <w:rsid w:val="00D31AB6"/>
    <w:rsid w:val="00D326BB"/>
    <w:rsid w:val="00D32823"/>
    <w:rsid w:val="00D32F0E"/>
    <w:rsid w:val="00D33ED7"/>
    <w:rsid w:val="00D34141"/>
    <w:rsid w:val="00D341CD"/>
    <w:rsid w:val="00D3420E"/>
    <w:rsid w:val="00D3526F"/>
    <w:rsid w:val="00D35978"/>
    <w:rsid w:val="00D3603F"/>
    <w:rsid w:val="00D36900"/>
    <w:rsid w:val="00D36C51"/>
    <w:rsid w:val="00D370EE"/>
    <w:rsid w:val="00D3717C"/>
    <w:rsid w:val="00D373CD"/>
    <w:rsid w:val="00D4001E"/>
    <w:rsid w:val="00D4004E"/>
    <w:rsid w:val="00D401B7"/>
    <w:rsid w:val="00D4099A"/>
    <w:rsid w:val="00D415EA"/>
    <w:rsid w:val="00D41BBB"/>
    <w:rsid w:val="00D42008"/>
    <w:rsid w:val="00D4228A"/>
    <w:rsid w:val="00D4346B"/>
    <w:rsid w:val="00D43A75"/>
    <w:rsid w:val="00D43C8E"/>
    <w:rsid w:val="00D44EEF"/>
    <w:rsid w:val="00D44F04"/>
    <w:rsid w:val="00D45089"/>
    <w:rsid w:val="00D45527"/>
    <w:rsid w:val="00D458B5"/>
    <w:rsid w:val="00D462B1"/>
    <w:rsid w:val="00D46695"/>
    <w:rsid w:val="00D46A2B"/>
    <w:rsid w:val="00D47060"/>
    <w:rsid w:val="00D472B1"/>
    <w:rsid w:val="00D477EE"/>
    <w:rsid w:val="00D503C6"/>
    <w:rsid w:val="00D50773"/>
    <w:rsid w:val="00D50F1C"/>
    <w:rsid w:val="00D51277"/>
    <w:rsid w:val="00D51B57"/>
    <w:rsid w:val="00D51F87"/>
    <w:rsid w:val="00D51F90"/>
    <w:rsid w:val="00D52488"/>
    <w:rsid w:val="00D52A38"/>
    <w:rsid w:val="00D52DC7"/>
    <w:rsid w:val="00D52E4F"/>
    <w:rsid w:val="00D545F5"/>
    <w:rsid w:val="00D548EC"/>
    <w:rsid w:val="00D55456"/>
    <w:rsid w:val="00D55982"/>
    <w:rsid w:val="00D562DD"/>
    <w:rsid w:val="00D567B7"/>
    <w:rsid w:val="00D56D6C"/>
    <w:rsid w:val="00D56FC9"/>
    <w:rsid w:val="00D57371"/>
    <w:rsid w:val="00D60172"/>
    <w:rsid w:val="00D60187"/>
    <w:rsid w:val="00D605A4"/>
    <w:rsid w:val="00D60C3F"/>
    <w:rsid w:val="00D61465"/>
    <w:rsid w:val="00D61506"/>
    <w:rsid w:val="00D617AC"/>
    <w:rsid w:val="00D61D79"/>
    <w:rsid w:val="00D61E54"/>
    <w:rsid w:val="00D6246C"/>
    <w:rsid w:val="00D62F47"/>
    <w:rsid w:val="00D632E5"/>
    <w:rsid w:val="00D6379F"/>
    <w:rsid w:val="00D63A6F"/>
    <w:rsid w:val="00D649A2"/>
    <w:rsid w:val="00D65204"/>
    <w:rsid w:val="00D663B6"/>
    <w:rsid w:val="00D6748B"/>
    <w:rsid w:val="00D6769F"/>
    <w:rsid w:val="00D7015F"/>
    <w:rsid w:val="00D70652"/>
    <w:rsid w:val="00D70693"/>
    <w:rsid w:val="00D708C0"/>
    <w:rsid w:val="00D7127E"/>
    <w:rsid w:val="00D712D2"/>
    <w:rsid w:val="00D71324"/>
    <w:rsid w:val="00D716C4"/>
    <w:rsid w:val="00D7236B"/>
    <w:rsid w:val="00D72CC9"/>
    <w:rsid w:val="00D73031"/>
    <w:rsid w:val="00D74DBE"/>
    <w:rsid w:val="00D753B0"/>
    <w:rsid w:val="00D75BA0"/>
    <w:rsid w:val="00D75D43"/>
    <w:rsid w:val="00D75DC0"/>
    <w:rsid w:val="00D75E27"/>
    <w:rsid w:val="00D76645"/>
    <w:rsid w:val="00D76D96"/>
    <w:rsid w:val="00D76F8C"/>
    <w:rsid w:val="00D76F95"/>
    <w:rsid w:val="00D76FEF"/>
    <w:rsid w:val="00D770A3"/>
    <w:rsid w:val="00D77121"/>
    <w:rsid w:val="00D77381"/>
    <w:rsid w:val="00D80C59"/>
    <w:rsid w:val="00D81315"/>
    <w:rsid w:val="00D8250A"/>
    <w:rsid w:val="00D8263C"/>
    <w:rsid w:val="00D82E6F"/>
    <w:rsid w:val="00D83992"/>
    <w:rsid w:val="00D83F01"/>
    <w:rsid w:val="00D84395"/>
    <w:rsid w:val="00D84548"/>
    <w:rsid w:val="00D845EA"/>
    <w:rsid w:val="00D84637"/>
    <w:rsid w:val="00D84694"/>
    <w:rsid w:val="00D84E89"/>
    <w:rsid w:val="00D84E93"/>
    <w:rsid w:val="00D85473"/>
    <w:rsid w:val="00D856F1"/>
    <w:rsid w:val="00D85829"/>
    <w:rsid w:val="00D85C85"/>
    <w:rsid w:val="00D85D85"/>
    <w:rsid w:val="00D85E41"/>
    <w:rsid w:val="00D861D1"/>
    <w:rsid w:val="00D870FE"/>
    <w:rsid w:val="00D876DE"/>
    <w:rsid w:val="00D90924"/>
    <w:rsid w:val="00D91029"/>
    <w:rsid w:val="00D92142"/>
    <w:rsid w:val="00D92730"/>
    <w:rsid w:val="00D92A9D"/>
    <w:rsid w:val="00D92D60"/>
    <w:rsid w:val="00D9338F"/>
    <w:rsid w:val="00D93D27"/>
    <w:rsid w:val="00D93D9D"/>
    <w:rsid w:val="00D93E29"/>
    <w:rsid w:val="00D93FC9"/>
    <w:rsid w:val="00D9446D"/>
    <w:rsid w:val="00D944D3"/>
    <w:rsid w:val="00D95484"/>
    <w:rsid w:val="00D95747"/>
    <w:rsid w:val="00D9584A"/>
    <w:rsid w:val="00D95BF0"/>
    <w:rsid w:val="00D96401"/>
    <w:rsid w:val="00D97087"/>
    <w:rsid w:val="00D9728D"/>
    <w:rsid w:val="00D97325"/>
    <w:rsid w:val="00D978D1"/>
    <w:rsid w:val="00D97DF9"/>
    <w:rsid w:val="00DA00C1"/>
    <w:rsid w:val="00DA1C79"/>
    <w:rsid w:val="00DA1E0F"/>
    <w:rsid w:val="00DA1E61"/>
    <w:rsid w:val="00DA21DF"/>
    <w:rsid w:val="00DA33B5"/>
    <w:rsid w:val="00DA4723"/>
    <w:rsid w:val="00DA472A"/>
    <w:rsid w:val="00DA4DBD"/>
    <w:rsid w:val="00DA58A0"/>
    <w:rsid w:val="00DA6031"/>
    <w:rsid w:val="00DA6CC3"/>
    <w:rsid w:val="00DA7236"/>
    <w:rsid w:val="00DA7EB2"/>
    <w:rsid w:val="00DB087A"/>
    <w:rsid w:val="00DB0F8E"/>
    <w:rsid w:val="00DB1340"/>
    <w:rsid w:val="00DB1799"/>
    <w:rsid w:val="00DB1908"/>
    <w:rsid w:val="00DB2752"/>
    <w:rsid w:val="00DB2935"/>
    <w:rsid w:val="00DB2E4A"/>
    <w:rsid w:val="00DB37DD"/>
    <w:rsid w:val="00DB3CFE"/>
    <w:rsid w:val="00DB47D8"/>
    <w:rsid w:val="00DB63E2"/>
    <w:rsid w:val="00DB69D1"/>
    <w:rsid w:val="00DB6D61"/>
    <w:rsid w:val="00DB6F94"/>
    <w:rsid w:val="00DB75BF"/>
    <w:rsid w:val="00DB7619"/>
    <w:rsid w:val="00DC0DBB"/>
    <w:rsid w:val="00DC1EFF"/>
    <w:rsid w:val="00DC1F83"/>
    <w:rsid w:val="00DC2677"/>
    <w:rsid w:val="00DC2ABF"/>
    <w:rsid w:val="00DC2B4D"/>
    <w:rsid w:val="00DC2FB5"/>
    <w:rsid w:val="00DC3029"/>
    <w:rsid w:val="00DC30B7"/>
    <w:rsid w:val="00DC3ECE"/>
    <w:rsid w:val="00DC4038"/>
    <w:rsid w:val="00DC40CB"/>
    <w:rsid w:val="00DC53AD"/>
    <w:rsid w:val="00DC5EBC"/>
    <w:rsid w:val="00DC652D"/>
    <w:rsid w:val="00DC77B6"/>
    <w:rsid w:val="00DD01F1"/>
    <w:rsid w:val="00DD02E3"/>
    <w:rsid w:val="00DD03A1"/>
    <w:rsid w:val="00DD09DB"/>
    <w:rsid w:val="00DD0B7F"/>
    <w:rsid w:val="00DD0DEE"/>
    <w:rsid w:val="00DD10ED"/>
    <w:rsid w:val="00DD11BD"/>
    <w:rsid w:val="00DD127B"/>
    <w:rsid w:val="00DD1A49"/>
    <w:rsid w:val="00DD1DA3"/>
    <w:rsid w:val="00DD2336"/>
    <w:rsid w:val="00DD25F1"/>
    <w:rsid w:val="00DD2726"/>
    <w:rsid w:val="00DD2DFF"/>
    <w:rsid w:val="00DD2E82"/>
    <w:rsid w:val="00DD4D38"/>
    <w:rsid w:val="00DD52AA"/>
    <w:rsid w:val="00DD52F7"/>
    <w:rsid w:val="00DD5557"/>
    <w:rsid w:val="00DD5DFF"/>
    <w:rsid w:val="00DD69F9"/>
    <w:rsid w:val="00DD7281"/>
    <w:rsid w:val="00DD75F0"/>
    <w:rsid w:val="00DE055B"/>
    <w:rsid w:val="00DE0834"/>
    <w:rsid w:val="00DE0CC0"/>
    <w:rsid w:val="00DE15E0"/>
    <w:rsid w:val="00DE1647"/>
    <w:rsid w:val="00DE2081"/>
    <w:rsid w:val="00DE2276"/>
    <w:rsid w:val="00DE2BF7"/>
    <w:rsid w:val="00DE366B"/>
    <w:rsid w:val="00DE3DA0"/>
    <w:rsid w:val="00DE4367"/>
    <w:rsid w:val="00DE4667"/>
    <w:rsid w:val="00DE499F"/>
    <w:rsid w:val="00DE4C5D"/>
    <w:rsid w:val="00DE4D6C"/>
    <w:rsid w:val="00DE4F9E"/>
    <w:rsid w:val="00DE5487"/>
    <w:rsid w:val="00DE54D8"/>
    <w:rsid w:val="00DE56F5"/>
    <w:rsid w:val="00DE5B85"/>
    <w:rsid w:val="00DE5CC1"/>
    <w:rsid w:val="00DE6C27"/>
    <w:rsid w:val="00DE6C77"/>
    <w:rsid w:val="00DE6E9E"/>
    <w:rsid w:val="00DE7367"/>
    <w:rsid w:val="00DE73AD"/>
    <w:rsid w:val="00DE7618"/>
    <w:rsid w:val="00DE792B"/>
    <w:rsid w:val="00DF0A06"/>
    <w:rsid w:val="00DF0A6D"/>
    <w:rsid w:val="00DF0BAB"/>
    <w:rsid w:val="00DF26B0"/>
    <w:rsid w:val="00DF3173"/>
    <w:rsid w:val="00DF35F5"/>
    <w:rsid w:val="00DF3822"/>
    <w:rsid w:val="00DF395A"/>
    <w:rsid w:val="00DF3BB8"/>
    <w:rsid w:val="00DF4CF4"/>
    <w:rsid w:val="00DF4EE7"/>
    <w:rsid w:val="00DF50E6"/>
    <w:rsid w:val="00DF56B4"/>
    <w:rsid w:val="00DF590B"/>
    <w:rsid w:val="00DF5CFD"/>
    <w:rsid w:val="00DF6AE0"/>
    <w:rsid w:val="00DF6E47"/>
    <w:rsid w:val="00DF716F"/>
    <w:rsid w:val="00DF7F32"/>
    <w:rsid w:val="00E001F6"/>
    <w:rsid w:val="00E005B9"/>
    <w:rsid w:val="00E00C81"/>
    <w:rsid w:val="00E0146B"/>
    <w:rsid w:val="00E017E4"/>
    <w:rsid w:val="00E018F7"/>
    <w:rsid w:val="00E02855"/>
    <w:rsid w:val="00E030C8"/>
    <w:rsid w:val="00E0345C"/>
    <w:rsid w:val="00E03BBE"/>
    <w:rsid w:val="00E03BF2"/>
    <w:rsid w:val="00E04243"/>
    <w:rsid w:val="00E04491"/>
    <w:rsid w:val="00E045C1"/>
    <w:rsid w:val="00E04636"/>
    <w:rsid w:val="00E06CCB"/>
    <w:rsid w:val="00E07200"/>
    <w:rsid w:val="00E0750F"/>
    <w:rsid w:val="00E0774A"/>
    <w:rsid w:val="00E1025F"/>
    <w:rsid w:val="00E106BA"/>
    <w:rsid w:val="00E10AEC"/>
    <w:rsid w:val="00E12411"/>
    <w:rsid w:val="00E12503"/>
    <w:rsid w:val="00E12584"/>
    <w:rsid w:val="00E12B4A"/>
    <w:rsid w:val="00E12EEE"/>
    <w:rsid w:val="00E1307F"/>
    <w:rsid w:val="00E13236"/>
    <w:rsid w:val="00E13382"/>
    <w:rsid w:val="00E13E3B"/>
    <w:rsid w:val="00E14DD2"/>
    <w:rsid w:val="00E14F32"/>
    <w:rsid w:val="00E150DE"/>
    <w:rsid w:val="00E15C1A"/>
    <w:rsid w:val="00E17A76"/>
    <w:rsid w:val="00E17C6E"/>
    <w:rsid w:val="00E20668"/>
    <w:rsid w:val="00E206F9"/>
    <w:rsid w:val="00E20CFD"/>
    <w:rsid w:val="00E20E6B"/>
    <w:rsid w:val="00E20F1F"/>
    <w:rsid w:val="00E2172C"/>
    <w:rsid w:val="00E229A3"/>
    <w:rsid w:val="00E23407"/>
    <w:rsid w:val="00E23E4D"/>
    <w:rsid w:val="00E24328"/>
    <w:rsid w:val="00E24B5E"/>
    <w:rsid w:val="00E25046"/>
    <w:rsid w:val="00E250CF"/>
    <w:rsid w:val="00E25479"/>
    <w:rsid w:val="00E25CD2"/>
    <w:rsid w:val="00E26114"/>
    <w:rsid w:val="00E26AE3"/>
    <w:rsid w:val="00E26F78"/>
    <w:rsid w:val="00E307A2"/>
    <w:rsid w:val="00E30CF5"/>
    <w:rsid w:val="00E3103F"/>
    <w:rsid w:val="00E31401"/>
    <w:rsid w:val="00E32081"/>
    <w:rsid w:val="00E3239D"/>
    <w:rsid w:val="00E327E0"/>
    <w:rsid w:val="00E348DA"/>
    <w:rsid w:val="00E34CEE"/>
    <w:rsid w:val="00E350A2"/>
    <w:rsid w:val="00E352A7"/>
    <w:rsid w:val="00E3619E"/>
    <w:rsid w:val="00E364E5"/>
    <w:rsid w:val="00E3687A"/>
    <w:rsid w:val="00E36F40"/>
    <w:rsid w:val="00E37CAB"/>
    <w:rsid w:val="00E40331"/>
    <w:rsid w:val="00E4052F"/>
    <w:rsid w:val="00E40FAE"/>
    <w:rsid w:val="00E4228E"/>
    <w:rsid w:val="00E425B0"/>
    <w:rsid w:val="00E43A65"/>
    <w:rsid w:val="00E44955"/>
    <w:rsid w:val="00E45118"/>
    <w:rsid w:val="00E455F5"/>
    <w:rsid w:val="00E45971"/>
    <w:rsid w:val="00E45AA5"/>
    <w:rsid w:val="00E45C90"/>
    <w:rsid w:val="00E45F06"/>
    <w:rsid w:val="00E463F8"/>
    <w:rsid w:val="00E466F4"/>
    <w:rsid w:val="00E4681A"/>
    <w:rsid w:val="00E46A07"/>
    <w:rsid w:val="00E46B68"/>
    <w:rsid w:val="00E46C0D"/>
    <w:rsid w:val="00E47281"/>
    <w:rsid w:val="00E47604"/>
    <w:rsid w:val="00E505BB"/>
    <w:rsid w:val="00E50B1B"/>
    <w:rsid w:val="00E50DE9"/>
    <w:rsid w:val="00E51320"/>
    <w:rsid w:val="00E515DE"/>
    <w:rsid w:val="00E51B5E"/>
    <w:rsid w:val="00E528C2"/>
    <w:rsid w:val="00E52CB3"/>
    <w:rsid w:val="00E52D96"/>
    <w:rsid w:val="00E53140"/>
    <w:rsid w:val="00E53E44"/>
    <w:rsid w:val="00E5494B"/>
    <w:rsid w:val="00E5562A"/>
    <w:rsid w:val="00E55DA6"/>
    <w:rsid w:val="00E563FA"/>
    <w:rsid w:val="00E568E0"/>
    <w:rsid w:val="00E56E86"/>
    <w:rsid w:val="00E56F9F"/>
    <w:rsid w:val="00E56FB2"/>
    <w:rsid w:val="00E57063"/>
    <w:rsid w:val="00E57900"/>
    <w:rsid w:val="00E603A3"/>
    <w:rsid w:val="00E6084C"/>
    <w:rsid w:val="00E60E9E"/>
    <w:rsid w:val="00E615C9"/>
    <w:rsid w:val="00E619A0"/>
    <w:rsid w:val="00E625C8"/>
    <w:rsid w:val="00E63328"/>
    <w:rsid w:val="00E65BF2"/>
    <w:rsid w:val="00E65C44"/>
    <w:rsid w:val="00E661A5"/>
    <w:rsid w:val="00E66742"/>
    <w:rsid w:val="00E66C6F"/>
    <w:rsid w:val="00E677F0"/>
    <w:rsid w:val="00E67B8A"/>
    <w:rsid w:val="00E7047E"/>
    <w:rsid w:val="00E70626"/>
    <w:rsid w:val="00E70BCE"/>
    <w:rsid w:val="00E70F18"/>
    <w:rsid w:val="00E711FF"/>
    <w:rsid w:val="00E71376"/>
    <w:rsid w:val="00E71CA2"/>
    <w:rsid w:val="00E72E95"/>
    <w:rsid w:val="00E731D8"/>
    <w:rsid w:val="00E732BF"/>
    <w:rsid w:val="00E7367B"/>
    <w:rsid w:val="00E7387C"/>
    <w:rsid w:val="00E73BFB"/>
    <w:rsid w:val="00E73E69"/>
    <w:rsid w:val="00E742F8"/>
    <w:rsid w:val="00E74552"/>
    <w:rsid w:val="00E74E7D"/>
    <w:rsid w:val="00E74EE4"/>
    <w:rsid w:val="00E7653D"/>
    <w:rsid w:val="00E76D7E"/>
    <w:rsid w:val="00E77046"/>
    <w:rsid w:val="00E77D46"/>
    <w:rsid w:val="00E805C8"/>
    <w:rsid w:val="00E80781"/>
    <w:rsid w:val="00E80A21"/>
    <w:rsid w:val="00E818D7"/>
    <w:rsid w:val="00E819CA"/>
    <w:rsid w:val="00E81BE8"/>
    <w:rsid w:val="00E83246"/>
    <w:rsid w:val="00E83E33"/>
    <w:rsid w:val="00E8475A"/>
    <w:rsid w:val="00E8530F"/>
    <w:rsid w:val="00E8554E"/>
    <w:rsid w:val="00E85641"/>
    <w:rsid w:val="00E85E7E"/>
    <w:rsid w:val="00E86414"/>
    <w:rsid w:val="00E8655A"/>
    <w:rsid w:val="00E86BFC"/>
    <w:rsid w:val="00E87021"/>
    <w:rsid w:val="00E901E5"/>
    <w:rsid w:val="00E90591"/>
    <w:rsid w:val="00E90B61"/>
    <w:rsid w:val="00E90CBE"/>
    <w:rsid w:val="00E90FC3"/>
    <w:rsid w:val="00E91408"/>
    <w:rsid w:val="00E926CD"/>
    <w:rsid w:val="00E9341F"/>
    <w:rsid w:val="00E936A3"/>
    <w:rsid w:val="00E94305"/>
    <w:rsid w:val="00E94B73"/>
    <w:rsid w:val="00E95A34"/>
    <w:rsid w:val="00E95E79"/>
    <w:rsid w:val="00E96738"/>
    <w:rsid w:val="00E96B64"/>
    <w:rsid w:val="00E96DC9"/>
    <w:rsid w:val="00E978A3"/>
    <w:rsid w:val="00E97D00"/>
    <w:rsid w:val="00EA022E"/>
    <w:rsid w:val="00EA1005"/>
    <w:rsid w:val="00EA2E72"/>
    <w:rsid w:val="00EA2EFB"/>
    <w:rsid w:val="00EA3072"/>
    <w:rsid w:val="00EA372E"/>
    <w:rsid w:val="00EA42A4"/>
    <w:rsid w:val="00EA46E4"/>
    <w:rsid w:val="00EA5161"/>
    <w:rsid w:val="00EA53B0"/>
    <w:rsid w:val="00EA6417"/>
    <w:rsid w:val="00EA668A"/>
    <w:rsid w:val="00EA723E"/>
    <w:rsid w:val="00EA7CF2"/>
    <w:rsid w:val="00EB05D0"/>
    <w:rsid w:val="00EB0A48"/>
    <w:rsid w:val="00EB0BBB"/>
    <w:rsid w:val="00EB11CB"/>
    <w:rsid w:val="00EB18A7"/>
    <w:rsid w:val="00EB1C42"/>
    <w:rsid w:val="00EB1D5C"/>
    <w:rsid w:val="00EB229B"/>
    <w:rsid w:val="00EB30FF"/>
    <w:rsid w:val="00EB4480"/>
    <w:rsid w:val="00EB44FC"/>
    <w:rsid w:val="00EB5443"/>
    <w:rsid w:val="00EB5E32"/>
    <w:rsid w:val="00EB6FEC"/>
    <w:rsid w:val="00EB74A1"/>
    <w:rsid w:val="00EB75E6"/>
    <w:rsid w:val="00EC1013"/>
    <w:rsid w:val="00EC1B1C"/>
    <w:rsid w:val="00EC1BC7"/>
    <w:rsid w:val="00EC1C48"/>
    <w:rsid w:val="00EC1CC9"/>
    <w:rsid w:val="00EC2104"/>
    <w:rsid w:val="00EC2DA7"/>
    <w:rsid w:val="00EC344A"/>
    <w:rsid w:val="00EC4295"/>
    <w:rsid w:val="00EC4643"/>
    <w:rsid w:val="00EC46C0"/>
    <w:rsid w:val="00EC491F"/>
    <w:rsid w:val="00EC5236"/>
    <w:rsid w:val="00EC5CF8"/>
    <w:rsid w:val="00EC631B"/>
    <w:rsid w:val="00EC6388"/>
    <w:rsid w:val="00EC675A"/>
    <w:rsid w:val="00EC6A6D"/>
    <w:rsid w:val="00EC7CA7"/>
    <w:rsid w:val="00EC7FA8"/>
    <w:rsid w:val="00ED0029"/>
    <w:rsid w:val="00ED01CD"/>
    <w:rsid w:val="00ED038E"/>
    <w:rsid w:val="00ED0504"/>
    <w:rsid w:val="00ED0936"/>
    <w:rsid w:val="00ED09DB"/>
    <w:rsid w:val="00ED0F10"/>
    <w:rsid w:val="00ED2587"/>
    <w:rsid w:val="00ED2930"/>
    <w:rsid w:val="00ED2AD7"/>
    <w:rsid w:val="00ED2E65"/>
    <w:rsid w:val="00ED3180"/>
    <w:rsid w:val="00ED383F"/>
    <w:rsid w:val="00ED3C16"/>
    <w:rsid w:val="00ED490A"/>
    <w:rsid w:val="00ED4B76"/>
    <w:rsid w:val="00ED554E"/>
    <w:rsid w:val="00ED57F4"/>
    <w:rsid w:val="00ED5959"/>
    <w:rsid w:val="00ED5AD4"/>
    <w:rsid w:val="00ED5E41"/>
    <w:rsid w:val="00ED6188"/>
    <w:rsid w:val="00ED64F6"/>
    <w:rsid w:val="00ED6532"/>
    <w:rsid w:val="00ED74B0"/>
    <w:rsid w:val="00ED781A"/>
    <w:rsid w:val="00EE03DB"/>
    <w:rsid w:val="00EE20F2"/>
    <w:rsid w:val="00EE236E"/>
    <w:rsid w:val="00EE2375"/>
    <w:rsid w:val="00EE25F4"/>
    <w:rsid w:val="00EE3286"/>
    <w:rsid w:val="00EE442D"/>
    <w:rsid w:val="00EE4791"/>
    <w:rsid w:val="00EE5006"/>
    <w:rsid w:val="00EE50D3"/>
    <w:rsid w:val="00EE52B5"/>
    <w:rsid w:val="00EE5416"/>
    <w:rsid w:val="00EE5F09"/>
    <w:rsid w:val="00EE6614"/>
    <w:rsid w:val="00EE68A7"/>
    <w:rsid w:val="00EE7688"/>
    <w:rsid w:val="00EE794B"/>
    <w:rsid w:val="00EF0004"/>
    <w:rsid w:val="00EF030D"/>
    <w:rsid w:val="00EF0617"/>
    <w:rsid w:val="00EF0732"/>
    <w:rsid w:val="00EF0DB9"/>
    <w:rsid w:val="00EF165D"/>
    <w:rsid w:val="00EF1C40"/>
    <w:rsid w:val="00EF1DCE"/>
    <w:rsid w:val="00EF1E97"/>
    <w:rsid w:val="00EF294A"/>
    <w:rsid w:val="00EF2A95"/>
    <w:rsid w:val="00EF3E6E"/>
    <w:rsid w:val="00EF3FA8"/>
    <w:rsid w:val="00EF40B3"/>
    <w:rsid w:val="00EF41A0"/>
    <w:rsid w:val="00EF4CDE"/>
    <w:rsid w:val="00EF6067"/>
    <w:rsid w:val="00EF69B8"/>
    <w:rsid w:val="00EF6BB0"/>
    <w:rsid w:val="00EF7E06"/>
    <w:rsid w:val="00F0027B"/>
    <w:rsid w:val="00F00458"/>
    <w:rsid w:val="00F00867"/>
    <w:rsid w:val="00F011DE"/>
    <w:rsid w:val="00F0168A"/>
    <w:rsid w:val="00F01762"/>
    <w:rsid w:val="00F01791"/>
    <w:rsid w:val="00F01AA6"/>
    <w:rsid w:val="00F01EBA"/>
    <w:rsid w:val="00F02117"/>
    <w:rsid w:val="00F02FBB"/>
    <w:rsid w:val="00F03278"/>
    <w:rsid w:val="00F043EE"/>
    <w:rsid w:val="00F061BA"/>
    <w:rsid w:val="00F066D4"/>
    <w:rsid w:val="00F066F4"/>
    <w:rsid w:val="00F0684F"/>
    <w:rsid w:val="00F06E0A"/>
    <w:rsid w:val="00F078CA"/>
    <w:rsid w:val="00F078DB"/>
    <w:rsid w:val="00F07CB7"/>
    <w:rsid w:val="00F10791"/>
    <w:rsid w:val="00F112D3"/>
    <w:rsid w:val="00F1172D"/>
    <w:rsid w:val="00F1184B"/>
    <w:rsid w:val="00F11C49"/>
    <w:rsid w:val="00F11EEC"/>
    <w:rsid w:val="00F120A5"/>
    <w:rsid w:val="00F123BB"/>
    <w:rsid w:val="00F12D14"/>
    <w:rsid w:val="00F1363C"/>
    <w:rsid w:val="00F13905"/>
    <w:rsid w:val="00F139CB"/>
    <w:rsid w:val="00F13D5C"/>
    <w:rsid w:val="00F14361"/>
    <w:rsid w:val="00F14508"/>
    <w:rsid w:val="00F1451B"/>
    <w:rsid w:val="00F147CD"/>
    <w:rsid w:val="00F14A76"/>
    <w:rsid w:val="00F155F2"/>
    <w:rsid w:val="00F15AEF"/>
    <w:rsid w:val="00F15DC1"/>
    <w:rsid w:val="00F160C6"/>
    <w:rsid w:val="00F16653"/>
    <w:rsid w:val="00F16D43"/>
    <w:rsid w:val="00F16E94"/>
    <w:rsid w:val="00F173C2"/>
    <w:rsid w:val="00F174FB"/>
    <w:rsid w:val="00F1768D"/>
    <w:rsid w:val="00F1798B"/>
    <w:rsid w:val="00F17FAE"/>
    <w:rsid w:val="00F20FAF"/>
    <w:rsid w:val="00F2107E"/>
    <w:rsid w:val="00F21D0C"/>
    <w:rsid w:val="00F223AA"/>
    <w:rsid w:val="00F227B6"/>
    <w:rsid w:val="00F22CD1"/>
    <w:rsid w:val="00F23391"/>
    <w:rsid w:val="00F234EA"/>
    <w:rsid w:val="00F23A00"/>
    <w:rsid w:val="00F246EF"/>
    <w:rsid w:val="00F25575"/>
    <w:rsid w:val="00F26147"/>
    <w:rsid w:val="00F2641E"/>
    <w:rsid w:val="00F267A7"/>
    <w:rsid w:val="00F26963"/>
    <w:rsid w:val="00F26C67"/>
    <w:rsid w:val="00F3049D"/>
    <w:rsid w:val="00F30852"/>
    <w:rsid w:val="00F31A47"/>
    <w:rsid w:val="00F31F3D"/>
    <w:rsid w:val="00F32D7D"/>
    <w:rsid w:val="00F331CE"/>
    <w:rsid w:val="00F33313"/>
    <w:rsid w:val="00F3365D"/>
    <w:rsid w:val="00F340E7"/>
    <w:rsid w:val="00F352AE"/>
    <w:rsid w:val="00F358FB"/>
    <w:rsid w:val="00F35E91"/>
    <w:rsid w:val="00F37178"/>
    <w:rsid w:val="00F37490"/>
    <w:rsid w:val="00F402BA"/>
    <w:rsid w:val="00F40866"/>
    <w:rsid w:val="00F40A39"/>
    <w:rsid w:val="00F40D91"/>
    <w:rsid w:val="00F41134"/>
    <w:rsid w:val="00F4183F"/>
    <w:rsid w:val="00F4236E"/>
    <w:rsid w:val="00F425C7"/>
    <w:rsid w:val="00F4287A"/>
    <w:rsid w:val="00F43328"/>
    <w:rsid w:val="00F435FF"/>
    <w:rsid w:val="00F4387C"/>
    <w:rsid w:val="00F44107"/>
    <w:rsid w:val="00F448B4"/>
    <w:rsid w:val="00F448F1"/>
    <w:rsid w:val="00F44ED8"/>
    <w:rsid w:val="00F44FF9"/>
    <w:rsid w:val="00F45180"/>
    <w:rsid w:val="00F460F7"/>
    <w:rsid w:val="00F461A9"/>
    <w:rsid w:val="00F46C61"/>
    <w:rsid w:val="00F47039"/>
    <w:rsid w:val="00F4734E"/>
    <w:rsid w:val="00F4794A"/>
    <w:rsid w:val="00F5012C"/>
    <w:rsid w:val="00F53079"/>
    <w:rsid w:val="00F538FA"/>
    <w:rsid w:val="00F54606"/>
    <w:rsid w:val="00F547D3"/>
    <w:rsid w:val="00F54AAD"/>
    <w:rsid w:val="00F5527B"/>
    <w:rsid w:val="00F55F41"/>
    <w:rsid w:val="00F56AA7"/>
    <w:rsid w:val="00F57C10"/>
    <w:rsid w:val="00F60730"/>
    <w:rsid w:val="00F60AB9"/>
    <w:rsid w:val="00F613A9"/>
    <w:rsid w:val="00F613E5"/>
    <w:rsid w:val="00F61FA1"/>
    <w:rsid w:val="00F62023"/>
    <w:rsid w:val="00F62F82"/>
    <w:rsid w:val="00F63113"/>
    <w:rsid w:val="00F6337A"/>
    <w:rsid w:val="00F6369C"/>
    <w:rsid w:val="00F642D8"/>
    <w:rsid w:val="00F645B7"/>
    <w:rsid w:val="00F64821"/>
    <w:rsid w:val="00F657F2"/>
    <w:rsid w:val="00F67CBA"/>
    <w:rsid w:val="00F67E59"/>
    <w:rsid w:val="00F7045E"/>
    <w:rsid w:val="00F70CAD"/>
    <w:rsid w:val="00F70CC5"/>
    <w:rsid w:val="00F7119C"/>
    <w:rsid w:val="00F714A9"/>
    <w:rsid w:val="00F71D87"/>
    <w:rsid w:val="00F720D3"/>
    <w:rsid w:val="00F723B1"/>
    <w:rsid w:val="00F7363C"/>
    <w:rsid w:val="00F74DD6"/>
    <w:rsid w:val="00F75102"/>
    <w:rsid w:val="00F75135"/>
    <w:rsid w:val="00F752D2"/>
    <w:rsid w:val="00F759BC"/>
    <w:rsid w:val="00F75A96"/>
    <w:rsid w:val="00F760F0"/>
    <w:rsid w:val="00F76156"/>
    <w:rsid w:val="00F769F0"/>
    <w:rsid w:val="00F77E6C"/>
    <w:rsid w:val="00F77E7E"/>
    <w:rsid w:val="00F80621"/>
    <w:rsid w:val="00F80FE5"/>
    <w:rsid w:val="00F81415"/>
    <w:rsid w:val="00F81653"/>
    <w:rsid w:val="00F8165A"/>
    <w:rsid w:val="00F81D26"/>
    <w:rsid w:val="00F81D4E"/>
    <w:rsid w:val="00F82BD0"/>
    <w:rsid w:val="00F82F72"/>
    <w:rsid w:val="00F8388B"/>
    <w:rsid w:val="00F84C9E"/>
    <w:rsid w:val="00F84CBE"/>
    <w:rsid w:val="00F84CC6"/>
    <w:rsid w:val="00F84EC2"/>
    <w:rsid w:val="00F854B6"/>
    <w:rsid w:val="00F858B4"/>
    <w:rsid w:val="00F862F8"/>
    <w:rsid w:val="00F8647B"/>
    <w:rsid w:val="00F873F9"/>
    <w:rsid w:val="00F87D34"/>
    <w:rsid w:val="00F9017B"/>
    <w:rsid w:val="00F9046D"/>
    <w:rsid w:val="00F90599"/>
    <w:rsid w:val="00F90794"/>
    <w:rsid w:val="00F913E5"/>
    <w:rsid w:val="00F915A3"/>
    <w:rsid w:val="00F9204B"/>
    <w:rsid w:val="00F92183"/>
    <w:rsid w:val="00F921AA"/>
    <w:rsid w:val="00F922B1"/>
    <w:rsid w:val="00F92C5A"/>
    <w:rsid w:val="00F92F40"/>
    <w:rsid w:val="00F935B9"/>
    <w:rsid w:val="00F946D7"/>
    <w:rsid w:val="00F9593A"/>
    <w:rsid w:val="00F96149"/>
    <w:rsid w:val="00F97261"/>
    <w:rsid w:val="00F976A0"/>
    <w:rsid w:val="00F9795A"/>
    <w:rsid w:val="00F97987"/>
    <w:rsid w:val="00FA1498"/>
    <w:rsid w:val="00FA16FA"/>
    <w:rsid w:val="00FA18CE"/>
    <w:rsid w:val="00FA2B07"/>
    <w:rsid w:val="00FA2EE9"/>
    <w:rsid w:val="00FA333D"/>
    <w:rsid w:val="00FA372F"/>
    <w:rsid w:val="00FA3F47"/>
    <w:rsid w:val="00FA4255"/>
    <w:rsid w:val="00FA48D0"/>
    <w:rsid w:val="00FA4CEF"/>
    <w:rsid w:val="00FA5378"/>
    <w:rsid w:val="00FA6402"/>
    <w:rsid w:val="00FA6E3B"/>
    <w:rsid w:val="00FA70A5"/>
    <w:rsid w:val="00FA79B4"/>
    <w:rsid w:val="00FA7A71"/>
    <w:rsid w:val="00FA7CCD"/>
    <w:rsid w:val="00FB0993"/>
    <w:rsid w:val="00FB0AFD"/>
    <w:rsid w:val="00FB1300"/>
    <w:rsid w:val="00FB1309"/>
    <w:rsid w:val="00FB1964"/>
    <w:rsid w:val="00FB235B"/>
    <w:rsid w:val="00FB2B1A"/>
    <w:rsid w:val="00FB3173"/>
    <w:rsid w:val="00FB31E7"/>
    <w:rsid w:val="00FB320D"/>
    <w:rsid w:val="00FB3B2F"/>
    <w:rsid w:val="00FB4DE0"/>
    <w:rsid w:val="00FB5A04"/>
    <w:rsid w:val="00FB732D"/>
    <w:rsid w:val="00FB732F"/>
    <w:rsid w:val="00FB757C"/>
    <w:rsid w:val="00FB7984"/>
    <w:rsid w:val="00FC0403"/>
    <w:rsid w:val="00FC27DC"/>
    <w:rsid w:val="00FC334E"/>
    <w:rsid w:val="00FC3399"/>
    <w:rsid w:val="00FC360F"/>
    <w:rsid w:val="00FC3CEE"/>
    <w:rsid w:val="00FC3FC0"/>
    <w:rsid w:val="00FC4A13"/>
    <w:rsid w:val="00FC5001"/>
    <w:rsid w:val="00FC5703"/>
    <w:rsid w:val="00FC61A8"/>
    <w:rsid w:val="00FC6276"/>
    <w:rsid w:val="00FC6D62"/>
    <w:rsid w:val="00FC6ED2"/>
    <w:rsid w:val="00FD0516"/>
    <w:rsid w:val="00FD08E7"/>
    <w:rsid w:val="00FD14FE"/>
    <w:rsid w:val="00FD1533"/>
    <w:rsid w:val="00FD1A09"/>
    <w:rsid w:val="00FD1A4E"/>
    <w:rsid w:val="00FD25EB"/>
    <w:rsid w:val="00FD2764"/>
    <w:rsid w:val="00FD2896"/>
    <w:rsid w:val="00FD304A"/>
    <w:rsid w:val="00FD3DD5"/>
    <w:rsid w:val="00FD4828"/>
    <w:rsid w:val="00FD4C85"/>
    <w:rsid w:val="00FD4FE8"/>
    <w:rsid w:val="00FD64BB"/>
    <w:rsid w:val="00FD6A7B"/>
    <w:rsid w:val="00FD6C95"/>
    <w:rsid w:val="00FD783A"/>
    <w:rsid w:val="00FD7C1A"/>
    <w:rsid w:val="00FD7CE5"/>
    <w:rsid w:val="00FE04AF"/>
    <w:rsid w:val="00FE0576"/>
    <w:rsid w:val="00FE05DF"/>
    <w:rsid w:val="00FE06DC"/>
    <w:rsid w:val="00FE128C"/>
    <w:rsid w:val="00FE1633"/>
    <w:rsid w:val="00FE1B48"/>
    <w:rsid w:val="00FE1F11"/>
    <w:rsid w:val="00FE29EB"/>
    <w:rsid w:val="00FE3B81"/>
    <w:rsid w:val="00FE3BC8"/>
    <w:rsid w:val="00FE42EC"/>
    <w:rsid w:val="00FE43F9"/>
    <w:rsid w:val="00FE4C8D"/>
    <w:rsid w:val="00FE4EE6"/>
    <w:rsid w:val="00FE57E2"/>
    <w:rsid w:val="00FE5957"/>
    <w:rsid w:val="00FE5EC4"/>
    <w:rsid w:val="00FE6EFF"/>
    <w:rsid w:val="00FE7434"/>
    <w:rsid w:val="00FE7626"/>
    <w:rsid w:val="00FE78D7"/>
    <w:rsid w:val="00FE7967"/>
    <w:rsid w:val="00FE79BC"/>
    <w:rsid w:val="00FE7D4D"/>
    <w:rsid w:val="00FE7F68"/>
    <w:rsid w:val="00FF02B2"/>
    <w:rsid w:val="00FF03FB"/>
    <w:rsid w:val="00FF0682"/>
    <w:rsid w:val="00FF0856"/>
    <w:rsid w:val="00FF0D04"/>
    <w:rsid w:val="00FF0DD3"/>
    <w:rsid w:val="00FF0F66"/>
    <w:rsid w:val="00FF1131"/>
    <w:rsid w:val="00FF184D"/>
    <w:rsid w:val="00FF1C1E"/>
    <w:rsid w:val="00FF1ED6"/>
    <w:rsid w:val="00FF1F40"/>
    <w:rsid w:val="00FF1F95"/>
    <w:rsid w:val="00FF2777"/>
    <w:rsid w:val="00FF2C28"/>
    <w:rsid w:val="00FF31C9"/>
    <w:rsid w:val="00FF375E"/>
    <w:rsid w:val="00FF41D3"/>
    <w:rsid w:val="00FF44B5"/>
    <w:rsid w:val="00FF4B17"/>
    <w:rsid w:val="00FF4D39"/>
    <w:rsid w:val="00FF633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F65C96"/>
  <w15:docId w15:val="{6E781A4B-CFFA-4BA9-A0F4-E4D3FE8C0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rsid w:val="00F331CE"/>
    <w:pPr>
      <w:spacing w:after="240"/>
      <w:ind w:left="851"/>
      <w:jc w:val="both"/>
    </w:pPr>
    <w:rPr>
      <w:sz w:val="22"/>
      <w:szCs w:val="24"/>
    </w:rPr>
  </w:style>
  <w:style w:type="paragraph" w:styleId="Nadpis1">
    <w:name w:val="heading 1"/>
    <w:link w:val="Nadpis1Char"/>
    <w:qFormat/>
    <w:rsid w:val="00E63328"/>
    <w:pPr>
      <w:keepNext/>
      <w:numPr>
        <w:ilvl w:val="1"/>
        <w:numId w:val="21"/>
      </w:numPr>
      <w:tabs>
        <w:tab w:val="clear" w:pos="851"/>
        <w:tab w:val="num" w:pos="567"/>
      </w:tabs>
      <w:spacing w:before="240" w:line="276" w:lineRule="auto"/>
      <w:outlineLvl w:val="0"/>
    </w:pPr>
    <w:rPr>
      <w:rFonts w:ascii="Segoe UI" w:hAnsi="Segoe UI"/>
      <w:b/>
      <w:bCs/>
      <w:caps/>
      <w:sz w:val="22"/>
      <w:szCs w:val="22"/>
      <w:lang w:eastAsia="en-US"/>
    </w:rPr>
  </w:style>
  <w:style w:type="paragraph" w:styleId="Nadpis2">
    <w:name w:val="heading 2"/>
    <w:basedOn w:val="Nadpis1"/>
    <w:link w:val="Nadpis2Char"/>
    <w:qFormat/>
    <w:rsid w:val="002F18E2"/>
    <w:pPr>
      <w:keepNext w:val="0"/>
      <w:numPr>
        <w:ilvl w:val="2"/>
      </w:numPr>
      <w:tabs>
        <w:tab w:val="left" w:pos="567"/>
      </w:tabs>
      <w:spacing w:before="0" w:after="60" w:line="264" w:lineRule="auto"/>
      <w:ind w:left="567" w:hanging="567"/>
      <w:jc w:val="both"/>
      <w:outlineLvl w:val="1"/>
    </w:pPr>
    <w:rPr>
      <w:b w:val="0"/>
      <w:caps w:val="0"/>
      <w:sz w:val="21"/>
      <w:szCs w:val="20"/>
    </w:rPr>
  </w:style>
  <w:style w:type="paragraph" w:styleId="Nadpis3">
    <w:name w:val="heading 3"/>
    <w:basedOn w:val="Nadpis2"/>
    <w:qFormat/>
    <w:rsid w:val="000F5267"/>
    <w:pPr>
      <w:widowControl w:val="0"/>
      <w:numPr>
        <w:ilvl w:val="3"/>
      </w:numPr>
      <w:tabs>
        <w:tab w:val="clear" w:pos="2268"/>
        <w:tab w:val="num" w:pos="1418"/>
      </w:tabs>
      <w:ind w:left="1418" w:hanging="851"/>
      <w:outlineLvl w:val="2"/>
    </w:pPr>
    <w:rPr>
      <w:rFonts w:cs="Segoe UI"/>
      <w:szCs w:val="22"/>
    </w:rPr>
  </w:style>
  <w:style w:type="paragraph" w:styleId="Nadpis4">
    <w:name w:val="heading 4"/>
    <w:basedOn w:val="JKHeadL5"/>
    <w:link w:val="Nadpis4Char"/>
    <w:qFormat/>
    <w:rsid w:val="001C2B67"/>
    <w:pPr>
      <w:numPr>
        <w:ilvl w:val="4"/>
        <w:numId w:val="21"/>
      </w:numPr>
      <w:tabs>
        <w:tab w:val="clear" w:pos="2128"/>
        <w:tab w:val="num" w:pos="2410"/>
        <w:tab w:val="num" w:pos="7372"/>
      </w:tabs>
      <w:spacing w:after="60"/>
      <w:ind w:left="2410" w:hanging="992"/>
      <w:outlineLvl w:val="3"/>
    </w:pPr>
    <w:rPr>
      <w:rFonts w:ascii="Segoe UI" w:hAnsi="Segoe UI" w:cs="Segoe UI"/>
      <w:sz w:val="21"/>
      <w:szCs w:val="22"/>
    </w:rPr>
  </w:style>
  <w:style w:type="paragraph" w:styleId="Nadpis5">
    <w:name w:val="heading 5"/>
    <w:basedOn w:val="Normln"/>
    <w:next w:val="Normln"/>
    <w:rsid w:val="00125674"/>
    <w:pPr>
      <w:widowControl w:val="0"/>
      <w:numPr>
        <w:ilvl w:val="4"/>
        <w:numId w:val="22"/>
      </w:numPr>
      <w:spacing w:before="240" w:after="60"/>
      <w:outlineLvl w:val="4"/>
    </w:pPr>
    <w:rPr>
      <w:b/>
      <w:bCs/>
      <w:i/>
      <w:iCs/>
      <w:sz w:val="26"/>
      <w:szCs w:val="26"/>
    </w:rPr>
  </w:style>
  <w:style w:type="paragraph" w:styleId="Nadpis6">
    <w:name w:val="heading 6"/>
    <w:basedOn w:val="Normln"/>
    <w:next w:val="Normln"/>
    <w:rsid w:val="00125674"/>
    <w:pPr>
      <w:widowControl w:val="0"/>
      <w:spacing w:before="240" w:after="60"/>
      <w:ind w:left="0"/>
      <w:outlineLvl w:val="5"/>
    </w:pPr>
    <w:rPr>
      <w:b/>
      <w:bCs/>
      <w:szCs w:val="22"/>
    </w:rPr>
  </w:style>
  <w:style w:type="paragraph" w:styleId="Nadpis7">
    <w:name w:val="heading 7"/>
    <w:basedOn w:val="Normln"/>
    <w:next w:val="Normln"/>
    <w:rsid w:val="00125674"/>
    <w:pPr>
      <w:widowControl w:val="0"/>
      <w:numPr>
        <w:ilvl w:val="6"/>
        <w:numId w:val="22"/>
      </w:numPr>
      <w:spacing w:before="240" w:after="60"/>
      <w:outlineLvl w:val="6"/>
    </w:pPr>
  </w:style>
  <w:style w:type="paragraph" w:styleId="Nadpis8">
    <w:name w:val="heading 8"/>
    <w:basedOn w:val="Normln"/>
    <w:next w:val="Normln"/>
    <w:rsid w:val="00125674"/>
    <w:pPr>
      <w:widowControl w:val="0"/>
      <w:numPr>
        <w:ilvl w:val="7"/>
        <w:numId w:val="22"/>
      </w:numPr>
      <w:spacing w:before="240" w:after="60"/>
      <w:outlineLvl w:val="7"/>
    </w:pPr>
    <w:rPr>
      <w:i/>
      <w:iCs/>
    </w:rPr>
  </w:style>
  <w:style w:type="paragraph" w:styleId="Nadpis9">
    <w:name w:val="heading 9"/>
    <w:basedOn w:val="Normln"/>
    <w:next w:val="Normln"/>
    <w:rsid w:val="00125674"/>
    <w:pPr>
      <w:widowControl w:val="0"/>
      <w:numPr>
        <w:ilvl w:val="8"/>
        <w:numId w:val="22"/>
      </w:num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JKHeadL4">
    <w:name w:val="J&amp;K Head L4"/>
    <w:basedOn w:val="Normln"/>
    <w:rsid w:val="00125674"/>
    <w:pPr>
      <w:ind w:left="0"/>
      <w:outlineLvl w:val="3"/>
    </w:pPr>
    <w:rPr>
      <w:lang w:eastAsia="en-US"/>
    </w:rPr>
  </w:style>
  <w:style w:type="character" w:customStyle="1" w:styleId="JKHeadL4CharChar">
    <w:name w:val="J&amp;K Head L4 Char Char"/>
    <w:rsid w:val="00125674"/>
    <w:rPr>
      <w:sz w:val="22"/>
      <w:szCs w:val="24"/>
      <w:lang w:val="cs-CZ" w:eastAsia="en-US" w:bidi="ar-SA"/>
    </w:rPr>
  </w:style>
  <w:style w:type="paragraph" w:customStyle="1" w:styleId="JKHeadL5">
    <w:name w:val="J&amp;K Head L5"/>
    <w:basedOn w:val="Normln"/>
    <w:link w:val="JKHeadL5Char"/>
    <w:rsid w:val="00125674"/>
    <w:pPr>
      <w:ind w:left="0"/>
      <w:outlineLvl w:val="4"/>
    </w:pPr>
    <w:rPr>
      <w:lang w:eastAsia="en-US"/>
    </w:rPr>
  </w:style>
  <w:style w:type="character" w:customStyle="1" w:styleId="JKHeadL5CharChar">
    <w:name w:val="J&amp;K Head L5 Char Char"/>
    <w:rsid w:val="00125674"/>
    <w:rPr>
      <w:sz w:val="22"/>
      <w:szCs w:val="24"/>
      <w:lang w:val="cs-CZ" w:eastAsia="en-US" w:bidi="ar-SA"/>
    </w:rPr>
  </w:style>
  <w:style w:type="paragraph" w:customStyle="1" w:styleId="JKHeadL6">
    <w:name w:val="J&amp;K Head L6"/>
    <w:basedOn w:val="Normln"/>
    <w:link w:val="JKHeadL6Char"/>
    <w:rsid w:val="00125674"/>
    <w:pPr>
      <w:numPr>
        <w:ilvl w:val="5"/>
        <w:numId w:val="21"/>
      </w:numPr>
      <w:outlineLvl w:val="5"/>
    </w:pPr>
    <w:rPr>
      <w:lang w:eastAsia="en-US"/>
    </w:rPr>
  </w:style>
  <w:style w:type="paragraph" w:styleId="Textpoznpodarou">
    <w:name w:val="footnote text"/>
    <w:basedOn w:val="Normln"/>
    <w:link w:val="TextpoznpodarouChar"/>
    <w:semiHidden/>
    <w:rsid w:val="00125674"/>
    <w:pPr>
      <w:spacing w:after="0"/>
      <w:ind w:left="0"/>
    </w:pPr>
    <w:rPr>
      <w:sz w:val="18"/>
      <w:szCs w:val="20"/>
      <w:lang w:val="x-none" w:eastAsia="en-US"/>
    </w:rPr>
  </w:style>
  <w:style w:type="paragraph" w:styleId="Rejstk2">
    <w:name w:val="index 2"/>
    <w:basedOn w:val="Normln"/>
    <w:next w:val="Normln"/>
    <w:semiHidden/>
    <w:rsid w:val="00125674"/>
    <w:pPr>
      <w:tabs>
        <w:tab w:val="num" w:pos="2721"/>
      </w:tabs>
      <w:ind w:left="2721" w:hanging="851"/>
    </w:pPr>
    <w:rPr>
      <w:rFonts w:ascii="Garamond MT" w:hAnsi="Garamond MT"/>
      <w:lang w:val="en-GB" w:eastAsia="en-US"/>
    </w:rPr>
  </w:style>
  <w:style w:type="paragraph" w:styleId="Rejstk3">
    <w:name w:val="index 3"/>
    <w:basedOn w:val="Normln"/>
    <w:next w:val="Normln"/>
    <w:semiHidden/>
    <w:rsid w:val="00125674"/>
    <w:pPr>
      <w:tabs>
        <w:tab w:val="num" w:pos="3402"/>
      </w:tabs>
      <w:ind w:left="3402" w:hanging="850"/>
    </w:pPr>
    <w:rPr>
      <w:rFonts w:ascii="Garamond MT" w:hAnsi="Garamond MT"/>
      <w:lang w:val="en-GB" w:eastAsia="en-US"/>
    </w:rPr>
  </w:style>
  <w:style w:type="paragraph" w:styleId="Rejstk4">
    <w:name w:val="index 4"/>
    <w:basedOn w:val="Normln"/>
    <w:next w:val="Normln"/>
    <w:semiHidden/>
    <w:rsid w:val="00125674"/>
    <w:pPr>
      <w:tabs>
        <w:tab w:val="num" w:pos="980"/>
      </w:tabs>
      <w:ind w:left="980" w:hanging="850"/>
    </w:pPr>
    <w:rPr>
      <w:rFonts w:ascii="Garamond MT" w:hAnsi="Garamond MT"/>
      <w:lang w:val="en-GB" w:eastAsia="en-US"/>
    </w:rPr>
  </w:style>
  <w:style w:type="paragraph" w:styleId="Rejstk5">
    <w:name w:val="index 5"/>
    <w:basedOn w:val="Normln"/>
    <w:next w:val="Normln"/>
    <w:semiHidden/>
    <w:rsid w:val="00125674"/>
    <w:pPr>
      <w:tabs>
        <w:tab w:val="num" w:pos="1831"/>
      </w:tabs>
      <w:ind w:left="1831" w:hanging="851"/>
    </w:pPr>
    <w:rPr>
      <w:rFonts w:ascii="Garamond MT" w:hAnsi="Garamond MT"/>
      <w:lang w:val="en-GB" w:eastAsia="en-US"/>
    </w:rPr>
  </w:style>
  <w:style w:type="paragraph" w:styleId="Rejstk6">
    <w:name w:val="index 6"/>
    <w:basedOn w:val="Normln"/>
    <w:next w:val="Normln"/>
    <w:semiHidden/>
    <w:rsid w:val="00125674"/>
    <w:pPr>
      <w:numPr>
        <w:ilvl w:val="6"/>
        <w:numId w:val="21"/>
      </w:numPr>
    </w:pPr>
    <w:rPr>
      <w:rFonts w:ascii="Garamond MT" w:hAnsi="Garamond MT"/>
      <w:lang w:val="en-GB" w:eastAsia="en-US"/>
    </w:rPr>
  </w:style>
  <w:style w:type="paragraph" w:styleId="Rejstk7">
    <w:name w:val="index 7"/>
    <w:basedOn w:val="Normln"/>
    <w:next w:val="Normln"/>
    <w:semiHidden/>
    <w:rsid w:val="00125674"/>
    <w:pPr>
      <w:numPr>
        <w:ilvl w:val="7"/>
        <w:numId w:val="21"/>
      </w:numPr>
    </w:pPr>
    <w:rPr>
      <w:rFonts w:ascii="Garamond MT" w:hAnsi="Garamond MT"/>
      <w:lang w:val="en-GB" w:eastAsia="en-US"/>
    </w:rPr>
  </w:style>
  <w:style w:type="paragraph" w:styleId="Rejstk8">
    <w:name w:val="index 8"/>
    <w:basedOn w:val="Normln"/>
    <w:next w:val="Normln"/>
    <w:semiHidden/>
    <w:rsid w:val="00125674"/>
    <w:pPr>
      <w:numPr>
        <w:ilvl w:val="8"/>
        <w:numId w:val="21"/>
      </w:numPr>
    </w:pPr>
    <w:rPr>
      <w:rFonts w:ascii="Garamond MT" w:hAnsi="Garamond MT"/>
      <w:lang w:val="en-GB" w:eastAsia="en-US"/>
    </w:rPr>
  </w:style>
  <w:style w:type="paragraph" w:customStyle="1" w:styleId="tabulkabold">
    <w:name w:val="tabulka bold"/>
    <w:basedOn w:val="Normln"/>
    <w:rsid w:val="00125674"/>
    <w:pPr>
      <w:widowControl w:val="0"/>
      <w:ind w:left="0"/>
    </w:pPr>
    <w:rPr>
      <w:b/>
      <w:lang w:eastAsia="en-US"/>
    </w:rPr>
  </w:style>
  <w:style w:type="character" w:customStyle="1" w:styleId="tabulkaboldCharChar">
    <w:name w:val="tabulka bold Char Char"/>
    <w:rsid w:val="00125674"/>
    <w:rPr>
      <w:b/>
      <w:sz w:val="22"/>
      <w:szCs w:val="24"/>
      <w:lang w:val="cs-CZ" w:eastAsia="en-US" w:bidi="ar-SA"/>
    </w:rPr>
  </w:style>
  <w:style w:type="paragraph" w:styleId="Obsah1">
    <w:name w:val="toc 1"/>
    <w:basedOn w:val="Normln"/>
    <w:next w:val="Normln"/>
    <w:autoRedefine/>
    <w:uiPriority w:val="39"/>
    <w:rsid w:val="00CC7518"/>
    <w:pPr>
      <w:tabs>
        <w:tab w:val="left" w:pos="990"/>
        <w:tab w:val="left" w:pos="1080"/>
        <w:tab w:val="right" w:leader="dot" w:pos="9733"/>
      </w:tabs>
      <w:spacing w:before="120" w:after="120"/>
      <w:ind w:left="0"/>
      <w:jc w:val="left"/>
    </w:pPr>
    <w:rPr>
      <w:rFonts w:ascii="Segoe UI" w:hAnsi="Segoe UI" w:cs="Segoe UI"/>
      <w:b/>
      <w:bCs/>
      <w:caps/>
      <w:noProof/>
      <w:szCs w:val="20"/>
    </w:rPr>
  </w:style>
  <w:style w:type="paragraph" w:styleId="Obsah2">
    <w:name w:val="toc 2"/>
    <w:basedOn w:val="Normln"/>
    <w:next w:val="Normln"/>
    <w:autoRedefine/>
    <w:uiPriority w:val="39"/>
    <w:rsid w:val="0080183C"/>
    <w:pPr>
      <w:tabs>
        <w:tab w:val="left" w:pos="880"/>
        <w:tab w:val="left" w:pos="1080"/>
        <w:tab w:val="right" w:leader="dot" w:pos="9733"/>
      </w:tabs>
      <w:spacing w:after="0"/>
      <w:ind w:left="708" w:hanging="488"/>
      <w:jc w:val="left"/>
    </w:pPr>
    <w:rPr>
      <w:rFonts w:ascii="Arial" w:hAnsi="Arial" w:cs="Arial"/>
      <w:caps/>
      <w:noProof/>
    </w:rPr>
  </w:style>
  <w:style w:type="paragraph" w:customStyle="1" w:styleId="Nazvyst">
    <w:name w:val="Nazvy částí"/>
    <w:basedOn w:val="Normln"/>
    <w:next w:val="Normln"/>
    <w:link w:val="NazvystChar"/>
    <w:semiHidden/>
    <w:rsid w:val="00125674"/>
    <w:pPr>
      <w:pageBreakBefore/>
      <w:spacing w:before="240"/>
      <w:ind w:left="0"/>
      <w:outlineLvl w:val="0"/>
    </w:pPr>
    <w:rPr>
      <w:rFonts w:ascii="Times New Roman Bold" w:hAnsi="Times New Roman Bold"/>
      <w:b/>
      <w:caps/>
      <w:szCs w:val="22"/>
      <w:lang w:val="en-GB" w:eastAsia="en-US"/>
    </w:rPr>
  </w:style>
  <w:style w:type="character" w:styleId="Znakapoznpodarou">
    <w:name w:val="footnote reference"/>
    <w:semiHidden/>
    <w:rsid w:val="00125674"/>
    <w:rPr>
      <w:rFonts w:ascii="Times New Roman" w:hAnsi="Times New Roman"/>
      <w:sz w:val="18"/>
      <w:vertAlign w:val="superscript"/>
      <w:lang w:val="cs-CZ"/>
    </w:rPr>
  </w:style>
  <w:style w:type="paragraph" w:customStyle="1" w:styleId="Nzvyst">
    <w:name w:val="Názvy částí"/>
    <w:basedOn w:val="Nazvyst"/>
    <w:link w:val="NzvystChar"/>
    <w:rsid w:val="00125674"/>
    <w:pPr>
      <w:pageBreakBefore w:val="0"/>
      <w:widowControl w:val="0"/>
      <w:spacing w:before="360"/>
      <w:ind w:left="851"/>
    </w:pPr>
    <w:rPr>
      <w:rFonts w:ascii="Arial" w:hAnsi="Arial" w:cs="Arial"/>
      <w:u w:val="single"/>
      <w:lang w:val="cs-CZ"/>
    </w:rPr>
  </w:style>
  <w:style w:type="paragraph" w:customStyle="1" w:styleId="Normalodsazene">
    <w:name w:val="Normal odsazene"/>
    <w:basedOn w:val="Normln"/>
    <w:rsid w:val="00125674"/>
    <w:pPr>
      <w:ind w:left="0"/>
    </w:pPr>
    <w:rPr>
      <w:szCs w:val="20"/>
    </w:rPr>
  </w:style>
  <w:style w:type="paragraph" w:styleId="Obsah4">
    <w:name w:val="toc 4"/>
    <w:basedOn w:val="Normln"/>
    <w:next w:val="Normln"/>
    <w:autoRedefine/>
    <w:uiPriority w:val="39"/>
    <w:rsid w:val="00125674"/>
    <w:pPr>
      <w:spacing w:after="0"/>
      <w:ind w:left="660"/>
      <w:jc w:val="left"/>
    </w:pPr>
    <w:rPr>
      <w:sz w:val="18"/>
      <w:szCs w:val="18"/>
    </w:rPr>
  </w:style>
  <w:style w:type="paragraph" w:styleId="Obsah8">
    <w:name w:val="toc 8"/>
    <w:basedOn w:val="Normln"/>
    <w:next w:val="Normln"/>
    <w:autoRedefine/>
    <w:uiPriority w:val="39"/>
    <w:rsid w:val="00125674"/>
    <w:pPr>
      <w:spacing w:after="0"/>
      <w:ind w:left="1540"/>
      <w:jc w:val="left"/>
    </w:pPr>
    <w:rPr>
      <w:sz w:val="18"/>
      <w:szCs w:val="18"/>
    </w:rPr>
  </w:style>
  <w:style w:type="paragraph" w:styleId="Obsah9">
    <w:name w:val="toc 9"/>
    <w:basedOn w:val="Normln"/>
    <w:next w:val="Normln"/>
    <w:autoRedefine/>
    <w:uiPriority w:val="39"/>
    <w:rsid w:val="00125674"/>
    <w:pPr>
      <w:spacing w:after="0"/>
      <w:ind w:left="1760"/>
      <w:jc w:val="left"/>
    </w:pPr>
    <w:rPr>
      <w:sz w:val="18"/>
      <w:szCs w:val="18"/>
    </w:rPr>
  </w:style>
  <w:style w:type="paragraph" w:styleId="Obsah3">
    <w:name w:val="toc 3"/>
    <w:basedOn w:val="Normln"/>
    <w:next w:val="Normln"/>
    <w:autoRedefine/>
    <w:uiPriority w:val="39"/>
    <w:rsid w:val="00125674"/>
    <w:pPr>
      <w:spacing w:after="0"/>
      <w:ind w:left="440"/>
      <w:jc w:val="left"/>
    </w:pPr>
    <w:rPr>
      <w:i/>
      <w:iCs/>
      <w:sz w:val="20"/>
      <w:szCs w:val="20"/>
    </w:rPr>
  </w:style>
  <w:style w:type="paragraph" w:styleId="Obsah5">
    <w:name w:val="toc 5"/>
    <w:basedOn w:val="Normln"/>
    <w:next w:val="Normln"/>
    <w:autoRedefine/>
    <w:uiPriority w:val="39"/>
    <w:rsid w:val="00125674"/>
    <w:pPr>
      <w:spacing w:after="0"/>
      <w:ind w:left="880"/>
      <w:jc w:val="left"/>
    </w:pPr>
    <w:rPr>
      <w:sz w:val="18"/>
      <w:szCs w:val="18"/>
    </w:rPr>
  </w:style>
  <w:style w:type="paragraph" w:styleId="Obsah6">
    <w:name w:val="toc 6"/>
    <w:basedOn w:val="Normln"/>
    <w:next w:val="Normln"/>
    <w:autoRedefine/>
    <w:uiPriority w:val="39"/>
    <w:rsid w:val="00125674"/>
    <w:pPr>
      <w:spacing w:after="0"/>
      <w:ind w:left="1100"/>
      <w:jc w:val="left"/>
    </w:pPr>
    <w:rPr>
      <w:sz w:val="18"/>
      <w:szCs w:val="18"/>
    </w:rPr>
  </w:style>
  <w:style w:type="paragraph" w:styleId="Obsah7">
    <w:name w:val="toc 7"/>
    <w:basedOn w:val="Normln"/>
    <w:next w:val="Normln"/>
    <w:autoRedefine/>
    <w:uiPriority w:val="39"/>
    <w:rsid w:val="00125674"/>
    <w:pPr>
      <w:spacing w:after="0"/>
      <w:ind w:left="1320"/>
      <w:jc w:val="left"/>
    </w:pPr>
    <w:rPr>
      <w:sz w:val="18"/>
      <w:szCs w:val="18"/>
    </w:rPr>
  </w:style>
  <w:style w:type="paragraph" w:styleId="Titulek">
    <w:name w:val="caption"/>
    <w:basedOn w:val="Normln"/>
    <w:next w:val="Normln"/>
    <w:rsid w:val="00125674"/>
    <w:pPr>
      <w:spacing w:before="120" w:after="120"/>
      <w:ind w:left="0"/>
      <w:jc w:val="left"/>
    </w:pPr>
    <w:rPr>
      <w:rFonts w:ascii="Garamond MT" w:hAnsi="Garamond MT"/>
      <w:b/>
      <w:bCs/>
      <w:szCs w:val="20"/>
      <w:lang w:val="en-GB" w:eastAsia="en-US"/>
    </w:rPr>
  </w:style>
  <w:style w:type="paragraph" w:styleId="Zhlav">
    <w:name w:val="header"/>
    <w:basedOn w:val="Normln"/>
    <w:rsid w:val="00125674"/>
    <w:pPr>
      <w:tabs>
        <w:tab w:val="center" w:pos="4536"/>
        <w:tab w:val="right" w:pos="9072"/>
      </w:tabs>
      <w:spacing w:after="0"/>
    </w:pPr>
  </w:style>
  <w:style w:type="character" w:styleId="Hypertextovodkaz">
    <w:name w:val="Hyperlink"/>
    <w:uiPriority w:val="99"/>
    <w:rsid w:val="00125674"/>
    <w:rPr>
      <w:rFonts w:ascii="Times New Roman" w:hAnsi="Times New Roman"/>
      <w:color w:val="0000FF"/>
      <w:sz w:val="22"/>
      <w:u w:val="single"/>
    </w:rPr>
  </w:style>
  <w:style w:type="paragraph" w:styleId="Zpat">
    <w:name w:val="footer"/>
    <w:basedOn w:val="Normln"/>
    <w:link w:val="ZpatChar"/>
    <w:uiPriority w:val="99"/>
    <w:rsid w:val="00125674"/>
    <w:pPr>
      <w:tabs>
        <w:tab w:val="center" w:pos="4536"/>
        <w:tab w:val="right" w:pos="9072"/>
      </w:tabs>
      <w:spacing w:after="0"/>
    </w:pPr>
    <w:rPr>
      <w:lang w:val="x-none" w:eastAsia="x-none"/>
    </w:rPr>
  </w:style>
  <w:style w:type="paragraph" w:customStyle="1" w:styleId="NormalBold">
    <w:name w:val="Normal + Bold"/>
    <w:basedOn w:val="Normln"/>
    <w:rsid w:val="00125674"/>
    <w:pPr>
      <w:ind w:left="0"/>
    </w:pPr>
    <w:rPr>
      <w:b/>
      <w:bCs/>
    </w:rPr>
  </w:style>
  <w:style w:type="character" w:customStyle="1" w:styleId="NormalBoldChar">
    <w:name w:val="Normal + Bold Char"/>
    <w:rsid w:val="00125674"/>
    <w:rPr>
      <w:b/>
      <w:bCs/>
      <w:sz w:val="22"/>
      <w:szCs w:val="24"/>
      <w:lang w:val="cs-CZ" w:eastAsia="cs-CZ" w:bidi="ar-SA"/>
    </w:rPr>
  </w:style>
  <w:style w:type="paragraph" w:customStyle="1" w:styleId="Stranysmlouvy">
    <w:name w:val="Strany smlouvy"/>
    <w:basedOn w:val="Normln"/>
    <w:rsid w:val="00125674"/>
    <w:pPr>
      <w:numPr>
        <w:numId w:val="1"/>
      </w:numPr>
    </w:pPr>
    <w:rPr>
      <w:szCs w:val="20"/>
    </w:rPr>
  </w:style>
  <w:style w:type="character" w:customStyle="1" w:styleId="StranysmlouvyCharChar">
    <w:name w:val="Strany smlouvy Char Char"/>
    <w:rsid w:val="00125674"/>
    <w:rPr>
      <w:sz w:val="22"/>
      <w:lang w:val="cs-CZ" w:eastAsia="cs-CZ" w:bidi="ar-SA"/>
    </w:rPr>
  </w:style>
  <w:style w:type="paragraph" w:customStyle="1" w:styleId="NormalodsazeneBoldAllcaps">
    <w:name w:val="Normal odsazene + Bold All caps"/>
    <w:basedOn w:val="Normalodsazene"/>
    <w:rsid w:val="00125674"/>
    <w:rPr>
      <w:b/>
      <w:bCs/>
      <w:caps/>
    </w:rPr>
  </w:style>
  <w:style w:type="paragraph" w:customStyle="1" w:styleId="preambule">
    <w:name w:val="preambule"/>
    <w:basedOn w:val="Normalodsazene"/>
    <w:rsid w:val="00125674"/>
    <w:pPr>
      <w:tabs>
        <w:tab w:val="num" w:pos="851"/>
      </w:tabs>
      <w:ind w:left="851" w:hanging="851"/>
    </w:pPr>
  </w:style>
  <w:style w:type="paragraph" w:customStyle="1" w:styleId="JKHeadL2Allcaps">
    <w:name w:val="J&amp;K Head L2 + All caps"/>
    <w:basedOn w:val="Normln"/>
    <w:rsid w:val="00125674"/>
    <w:pPr>
      <w:widowControl w:val="0"/>
      <w:spacing w:before="240"/>
      <w:ind w:left="0"/>
      <w:outlineLvl w:val="1"/>
    </w:pPr>
    <w:rPr>
      <w:rFonts w:ascii="Arial" w:hAnsi="Arial" w:cs="Arial"/>
      <w:b/>
      <w:bCs/>
      <w:caps/>
      <w:szCs w:val="22"/>
      <w:lang w:eastAsia="en-US"/>
    </w:rPr>
  </w:style>
  <w:style w:type="character" w:customStyle="1" w:styleId="JKHeadL2AllcapsCharChar">
    <w:name w:val="J&amp;K Head L2 + All caps Char Char"/>
    <w:rsid w:val="00125674"/>
    <w:rPr>
      <w:rFonts w:ascii="Times New Roman Bold" w:hAnsi="Times New Roman Bold"/>
      <w:b/>
      <w:bCs/>
      <w:caps/>
      <w:sz w:val="22"/>
      <w:szCs w:val="22"/>
      <w:lang w:val="en-GB" w:eastAsia="en-US" w:bidi="ar-SA"/>
    </w:rPr>
  </w:style>
  <w:style w:type="paragraph" w:customStyle="1" w:styleId="JKHeadL3Bold">
    <w:name w:val="J&amp;K Head L3 + Bold"/>
    <w:basedOn w:val="Normln"/>
    <w:link w:val="JKHeadL3BoldChar"/>
    <w:rsid w:val="00125674"/>
    <w:pPr>
      <w:tabs>
        <w:tab w:val="num" w:pos="1277"/>
      </w:tabs>
      <w:ind w:left="1277" w:hanging="851"/>
      <w:outlineLvl w:val="2"/>
    </w:pPr>
    <w:rPr>
      <w:rFonts w:ascii="Arial" w:hAnsi="Arial"/>
      <w:b/>
      <w:bCs/>
      <w:szCs w:val="22"/>
      <w:lang w:val="x-none" w:eastAsia="en-US"/>
    </w:rPr>
  </w:style>
  <w:style w:type="character" w:customStyle="1" w:styleId="JKHeadL3BoldCharChar">
    <w:name w:val="J&amp;K Head L3 + Bold Char Char"/>
    <w:rsid w:val="00125674"/>
    <w:rPr>
      <w:rFonts w:ascii="Times New Roman Bold" w:hAnsi="Times New Roman Bold"/>
      <w:b/>
      <w:bCs/>
      <w:sz w:val="22"/>
      <w:szCs w:val="22"/>
      <w:lang w:val="cs-CZ" w:eastAsia="en-US" w:bidi="ar-SA"/>
    </w:rPr>
  </w:style>
  <w:style w:type="paragraph" w:customStyle="1" w:styleId="JKHeadL3">
    <w:name w:val="J&amp;K Head L3"/>
    <w:basedOn w:val="JKHeadL3Bold"/>
    <w:rsid w:val="00125674"/>
    <w:rPr>
      <w:b w:val="0"/>
    </w:rPr>
  </w:style>
  <w:style w:type="paragraph" w:customStyle="1" w:styleId="Ministerstvofinanc">
    <w:name w:val="Ministerstvo financí"/>
    <w:basedOn w:val="Normln"/>
    <w:rsid w:val="00125674"/>
    <w:pPr>
      <w:spacing w:after="0"/>
      <w:ind w:left="0"/>
    </w:pPr>
    <w:rPr>
      <w:rFonts w:ascii="Arial" w:hAnsi="Arial" w:cs="Arial"/>
      <w:b/>
      <w:color w:val="292929"/>
      <w:lang w:val="en-US"/>
    </w:rPr>
  </w:style>
  <w:style w:type="paragraph" w:customStyle="1" w:styleId="BoldcentredAllcaps">
    <w:name w:val="Bold centred All caps"/>
    <w:basedOn w:val="Normln"/>
    <w:rsid w:val="00125674"/>
    <w:pPr>
      <w:ind w:left="0"/>
      <w:jc w:val="center"/>
    </w:pPr>
    <w:rPr>
      <w:rFonts w:ascii="Times New Roman Bold" w:hAnsi="Times New Roman Bold"/>
      <w:b/>
      <w:caps/>
      <w:szCs w:val="22"/>
      <w:lang w:val="en-US"/>
    </w:rPr>
  </w:style>
  <w:style w:type="paragraph" w:customStyle="1" w:styleId="Boldcentred">
    <w:name w:val="Bold centred"/>
    <w:basedOn w:val="Normln"/>
    <w:rsid w:val="00125674"/>
    <w:pPr>
      <w:ind w:left="0"/>
      <w:jc w:val="center"/>
    </w:pPr>
    <w:rPr>
      <w:b/>
      <w:szCs w:val="22"/>
    </w:rPr>
  </w:style>
  <w:style w:type="paragraph" w:customStyle="1" w:styleId="CentredAllCaps">
    <w:name w:val="Centred All Caps"/>
    <w:basedOn w:val="Normln"/>
    <w:rsid w:val="00125674"/>
    <w:pPr>
      <w:widowControl w:val="0"/>
      <w:spacing w:after="0"/>
      <w:ind w:left="0"/>
      <w:jc w:val="center"/>
    </w:pPr>
  </w:style>
  <w:style w:type="paragraph" w:customStyle="1" w:styleId="tabulka">
    <w:name w:val="tabulka"/>
    <w:basedOn w:val="Normln"/>
    <w:rsid w:val="00125674"/>
    <w:pPr>
      <w:ind w:left="0"/>
      <w:jc w:val="left"/>
    </w:pPr>
    <w:rPr>
      <w:szCs w:val="22"/>
    </w:rPr>
  </w:style>
  <w:style w:type="character" w:customStyle="1" w:styleId="tabulkaChar">
    <w:name w:val="tabulka Char"/>
    <w:rsid w:val="00125674"/>
    <w:rPr>
      <w:sz w:val="22"/>
      <w:szCs w:val="22"/>
      <w:lang w:val="cs-CZ" w:eastAsia="cs-CZ" w:bidi="ar-SA"/>
    </w:rPr>
  </w:style>
  <w:style w:type="paragraph" w:customStyle="1" w:styleId="odsazenvod">
    <w:name w:val="odsazené úvod"/>
    <w:basedOn w:val="Normalodsazene"/>
    <w:rsid w:val="00125674"/>
    <w:pPr>
      <w:widowControl w:val="0"/>
      <w:tabs>
        <w:tab w:val="num" w:pos="1418"/>
      </w:tabs>
      <w:ind w:left="1418" w:hanging="851"/>
    </w:pPr>
  </w:style>
  <w:style w:type="paragraph" w:customStyle="1" w:styleId="odsazenL5">
    <w:name w:val="odsazené L5"/>
    <w:basedOn w:val="Normln"/>
    <w:rsid w:val="00125674"/>
    <w:pPr>
      <w:tabs>
        <w:tab w:val="num" w:pos="851"/>
      </w:tabs>
      <w:ind w:hanging="851"/>
    </w:pPr>
  </w:style>
  <w:style w:type="paragraph" w:customStyle="1" w:styleId="odsazenL6">
    <w:name w:val="odsazené L6"/>
    <w:basedOn w:val="odsazenL5"/>
    <w:rsid w:val="00125674"/>
    <w:pPr>
      <w:ind w:left="2552"/>
    </w:pPr>
  </w:style>
  <w:style w:type="paragraph" w:styleId="Textvbloku">
    <w:name w:val="Block Text"/>
    <w:basedOn w:val="Normln"/>
    <w:rsid w:val="00125674"/>
    <w:pPr>
      <w:spacing w:after="120"/>
      <w:ind w:left="1440" w:right="1440"/>
    </w:pPr>
  </w:style>
  <w:style w:type="paragraph" w:styleId="Zkladntext">
    <w:name w:val="Body Text"/>
    <w:aliases w:val="ubric"/>
    <w:basedOn w:val="Normln"/>
    <w:rsid w:val="00125674"/>
    <w:pPr>
      <w:spacing w:after="120"/>
    </w:pPr>
  </w:style>
  <w:style w:type="paragraph" w:styleId="Zkladntext2">
    <w:name w:val="Body Text 2"/>
    <w:basedOn w:val="Normln"/>
    <w:rsid w:val="00125674"/>
    <w:pPr>
      <w:spacing w:after="120" w:line="480" w:lineRule="auto"/>
    </w:pPr>
  </w:style>
  <w:style w:type="paragraph" w:styleId="Zkladntext3">
    <w:name w:val="Body Text 3"/>
    <w:basedOn w:val="Normln"/>
    <w:rsid w:val="00125674"/>
    <w:pPr>
      <w:spacing w:after="120"/>
    </w:pPr>
    <w:rPr>
      <w:sz w:val="16"/>
      <w:szCs w:val="16"/>
    </w:rPr>
  </w:style>
  <w:style w:type="paragraph" w:styleId="Zkladntext-prvnodsazen">
    <w:name w:val="Body Text First Indent"/>
    <w:basedOn w:val="Zkladntext"/>
    <w:rsid w:val="00125674"/>
    <w:pPr>
      <w:ind w:firstLine="210"/>
    </w:pPr>
  </w:style>
  <w:style w:type="paragraph" w:styleId="Zkladntextodsazen">
    <w:name w:val="Body Text Indent"/>
    <w:basedOn w:val="Normln"/>
    <w:rsid w:val="00125674"/>
    <w:pPr>
      <w:spacing w:after="120"/>
      <w:ind w:left="283"/>
    </w:pPr>
  </w:style>
  <w:style w:type="paragraph" w:styleId="Zkladntext-prvnodsazen2">
    <w:name w:val="Body Text First Indent 2"/>
    <w:basedOn w:val="Zkladntextodsazen"/>
    <w:rsid w:val="00125674"/>
    <w:pPr>
      <w:ind w:firstLine="210"/>
    </w:pPr>
  </w:style>
  <w:style w:type="paragraph" w:styleId="Zkladntextodsazen2">
    <w:name w:val="Body Text Indent 2"/>
    <w:basedOn w:val="Normln"/>
    <w:rsid w:val="00125674"/>
    <w:pPr>
      <w:spacing w:after="120" w:line="480" w:lineRule="auto"/>
      <w:ind w:left="283"/>
    </w:pPr>
  </w:style>
  <w:style w:type="paragraph" w:styleId="Zkladntextodsazen3">
    <w:name w:val="Body Text Indent 3"/>
    <w:basedOn w:val="Normln"/>
    <w:rsid w:val="00125674"/>
    <w:pPr>
      <w:spacing w:after="120"/>
      <w:ind w:left="283"/>
    </w:pPr>
    <w:rPr>
      <w:sz w:val="16"/>
      <w:szCs w:val="16"/>
    </w:rPr>
  </w:style>
  <w:style w:type="paragraph" w:styleId="Zvr">
    <w:name w:val="Closing"/>
    <w:basedOn w:val="Normln"/>
    <w:rsid w:val="00125674"/>
    <w:pPr>
      <w:ind w:left="4252"/>
    </w:pPr>
  </w:style>
  <w:style w:type="character" w:customStyle="1" w:styleId="Zvraznn1">
    <w:name w:val="Zvýraznění1"/>
    <w:rsid w:val="00125674"/>
    <w:rPr>
      <w:i/>
      <w:iCs/>
    </w:rPr>
  </w:style>
  <w:style w:type="paragraph" w:styleId="Adresanaoblku">
    <w:name w:val="envelope address"/>
    <w:basedOn w:val="Normln"/>
    <w:rsid w:val="00125674"/>
    <w:pPr>
      <w:framePr w:w="7920" w:h="1980" w:hRule="exact" w:hSpace="141" w:wrap="auto" w:hAnchor="page" w:xAlign="center" w:yAlign="bottom"/>
      <w:ind w:left="2880"/>
    </w:pPr>
    <w:rPr>
      <w:rFonts w:ascii="Arial" w:hAnsi="Arial" w:cs="Arial"/>
      <w:sz w:val="24"/>
    </w:rPr>
  </w:style>
  <w:style w:type="paragraph" w:styleId="Zptenadresanaoblku">
    <w:name w:val="envelope return"/>
    <w:basedOn w:val="Normln"/>
    <w:rsid w:val="00125674"/>
    <w:rPr>
      <w:rFonts w:ascii="Arial" w:hAnsi="Arial" w:cs="Arial"/>
      <w:sz w:val="20"/>
      <w:szCs w:val="20"/>
    </w:rPr>
  </w:style>
  <w:style w:type="character" w:styleId="Sledovanodkaz">
    <w:name w:val="FollowedHyperlink"/>
    <w:rsid w:val="00125674"/>
    <w:rPr>
      <w:color w:val="800080"/>
      <w:u w:val="single"/>
    </w:rPr>
  </w:style>
  <w:style w:type="character" w:styleId="AkronymHTML">
    <w:name w:val="HTML Acronym"/>
    <w:basedOn w:val="Standardnpsmoodstavce"/>
    <w:rsid w:val="00125674"/>
  </w:style>
  <w:style w:type="paragraph" w:styleId="AdresaHTML">
    <w:name w:val="HTML Address"/>
    <w:basedOn w:val="Normln"/>
    <w:rsid w:val="00125674"/>
    <w:rPr>
      <w:i/>
      <w:iCs/>
    </w:rPr>
  </w:style>
  <w:style w:type="character" w:styleId="CittHTML">
    <w:name w:val="HTML Cite"/>
    <w:rsid w:val="00125674"/>
    <w:rPr>
      <w:i/>
      <w:iCs/>
    </w:rPr>
  </w:style>
  <w:style w:type="character" w:styleId="KdHTML">
    <w:name w:val="HTML Code"/>
    <w:rsid w:val="00125674"/>
    <w:rPr>
      <w:rFonts w:ascii="Courier New" w:hAnsi="Courier New" w:cs="Courier New"/>
      <w:sz w:val="20"/>
      <w:szCs w:val="20"/>
    </w:rPr>
  </w:style>
  <w:style w:type="character" w:styleId="DefiniceHTML">
    <w:name w:val="HTML Definition"/>
    <w:rsid w:val="00125674"/>
    <w:rPr>
      <w:i/>
      <w:iCs/>
    </w:rPr>
  </w:style>
  <w:style w:type="character" w:styleId="KlvesniceHTML">
    <w:name w:val="HTML Keyboard"/>
    <w:rsid w:val="00125674"/>
    <w:rPr>
      <w:rFonts w:ascii="Courier New" w:hAnsi="Courier New" w:cs="Courier New"/>
      <w:sz w:val="20"/>
      <w:szCs w:val="20"/>
    </w:rPr>
  </w:style>
  <w:style w:type="paragraph" w:styleId="FormtovanvHTML">
    <w:name w:val="HTML Preformatted"/>
    <w:basedOn w:val="Normln"/>
    <w:rsid w:val="00125674"/>
    <w:rPr>
      <w:rFonts w:ascii="Courier New" w:hAnsi="Courier New" w:cs="Courier New"/>
      <w:sz w:val="20"/>
      <w:szCs w:val="20"/>
    </w:rPr>
  </w:style>
  <w:style w:type="character" w:styleId="UkzkaHTML">
    <w:name w:val="HTML Sample"/>
    <w:rsid w:val="00125674"/>
    <w:rPr>
      <w:rFonts w:ascii="Courier New" w:hAnsi="Courier New" w:cs="Courier New"/>
    </w:rPr>
  </w:style>
  <w:style w:type="character" w:styleId="PsacstrojHTML">
    <w:name w:val="HTML Typewriter"/>
    <w:rsid w:val="00125674"/>
    <w:rPr>
      <w:rFonts w:ascii="Courier New" w:hAnsi="Courier New" w:cs="Courier New"/>
      <w:sz w:val="20"/>
      <w:szCs w:val="20"/>
    </w:rPr>
  </w:style>
  <w:style w:type="character" w:styleId="PromnnHTML">
    <w:name w:val="HTML Variable"/>
    <w:rsid w:val="00125674"/>
    <w:rPr>
      <w:i/>
      <w:iCs/>
    </w:rPr>
  </w:style>
  <w:style w:type="character" w:styleId="slodku">
    <w:name w:val="line number"/>
    <w:basedOn w:val="Standardnpsmoodstavce"/>
    <w:rsid w:val="00125674"/>
  </w:style>
  <w:style w:type="paragraph" w:styleId="Seznam">
    <w:name w:val="List"/>
    <w:basedOn w:val="Normln"/>
    <w:rsid w:val="00125674"/>
    <w:pPr>
      <w:ind w:left="283" w:hanging="283"/>
    </w:pPr>
  </w:style>
  <w:style w:type="paragraph" w:styleId="Seznam2">
    <w:name w:val="List 2"/>
    <w:basedOn w:val="Normln"/>
    <w:rsid w:val="00125674"/>
    <w:pPr>
      <w:ind w:left="566" w:hanging="283"/>
    </w:pPr>
  </w:style>
  <w:style w:type="paragraph" w:styleId="Seznam3">
    <w:name w:val="List 3"/>
    <w:basedOn w:val="Normln"/>
    <w:rsid w:val="00125674"/>
    <w:pPr>
      <w:ind w:left="849" w:hanging="283"/>
    </w:pPr>
  </w:style>
  <w:style w:type="paragraph" w:styleId="Seznam4">
    <w:name w:val="List 4"/>
    <w:basedOn w:val="Normln"/>
    <w:rsid w:val="00125674"/>
    <w:pPr>
      <w:ind w:left="1132" w:hanging="283"/>
    </w:pPr>
  </w:style>
  <w:style w:type="paragraph" w:styleId="Seznam5">
    <w:name w:val="List 5"/>
    <w:basedOn w:val="Normln"/>
    <w:rsid w:val="00125674"/>
    <w:pPr>
      <w:ind w:left="1415" w:hanging="283"/>
    </w:pPr>
  </w:style>
  <w:style w:type="paragraph" w:styleId="Seznamsodrkami">
    <w:name w:val="List Bullet"/>
    <w:basedOn w:val="Normln"/>
    <w:rsid w:val="00125674"/>
    <w:pPr>
      <w:numPr>
        <w:numId w:val="2"/>
      </w:numPr>
    </w:pPr>
  </w:style>
  <w:style w:type="paragraph" w:styleId="Seznamsodrkami2">
    <w:name w:val="List Bullet 2"/>
    <w:basedOn w:val="Normln"/>
    <w:rsid w:val="00125674"/>
    <w:pPr>
      <w:numPr>
        <w:numId w:val="3"/>
      </w:numPr>
    </w:pPr>
  </w:style>
  <w:style w:type="paragraph" w:styleId="Seznamsodrkami3">
    <w:name w:val="List Bullet 3"/>
    <w:basedOn w:val="Normln"/>
    <w:rsid w:val="00125674"/>
    <w:pPr>
      <w:numPr>
        <w:numId w:val="4"/>
      </w:numPr>
    </w:pPr>
  </w:style>
  <w:style w:type="paragraph" w:styleId="Seznamsodrkami4">
    <w:name w:val="List Bullet 4"/>
    <w:basedOn w:val="Normln"/>
    <w:rsid w:val="00125674"/>
    <w:pPr>
      <w:numPr>
        <w:numId w:val="5"/>
      </w:numPr>
    </w:pPr>
  </w:style>
  <w:style w:type="paragraph" w:styleId="Seznamsodrkami5">
    <w:name w:val="List Bullet 5"/>
    <w:basedOn w:val="Normln"/>
    <w:rsid w:val="00125674"/>
    <w:pPr>
      <w:numPr>
        <w:numId w:val="6"/>
      </w:numPr>
    </w:pPr>
  </w:style>
  <w:style w:type="paragraph" w:styleId="Pokraovnseznamu">
    <w:name w:val="List Continue"/>
    <w:basedOn w:val="Normln"/>
    <w:rsid w:val="00125674"/>
    <w:pPr>
      <w:spacing w:after="120"/>
      <w:ind w:left="283"/>
    </w:pPr>
  </w:style>
  <w:style w:type="paragraph" w:styleId="Pokraovnseznamu2">
    <w:name w:val="List Continue 2"/>
    <w:basedOn w:val="Normln"/>
    <w:rsid w:val="00125674"/>
    <w:pPr>
      <w:spacing w:after="120"/>
      <w:ind w:left="566"/>
    </w:pPr>
  </w:style>
  <w:style w:type="paragraph" w:styleId="Pokraovnseznamu3">
    <w:name w:val="List Continue 3"/>
    <w:basedOn w:val="Normln"/>
    <w:rsid w:val="00125674"/>
    <w:pPr>
      <w:spacing w:after="120"/>
      <w:ind w:left="849"/>
    </w:pPr>
  </w:style>
  <w:style w:type="paragraph" w:styleId="Pokraovnseznamu4">
    <w:name w:val="List Continue 4"/>
    <w:basedOn w:val="Normln"/>
    <w:rsid w:val="00125674"/>
    <w:pPr>
      <w:spacing w:after="120"/>
      <w:ind w:left="1132"/>
    </w:pPr>
  </w:style>
  <w:style w:type="paragraph" w:styleId="Pokraovnseznamu5">
    <w:name w:val="List Continue 5"/>
    <w:basedOn w:val="Normln"/>
    <w:rsid w:val="00125674"/>
    <w:pPr>
      <w:spacing w:after="120"/>
      <w:ind w:left="1415"/>
    </w:pPr>
  </w:style>
  <w:style w:type="paragraph" w:styleId="slovanseznam">
    <w:name w:val="List Number"/>
    <w:basedOn w:val="Normln"/>
    <w:rsid w:val="00125674"/>
    <w:pPr>
      <w:numPr>
        <w:numId w:val="7"/>
      </w:numPr>
    </w:pPr>
  </w:style>
  <w:style w:type="paragraph" w:styleId="slovanseznam2">
    <w:name w:val="List Number 2"/>
    <w:basedOn w:val="Normln"/>
    <w:rsid w:val="00125674"/>
    <w:pPr>
      <w:numPr>
        <w:numId w:val="8"/>
      </w:numPr>
    </w:pPr>
  </w:style>
  <w:style w:type="paragraph" w:styleId="slovanseznam3">
    <w:name w:val="List Number 3"/>
    <w:basedOn w:val="Normln"/>
    <w:rsid w:val="00125674"/>
    <w:pPr>
      <w:numPr>
        <w:numId w:val="9"/>
      </w:numPr>
    </w:pPr>
  </w:style>
  <w:style w:type="paragraph" w:styleId="slovanseznam4">
    <w:name w:val="List Number 4"/>
    <w:basedOn w:val="Normln"/>
    <w:rsid w:val="00125674"/>
    <w:pPr>
      <w:numPr>
        <w:numId w:val="10"/>
      </w:numPr>
    </w:pPr>
  </w:style>
  <w:style w:type="paragraph" w:styleId="slovanseznam5">
    <w:name w:val="List Number 5"/>
    <w:basedOn w:val="Normln"/>
    <w:rsid w:val="00125674"/>
    <w:pPr>
      <w:numPr>
        <w:numId w:val="11"/>
      </w:numPr>
    </w:pPr>
  </w:style>
  <w:style w:type="paragraph" w:styleId="Zhlavzprvy">
    <w:name w:val="Message Header"/>
    <w:basedOn w:val="Normln"/>
    <w:rsid w:val="0012567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lnweb">
    <w:name w:val="Normal (Web)"/>
    <w:basedOn w:val="Normln"/>
    <w:rsid w:val="00125674"/>
    <w:rPr>
      <w:sz w:val="24"/>
    </w:rPr>
  </w:style>
  <w:style w:type="paragraph" w:styleId="Normlnodsazen">
    <w:name w:val="Normal Indent"/>
    <w:basedOn w:val="Normln"/>
    <w:rsid w:val="00125674"/>
    <w:pPr>
      <w:ind w:left="708"/>
    </w:pPr>
  </w:style>
  <w:style w:type="paragraph" w:styleId="Nadpispoznmky">
    <w:name w:val="Note Heading"/>
    <w:basedOn w:val="Normln"/>
    <w:next w:val="Normln"/>
    <w:rsid w:val="00125674"/>
  </w:style>
  <w:style w:type="paragraph" w:styleId="Prosttext">
    <w:name w:val="Plain Text"/>
    <w:basedOn w:val="Normln"/>
    <w:rsid w:val="00125674"/>
    <w:rPr>
      <w:rFonts w:ascii="Courier New" w:hAnsi="Courier New" w:cs="Courier New"/>
      <w:sz w:val="20"/>
      <w:szCs w:val="20"/>
    </w:rPr>
  </w:style>
  <w:style w:type="paragraph" w:styleId="Osloven">
    <w:name w:val="Salutation"/>
    <w:basedOn w:val="Normln"/>
    <w:next w:val="Normln"/>
    <w:rsid w:val="00125674"/>
  </w:style>
  <w:style w:type="paragraph" w:styleId="Podpis">
    <w:name w:val="Signature"/>
    <w:basedOn w:val="Normln"/>
    <w:rsid w:val="00125674"/>
    <w:pPr>
      <w:ind w:left="4252"/>
    </w:pPr>
  </w:style>
  <w:style w:type="character" w:styleId="Siln">
    <w:name w:val="Strong"/>
    <w:rsid w:val="00125674"/>
    <w:rPr>
      <w:b/>
      <w:bCs/>
    </w:rPr>
  </w:style>
  <w:style w:type="paragraph" w:customStyle="1" w:styleId="Podtitul1">
    <w:name w:val="Podtitul1"/>
    <w:basedOn w:val="Normln"/>
    <w:rsid w:val="00125674"/>
    <w:pPr>
      <w:spacing w:after="60"/>
      <w:jc w:val="center"/>
      <w:outlineLvl w:val="1"/>
    </w:pPr>
    <w:rPr>
      <w:rFonts w:ascii="Arial" w:hAnsi="Arial" w:cs="Arial"/>
      <w:sz w:val="24"/>
    </w:rPr>
  </w:style>
  <w:style w:type="paragraph" w:styleId="Nzev">
    <w:name w:val="Title"/>
    <w:basedOn w:val="Normln"/>
    <w:rsid w:val="00125674"/>
    <w:pPr>
      <w:spacing w:before="240" w:after="60"/>
      <w:jc w:val="center"/>
      <w:outlineLvl w:val="0"/>
    </w:pPr>
    <w:rPr>
      <w:rFonts w:ascii="Arial" w:hAnsi="Arial" w:cs="Arial"/>
      <w:b/>
      <w:bCs/>
      <w:kern w:val="28"/>
      <w:sz w:val="32"/>
      <w:szCs w:val="32"/>
    </w:rPr>
  </w:style>
  <w:style w:type="paragraph" w:customStyle="1" w:styleId="Plohy">
    <w:name w:val="Přílohy"/>
    <w:basedOn w:val="Normln"/>
    <w:rsid w:val="00125674"/>
    <w:pPr>
      <w:spacing w:after="0"/>
      <w:ind w:left="284"/>
    </w:pPr>
    <w:rPr>
      <w:caps/>
      <w:sz w:val="20"/>
      <w:szCs w:val="22"/>
    </w:rPr>
  </w:style>
  <w:style w:type="paragraph" w:customStyle="1" w:styleId="PlohyBold">
    <w:name w:val="Přílohy Bold"/>
    <w:basedOn w:val="Plohy"/>
    <w:semiHidden/>
    <w:rsid w:val="00125674"/>
    <w:pPr>
      <w:tabs>
        <w:tab w:val="left" w:pos="180"/>
      </w:tabs>
    </w:pPr>
    <w:rPr>
      <w:b/>
    </w:rPr>
  </w:style>
  <w:style w:type="paragraph" w:customStyle="1" w:styleId="PLOHYBOLD0">
    <w:name w:val="PŘÍLOHY BOLD"/>
    <w:basedOn w:val="Nzvyst"/>
    <w:semiHidden/>
    <w:rsid w:val="00125674"/>
    <w:pPr>
      <w:ind w:left="0"/>
      <w:jc w:val="center"/>
    </w:pPr>
    <w:rPr>
      <w:u w:val="none"/>
    </w:rPr>
  </w:style>
  <w:style w:type="paragraph" w:customStyle="1" w:styleId="StylePLOHYBOLDJustifiedLeft0cmFirstline0cm">
    <w:name w:val="Style PŘÍLOHY BOLD + Justified Left:  0 cm First line:  0 cm"/>
    <w:basedOn w:val="PLOHYBOLD0"/>
    <w:semiHidden/>
    <w:rsid w:val="00125674"/>
    <w:pPr>
      <w:jc w:val="both"/>
    </w:pPr>
    <w:rPr>
      <w:bCs/>
      <w:szCs w:val="20"/>
    </w:rPr>
  </w:style>
  <w:style w:type="paragraph" w:customStyle="1" w:styleId="StyleStylePLOHYBOLDJustifiedLeft0cmFirstline0cm">
    <w:name w:val="Style Style PŘÍLOHY BOLD + Justified Left:  0 cm First line:  0 cm ..."/>
    <w:basedOn w:val="StylePLOHYBOLDJustifiedLeft0cmFirstline0cm"/>
    <w:semiHidden/>
    <w:rsid w:val="00125674"/>
    <w:pPr>
      <w:numPr>
        <w:numId w:val="12"/>
      </w:numPr>
      <w:spacing w:before="0" w:after="0"/>
      <w:ind w:left="0" w:firstLine="0"/>
      <w:jc w:val="center"/>
      <w:outlineLvl w:val="5"/>
    </w:pPr>
  </w:style>
  <w:style w:type="paragraph" w:customStyle="1" w:styleId="StylePLOHYBOLDJustified">
    <w:name w:val="Style PŘÍLOHY BOLD + Justified"/>
    <w:basedOn w:val="PLOHYBOLD0"/>
    <w:semiHidden/>
    <w:rsid w:val="00125674"/>
    <w:pPr>
      <w:numPr>
        <w:numId w:val="13"/>
      </w:numPr>
      <w:jc w:val="both"/>
    </w:pPr>
    <w:rPr>
      <w:bCs/>
      <w:caps w:val="0"/>
    </w:rPr>
  </w:style>
  <w:style w:type="paragraph" w:styleId="Datum">
    <w:name w:val="Date"/>
    <w:basedOn w:val="Normln"/>
    <w:next w:val="Normln"/>
    <w:rsid w:val="00125674"/>
  </w:style>
  <w:style w:type="paragraph" w:styleId="Podpise-mailu">
    <w:name w:val="E-mail Signature"/>
    <w:basedOn w:val="Normln"/>
    <w:rsid w:val="00125674"/>
  </w:style>
  <w:style w:type="paragraph" w:customStyle="1" w:styleId="Style1">
    <w:name w:val="Style1"/>
    <w:basedOn w:val="Plohy"/>
    <w:rsid w:val="00125674"/>
    <w:rPr>
      <w:b/>
    </w:rPr>
  </w:style>
  <w:style w:type="paragraph" w:customStyle="1" w:styleId="Plohynadpis">
    <w:name w:val="Přílohy nadpis"/>
    <w:basedOn w:val="Plohy"/>
    <w:rsid w:val="00125674"/>
    <w:pPr>
      <w:spacing w:after="240"/>
    </w:pPr>
    <w:rPr>
      <w:b/>
      <w:bCs/>
    </w:rPr>
  </w:style>
  <w:style w:type="paragraph" w:customStyle="1" w:styleId="AddressInfo">
    <w:name w:val="AddressInfo"/>
    <w:basedOn w:val="Normln"/>
    <w:semiHidden/>
    <w:rsid w:val="00125674"/>
    <w:pPr>
      <w:tabs>
        <w:tab w:val="left" w:pos="284"/>
        <w:tab w:val="left" w:pos="454"/>
        <w:tab w:val="left" w:pos="624"/>
        <w:tab w:val="left" w:pos="794"/>
        <w:tab w:val="left" w:pos="964"/>
        <w:tab w:val="left" w:pos="1134"/>
      </w:tabs>
      <w:spacing w:after="0" w:line="264" w:lineRule="auto"/>
      <w:ind w:left="0"/>
      <w:jc w:val="left"/>
    </w:pPr>
    <w:rPr>
      <w:rFonts w:ascii="Arial" w:hAnsi="Arial"/>
      <w:noProof/>
      <w:sz w:val="17"/>
      <w:lang w:val="en-GB" w:eastAsia="en-US"/>
    </w:rPr>
  </w:style>
  <w:style w:type="paragraph" w:customStyle="1" w:styleId="AddressInfoBold">
    <w:name w:val="AddressInfo Bold"/>
    <w:basedOn w:val="Normln"/>
    <w:semiHidden/>
    <w:rsid w:val="00125674"/>
    <w:pPr>
      <w:spacing w:after="0"/>
      <w:ind w:left="0"/>
      <w:jc w:val="left"/>
    </w:pPr>
    <w:rPr>
      <w:rFonts w:ascii="Arial" w:hAnsi="Arial"/>
      <w:b/>
      <w:noProof/>
      <w:sz w:val="17"/>
      <w:lang w:val="en-GB" w:eastAsia="en-US"/>
    </w:rPr>
  </w:style>
  <w:style w:type="paragraph" w:customStyle="1" w:styleId="BodyTextBold">
    <w:name w:val="Body Text Bold"/>
    <w:basedOn w:val="Zkladntext"/>
    <w:rsid w:val="00125674"/>
    <w:pPr>
      <w:spacing w:after="240"/>
      <w:ind w:left="0"/>
      <w:jc w:val="left"/>
    </w:pPr>
    <w:rPr>
      <w:rFonts w:ascii="Garamond MT" w:hAnsi="Garamond MT"/>
      <w:b/>
      <w:sz w:val="24"/>
      <w:lang w:val="en-GB" w:eastAsia="en-US"/>
    </w:rPr>
  </w:style>
  <w:style w:type="paragraph" w:customStyle="1" w:styleId="CMSHeadL1">
    <w:name w:val="CMS Head L1"/>
    <w:basedOn w:val="Normln"/>
    <w:next w:val="CMSHeadL2"/>
    <w:semiHidden/>
    <w:rsid w:val="00125674"/>
    <w:pPr>
      <w:pageBreakBefore/>
      <w:spacing w:before="240"/>
      <w:ind w:left="0"/>
      <w:jc w:val="center"/>
      <w:outlineLvl w:val="0"/>
    </w:pPr>
    <w:rPr>
      <w:rFonts w:ascii="Garamond MT" w:hAnsi="Garamond MT"/>
      <w:b/>
      <w:sz w:val="28"/>
      <w:lang w:val="en-GB" w:eastAsia="en-US"/>
    </w:rPr>
  </w:style>
  <w:style w:type="paragraph" w:customStyle="1" w:styleId="CMSHeadL2">
    <w:name w:val="CMS Head L2"/>
    <w:basedOn w:val="Normln"/>
    <w:next w:val="CMSHeadL3"/>
    <w:semiHidden/>
    <w:rsid w:val="00125674"/>
    <w:pPr>
      <w:keepNext/>
      <w:keepLines/>
      <w:spacing w:before="240"/>
      <w:ind w:left="0"/>
      <w:jc w:val="left"/>
      <w:outlineLvl w:val="1"/>
    </w:pPr>
    <w:rPr>
      <w:rFonts w:ascii="Garamond MT" w:hAnsi="Garamond MT"/>
      <w:b/>
      <w:sz w:val="24"/>
      <w:lang w:val="en-GB" w:eastAsia="en-US"/>
    </w:rPr>
  </w:style>
  <w:style w:type="paragraph" w:customStyle="1" w:styleId="CMSHeadL3">
    <w:name w:val="CMS Head L3"/>
    <w:basedOn w:val="Normln"/>
    <w:semiHidden/>
    <w:rsid w:val="00125674"/>
    <w:pPr>
      <w:tabs>
        <w:tab w:val="num" w:pos="850"/>
      </w:tabs>
      <w:ind w:left="850" w:hanging="850"/>
      <w:jc w:val="left"/>
      <w:outlineLvl w:val="2"/>
    </w:pPr>
    <w:rPr>
      <w:rFonts w:ascii="Garamond MT" w:hAnsi="Garamond MT"/>
      <w:sz w:val="24"/>
      <w:lang w:val="en-GB" w:eastAsia="en-US"/>
    </w:rPr>
  </w:style>
  <w:style w:type="paragraph" w:customStyle="1" w:styleId="CMSHeadL4">
    <w:name w:val="CMS Head L4"/>
    <w:basedOn w:val="Normln"/>
    <w:semiHidden/>
    <w:rsid w:val="00125674"/>
    <w:pPr>
      <w:tabs>
        <w:tab w:val="num" w:pos="1701"/>
      </w:tabs>
      <w:ind w:left="1701" w:hanging="851"/>
      <w:jc w:val="left"/>
      <w:outlineLvl w:val="3"/>
    </w:pPr>
    <w:rPr>
      <w:rFonts w:ascii="Garamond MT" w:hAnsi="Garamond MT"/>
      <w:sz w:val="24"/>
      <w:lang w:val="en-GB" w:eastAsia="en-US"/>
    </w:rPr>
  </w:style>
  <w:style w:type="paragraph" w:customStyle="1" w:styleId="CMSHeadL5">
    <w:name w:val="CMS Head L5"/>
    <w:basedOn w:val="Normln"/>
    <w:semiHidden/>
    <w:rsid w:val="00125674"/>
    <w:pPr>
      <w:ind w:left="0"/>
      <w:outlineLvl w:val="4"/>
    </w:pPr>
    <w:rPr>
      <w:rFonts w:ascii="Garamond MT" w:hAnsi="Garamond MT"/>
      <w:sz w:val="24"/>
      <w:lang w:val="en-GB" w:eastAsia="en-US"/>
    </w:rPr>
  </w:style>
  <w:style w:type="paragraph" w:customStyle="1" w:styleId="CMSHeadL6">
    <w:name w:val="CMS Head L6"/>
    <w:basedOn w:val="Normln"/>
    <w:semiHidden/>
    <w:rsid w:val="00125674"/>
    <w:pPr>
      <w:tabs>
        <w:tab w:val="num" w:pos="3402"/>
      </w:tabs>
      <w:ind w:left="3402" w:hanging="851"/>
      <w:jc w:val="left"/>
      <w:outlineLvl w:val="5"/>
    </w:pPr>
    <w:rPr>
      <w:rFonts w:ascii="Garamond MT" w:hAnsi="Garamond MT"/>
      <w:sz w:val="24"/>
      <w:lang w:val="en-GB" w:eastAsia="en-US"/>
    </w:rPr>
  </w:style>
  <w:style w:type="paragraph" w:customStyle="1" w:styleId="CMSHeadL7">
    <w:name w:val="CMS Head L7"/>
    <w:basedOn w:val="Normln"/>
    <w:semiHidden/>
    <w:rsid w:val="00125674"/>
    <w:pPr>
      <w:jc w:val="left"/>
      <w:outlineLvl w:val="6"/>
    </w:pPr>
    <w:rPr>
      <w:rFonts w:ascii="Garamond MT" w:hAnsi="Garamond MT"/>
      <w:sz w:val="24"/>
      <w:lang w:val="en-GB" w:eastAsia="en-US"/>
    </w:rPr>
  </w:style>
  <w:style w:type="paragraph" w:customStyle="1" w:styleId="CMSHeadL8">
    <w:name w:val="CMS Head L8"/>
    <w:basedOn w:val="Normln"/>
    <w:semiHidden/>
    <w:rsid w:val="00125674"/>
    <w:pPr>
      <w:tabs>
        <w:tab w:val="num" w:pos="1701"/>
      </w:tabs>
      <w:ind w:left="1701" w:hanging="850"/>
      <w:jc w:val="left"/>
      <w:outlineLvl w:val="7"/>
    </w:pPr>
    <w:rPr>
      <w:rFonts w:ascii="Garamond MT" w:hAnsi="Garamond MT"/>
      <w:sz w:val="24"/>
      <w:lang w:val="en-GB" w:eastAsia="en-US"/>
    </w:rPr>
  </w:style>
  <w:style w:type="paragraph" w:customStyle="1" w:styleId="CMSHeadL9">
    <w:name w:val="CMS Head L9"/>
    <w:basedOn w:val="Normln"/>
    <w:semiHidden/>
    <w:rsid w:val="00125674"/>
    <w:pPr>
      <w:tabs>
        <w:tab w:val="num" w:pos="2552"/>
      </w:tabs>
      <w:ind w:left="2552" w:hanging="851"/>
      <w:jc w:val="left"/>
      <w:outlineLvl w:val="8"/>
    </w:pPr>
    <w:rPr>
      <w:rFonts w:ascii="Garamond MT" w:hAnsi="Garamond MT"/>
      <w:sz w:val="24"/>
      <w:lang w:val="en-GB" w:eastAsia="en-US"/>
    </w:rPr>
  </w:style>
  <w:style w:type="paragraph" w:customStyle="1" w:styleId="CMSIndentL3">
    <w:name w:val="CMS Indent L3"/>
    <w:basedOn w:val="Normln"/>
    <w:semiHidden/>
    <w:rsid w:val="00125674"/>
    <w:pPr>
      <w:jc w:val="left"/>
    </w:pPr>
    <w:rPr>
      <w:rFonts w:ascii="Garamond MT" w:hAnsi="Garamond MT"/>
      <w:sz w:val="24"/>
      <w:lang w:val="en-GB" w:eastAsia="en-US"/>
    </w:rPr>
  </w:style>
  <w:style w:type="paragraph" w:customStyle="1" w:styleId="CMSIndentL4">
    <w:name w:val="CMS Indent L4"/>
    <w:basedOn w:val="Normln"/>
    <w:semiHidden/>
    <w:rsid w:val="00125674"/>
    <w:pPr>
      <w:ind w:left="1701"/>
      <w:jc w:val="left"/>
    </w:pPr>
    <w:rPr>
      <w:rFonts w:ascii="Garamond MT" w:hAnsi="Garamond MT"/>
      <w:sz w:val="24"/>
      <w:lang w:val="en-GB" w:eastAsia="en-US"/>
    </w:rPr>
  </w:style>
  <w:style w:type="paragraph" w:customStyle="1" w:styleId="CMSIndentL5">
    <w:name w:val="CMS Indent L5"/>
    <w:basedOn w:val="Normln"/>
    <w:semiHidden/>
    <w:rsid w:val="00125674"/>
    <w:pPr>
      <w:ind w:left="2552"/>
      <w:jc w:val="left"/>
    </w:pPr>
    <w:rPr>
      <w:rFonts w:ascii="Garamond MT" w:hAnsi="Garamond MT"/>
      <w:sz w:val="24"/>
      <w:lang w:val="en-GB" w:eastAsia="en-US"/>
    </w:rPr>
  </w:style>
  <w:style w:type="paragraph" w:customStyle="1" w:styleId="CMSIndentL6">
    <w:name w:val="CMS Indent L6"/>
    <w:basedOn w:val="Normln"/>
    <w:semiHidden/>
    <w:rsid w:val="00125674"/>
    <w:pPr>
      <w:ind w:left="3402"/>
      <w:jc w:val="left"/>
    </w:pPr>
    <w:rPr>
      <w:rFonts w:ascii="Garamond MT" w:hAnsi="Garamond MT"/>
      <w:sz w:val="24"/>
      <w:lang w:val="en-GB" w:eastAsia="en-US"/>
    </w:rPr>
  </w:style>
  <w:style w:type="paragraph" w:customStyle="1" w:styleId="CMSNormalHighlight">
    <w:name w:val="CMS Normal Highlight"/>
    <w:basedOn w:val="Normln"/>
    <w:next w:val="Normln"/>
    <w:semiHidden/>
    <w:rsid w:val="00125674"/>
    <w:pPr>
      <w:shd w:val="clear" w:color="auto" w:fill="00FF00"/>
      <w:spacing w:before="240"/>
      <w:ind w:left="0"/>
      <w:jc w:val="left"/>
    </w:pPr>
    <w:rPr>
      <w:rFonts w:ascii="Garamond MT" w:hAnsi="Garamond MT"/>
      <w:b/>
      <w:color w:val="000000"/>
      <w:sz w:val="24"/>
      <w:lang w:val="en-GB" w:eastAsia="en-US"/>
    </w:rPr>
  </w:style>
  <w:style w:type="paragraph" w:customStyle="1" w:styleId="CMSSchL1">
    <w:name w:val="CMS Sch L1"/>
    <w:basedOn w:val="Normln"/>
    <w:next w:val="CMSSchPart"/>
    <w:semiHidden/>
    <w:rsid w:val="00125674"/>
    <w:pPr>
      <w:keepNext/>
      <w:pageBreakBefore/>
      <w:numPr>
        <w:numId w:val="14"/>
      </w:numPr>
      <w:spacing w:before="240"/>
      <w:jc w:val="center"/>
      <w:outlineLvl w:val="0"/>
    </w:pPr>
    <w:rPr>
      <w:rFonts w:ascii="Garamond MT" w:hAnsi="Garamond MT"/>
      <w:b/>
      <w:sz w:val="28"/>
      <w:lang w:val="en-GB" w:eastAsia="en-US"/>
    </w:rPr>
  </w:style>
  <w:style w:type="paragraph" w:customStyle="1" w:styleId="CMSSchPart">
    <w:name w:val="CMS Sch Part"/>
    <w:basedOn w:val="Normln"/>
    <w:next w:val="CMSSchL2"/>
    <w:semiHidden/>
    <w:rsid w:val="00125674"/>
    <w:pPr>
      <w:ind w:left="0"/>
      <w:jc w:val="center"/>
      <w:outlineLvl w:val="0"/>
    </w:pPr>
    <w:rPr>
      <w:rFonts w:ascii="Garamond MT" w:hAnsi="Garamond MT"/>
      <w:b/>
      <w:sz w:val="24"/>
      <w:lang w:val="en-GB" w:eastAsia="en-US"/>
    </w:rPr>
  </w:style>
  <w:style w:type="paragraph" w:customStyle="1" w:styleId="CMSSchL2">
    <w:name w:val="CMS Sch L2"/>
    <w:basedOn w:val="Normln"/>
    <w:next w:val="CMSSchL3"/>
    <w:semiHidden/>
    <w:rsid w:val="00125674"/>
    <w:pPr>
      <w:numPr>
        <w:ilvl w:val="1"/>
        <w:numId w:val="14"/>
      </w:numPr>
      <w:spacing w:before="240"/>
      <w:outlineLvl w:val="1"/>
    </w:pPr>
    <w:rPr>
      <w:rFonts w:ascii="Garamond MT" w:hAnsi="Garamond MT"/>
      <w:b/>
      <w:sz w:val="24"/>
      <w:lang w:eastAsia="en-US"/>
    </w:rPr>
  </w:style>
  <w:style w:type="paragraph" w:customStyle="1" w:styleId="CMSSchL3">
    <w:name w:val="CMS Sch L3"/>
    <w:basedOn w:val="Normln"/>
    <w:semiHidden/>
    <w:rsid w:val="00125674"/>
    <w:pPr>
      <w:numPr>
        <w:ilvl w:val="2"/>
        <w:numId w:val="14"/>
      </w:numPr>
      <w:outlineLvl w:val="2"/>
    </w:pPr>
    <w:rPr>
      <w:rFonts w:ascii="Garamond MT" w:hAnsi="Garamond MT"/>
      <w:sz w:val="24"/>
      <w:lang w:eastAsia="en-US"/>
    </w:rPr>
  </w:style>
  <w:style w:type="paragraph" w:customStyle="1" w:styleId="CMSSchL4">
    <w:name w:val="CMS Sch L4"/>
    <w:basedOn w:val="Normln"/>
    <w:semiHidden/>
    <w:rsid w:val="00125674"/>
    <w:pPr>
      <w:numPr>
        <w:ilvl w:val="3"/>
        <w:numId w:val="14"/>
      </w:numPr>
      <w:tabs>
        <w:tab w:val="left" w:pos="1701"/>
      </w:tabs>
      <w:outlineLvl w:val="3"/>
    </w:pPr>
    <w:rPr>
      <w:rFonts w:ascii="Garamond MT" w:hAnsi="Garamond MT"/>
      <w:sz w:val="24"/>
      <w:lang w:eastAsia="en-US"/>
    </w:rPr>
  </w:style>
  <w:style w:type="paragraph" w:customStyle="1" w:styleId="CMSSchL5">
    <w:name w:val="CMS Sch L5"/>
    <w:basedOn w:val="Normln"/>
    <w:semiHidden/>
    <w:rsid w:val="00125674"/>
    <w:pPr>
      <w:tabs>
        <w:tab w:val="left" w:pos="2552"/>
      </w:tabs>
      <w:ind w:left="0"/>
      <w:jc w:val="left"/>
      <w:outlineLvl w:val="4"/>
    </w:pPr>
    <w:rPr>
      <w:rFonts w:ascii="Garamond MT" w:hAnsi="Garamond MT"/>
      <w:sz w:val="24"/>
      <w:lang w:val="en-GB" w:eastAsia="en-US"/>
    </w:rPr>
  </w:style>
  <w:style w:type="paragraph" w:customStyle="1" w:styleId="CMSSchL6">
    <w:name w:val="CMS Sch L6"/>
    <w:basedOn w:val="Normln"/>
    <w:semiHidden/>
    <w:rsid w:val="00125674"/>
    <w:pPr>
      <w:numPr>
        <w:ilvl w:val="5"/>
        <w:numId w:val="14"/>
      </w:numPr>
      <w:jc w:val="left"/>
      <w:outlineLvl w:val="5"/>
    </w:pPr>
    <w:rPr>
      <w:rFonts w:ascii="Garamond MT" w:hAnsi="Garamond MT"/>
      <w:sz w:val="24"/>
      <w:lang w:val="en-GB" w:eastAsia="en-US"/>
    </w:rPr>
  </w:style>
  <w:style w:type="paragraph" w:customStyle="1" w:styleId="CMSSchL7">
    <w:name w:val="CMS Sch L7"/>
    <w:basedOn w:val="Normln"/>
    <w:semiHidden/>
    <w:rsid w:val="00125674"/>
    <w:pPr>
      <w:numPr>
        <w:ilvl w:val="6"/>
        <w:numId w:val="14"/>
      </w:numPr>
      <w:jc w:val="left"/>
      <w:outlineLvl w:val="6"/>
    </w:pPr>
    <w:rPr>
      <w:rFonts w:ascii="Garamond MT" w:hAnsi="Garamond MT"/>
      <w:sz w:val="24"/>
      <w:lang w:val="en-GB" w:eastAsia="en-US"/>
    </w:rPr>
  </w:style>
  <w:style w:type="paragraph" w:customStyle="1" w:styleId="CMSSchL8">
    <w:name w:val="CMS Sch L8"/>
    <w:basedOn w:val="Normln"/>
    <w:semiHidden/>
    <w:rsid w:val="00125674"/>
    <w:pPr>
      <w:numPr>
        <w:ilvl w:val="7"/>
        <w:numId w:val="14"/>
      </w:numPr>
      <w:jc w:val="left"/>
      <w:outlineLvl w:val="7"/>
    </w:pPr>
    <w:rPr>
      <w:rFonts w:ascii="Garamond MT" w:hAnsi="Garamond MT"/>
      <w:sz w:val="24"/>
      <w:lang w:val="en-GB" w:eastAsia="en-US"/>
    </w:rPr>
  </w:style>
  <w:style w:type="paragraph" w:customStyle="1" w:styleId="CMSSchL9">
    <w:name w:val="CMS Sch L9"/>
    <w:basedOn w:val="Normln"/>
    <w:semiHidden/>
    <w:rsid w:val="00125674"/>
    <w:pPr>
      <w:numPr>
        <w:ilvl w:val="8"/>
        <w:numId w:val="14"/>
      </w:numPr>
      <w:jc w:val="left"/>
      <w:outlineLvl w:val="8"/>
    </w:pPr>
    <w:rPr>
      <w:rFonts w:ascii="Garamond MT" w:hAnsi="Garamond MT"/>
      <w:sz w:val="24"/>
      <w:lang w:val="en-GB" w:eastAsia="en-US"/>
    </w:rPr>
  </w:style>
  <w:style w:type="paragraph" w:customStyle="1" w:styleId="CMSUnnumbered">
    <w:name w:val="CMS Unnumbered"/>
    <w:basedOn w:val="Normln"/>
    <w:semiHidden/>
    <w:rsid w:val="00125674"/>
    <w:pPr>
      <w:keepNext/>
      <w:keepLines/>
      <w:jc w:val="left"/>
    </w:pPr>
    <w:rPr>
      <w:rFonts w:ascii="Garamond MT" w:hAnsi="Garamond MT"/>
      <w:b/>
      <w:i/>
      <w:sz w:val="24"/>
      <w:lang w:val="en-GB" w:eastAsia="en-US"/>
    </w:rPr>
  </w:style>
  <w:style w:type="paragraph" w:customStyle="1" w:styleId="CMSFooter">
    <w:name w:val="CMSFooter"/>
    <w:basedOn w:val="Zpat"/>
    <w:semiHidden/>
    <w:rsid w:val="00125674"/>
    <w:pPr>
      <w:tabs>
        <w:tab w:val="clear" w:pos="4536"/>
        <w:tab w:val="clear" w:pos="9072"/>
      </w:tabs>
      <w:spacing w:before="90" w:line="180" w:lineRule="exact"/>
      <w:ind w:left="0"/>
      <w:jc w:val="left"/>
    </w:pPr>
    <w:rPr>
      <w:rFonts w:ascii="Arial" w:hAnsi="Arial"/>
      <w:noProof/>
      <w:sz w:val="13"/>
      <w:szCs w:val="20"/>
      <w:lang w:val="en-GB" w:eastAsia="en-US"/>
    </w:rPr>
  </w:style>
  <w:style w:type="paragraph" w:customStyle="1" w:styleId="CMSFooterBold">
    <w:name w:val="CMSFooter Bold"/>
    <w:basedOn w:val="Zpat"/>
    <w:semiHidden/>
    <w:rsid w:val="00125674"/>
    <w:pPr>
      <w:tabs>
        <w:tab w:val="clear" w:pos="4536"/>
        <w:tab w:val="clear" w:pos="9072"/>
      </w:tabs>
      <w:spacing w:before="90" w:line="180" w:lineRule="exact"/>
      <w:ind w:left="0"/>
      <w:jc w:val="left"/>
    </w:pPr>
    <w:rPr>
      <w:rFonts w:ascii="Arial" w:hAnsi="Arial"/>
      <w:b/>
      <w:noProof/>
      <w:sz w:val="13"/>
      <w:szCs w:val="20"/>
      <w:lang w:val="en-GB" w:eastAsia="en-US"/>
    </w:rPr>
  </w:style>
  <w:style w:type="character" w:styleId="Odkaznakoment">
    <w:name w:val="annotation reference"/>
    <w:semiHidden/>
    <w:rsid w:val="00125674"/>
    <w:rPr>
      <w:rFonts w:ascii="Garamond MT" w:hAnsi="Garamond MT"/>
      <w:sz w:val="24"/>
    </w:rPr>
  </w:style>
  <w:style w:type="paragraph" w:styleId="Textkomente">
    <w:name w:val="annotation text"/>
    <w:basedOn w:val="Normln"/>
    <w:semiHidden/>
    <w:rsid w:val="00F331CE"/>
    <w:pPr>
      <w:spacing w:after="0"/>
      <w:ind w:left="0"/>
      <w:jc w:val="left"/>
    </w:pPr>
    <w:rPr>
      <w:rFonts w:ascii="Garamond MT" w:hAnsi="Garamond MT"/>
      <w:sz w:val="28"/>
      <w:szCs w:val="20"/>
      <w:lang w:val="en-GB" w:eastAsia="en-US"/>
    </w:rPr>
  </w:style>
  <w:style w:type="paragraph" w:customStyle="1" w:styleId="Disclaimer">
    <w:name w:val="Disclaimer"/>
    <w:basedOn w:val="Normln"/>
    <w:semiHidden/>
    <w:rsid w:val="00125674"/>
    <w:pPr>
      <w:spacing w:before="180" w:after="0" w:line="180" w:lineRule="exact"/>
      <w:ind w:left="0"/>
      <w:jc w:val="left"/>
    </w:pPr>
    <w:rPr>
      <w:rFonts w:ascii="Arial" w:hAnsi="Arial"/>
      <w:b/>
      <w:sz w:val="17"/>
      <w:lang w:val="en-GB" w:eastAsia="en-US"/>
    </w:rPr>
  </w:style>
  <w:style w:type="paragraph" w:customStyle="1" w:styleId="Rozvrendokumentu">
    <w:name w:val="Rozvržení dokumentu"/>
    <w:aliases w:val="Rozložení dokumentu1"/>
    <w:basedOn w:val="Normln"/>
    <w:semiHidden/>
    <w:rsid w:val="00125674"/>
    <w:pPr>
      <w:shd w:val="clear" w:color="auto" w:fill="000080"/>
      <w:spacing w:after="0"/>
      <w:ind w:left="0"/>
      <w:jc w:val="left"/>
    </w:pPr>
    <w:rPr>
      <w:rFonts w:ascii="Tahoma" w:hAnsi="Tahoma" w:cs="Tahoma"/>
      <w:sz w:val="24"/>
      <w:lang w:val="en-GB" w:eastAsia="en-US"/>
    </w:rPr>
  </w:style>
  <w:style w:type="character" w:styleId="Odkaznavysvtlivky">
    <w:name w:val="endnote reference"/>
    <w:semiHidden/>
    <w:rsid w:val="00125674"/>
    <w:rPr>
      <w:sz w:val="18"/>
      <w:vertAlign w:val="superscript"/>
    </w:rPr>
  </w:style>
  <w:style w:type="paragraph" w:styleId="Textvysvtlivek">
    <w:name w:val="endnote text"/>
    <w:basedOn w:val="Normln"/>
    <w:semiHidden/>
    <w:rsid w:val="00125674"/>
    <w:pPr>
      <w:spacing w:after="0"/>
      <w:ind w:left="0"/>
      <w:jc w:val="left"/>
    </w:pPr>
    <w:rPr>
      <w:rFonts w:ascii="Garamond MT" w:hAnsi="Garamond MT"/>
      <w:sz w:val="18"/>
      <w:szCs w:val="20"/>
      <w:lang w:val="en-GB" w:eastAsia="en-US"/>
    </w:rPr>
  </w:style>
  <w:style w:type="paragraph" w:customStyle="1" w:styleId="FAX">
    <w:name w:val="FAX"/>
    <w:basedOn w:val="Normln"/>
    <w:semiHidden/>
    <w:rsid w:val="00125674"/>
    <w:pPr>
      <w:spacing w:after="0"/>
      <w:ind w:left="0"/>
      <w:jc w:val="left"/>
    </w:pPr>
    <w:rPr>
      <w:rFonts w:ascii="Arial" w:hAnsi="Arial"/>
      <w:b/>
      <w:noProof/>
      <w:sz w:val="44"/>
      <w:lang w:val="en-GB" w:eastAsia="en-US"/>
    </w:rPr>
  </w:style>
  <w:style w:type="paragraph" w:customStyle="1" w:styleId="faxno">
    <w:name w:val="fax no"/>
    <w:basedOn w:val="Normln"/>
    <w:semiHidden/>
    <w:rsid w:val="00125674"/>
    <w:pPr>
      <w:spacing w:before="40" w:after="0"/>
      <w:ind w:left="0"/>
      <w:jc w:val="left"/>
    </w:pPr>
    <w:rPr>
      <w:rFonts w:ascii="Arial" w:hAnsi="Arial"/>
      <w:noProof/>
      <w:sz w:val="36"/>
      <w:lang w:val="en-GB" w:eastAsia="en-US"/>
    </w:rPr>
  </w:style>
  <w:style w:type="paragraph" w:customStyle="1" w:styleId="Hidden">
    <w:name w:val="Hidden"/>
    <w:basedOn w:val="Normln"/>
    <w:next w:val="Normln"/>
    <w:semiHidden/>
    <w:rsid w:val="00125674"/>
    <w:pPr>
      <w:spacing w:after="0"/>
      <w:ind w:left="0"/>
      <w:jc w:val="left"/>
    </w:pPr>
    <w:rPr>
      <w:rFonts w:ascii="Garamond MT" w:hAnsi="Garamond MT"/>
      <w:vanish/>
      <w:color w:val="FF0000"/>
      <w:sz w:val="24"/>
      <w:lang w:val="en-GB" w:eastAsia="en-US"/>
    </w:rPr>
  </w:style>
  <w:style w:type="paragraph" w:styleId="Rejstk1">
    <w:name w:val="index 1"/>
    <w:basedOn w:val="Normln"/>
    <w:next w:val="Normln"/>
    <w:semiHidden/>
    <w:rsid w:val="00125674"/>
    <w:pPr>
      <w:spacing w:after="0"/>
      <w:ind w:left="220" w:hanging="220"/>
      <w:jc w:val="left"/>
    </w:pPr>
    <w:rPr>
      <w:rFonts w:ascii="Garamond MT" w:hAnsi="Garamond MT"/>
      <w:sz w:val="24"/>
      <w:lang w:val="en-GB" w:eastAsia="en-US"/>
    </w:rPr>
  </w:style>
  <w:style w:type="paragraph" w:styleId="Rejstk9">
    <w:name w:val="index 9"/>
    <w:basedOn w:val="Normln"/>
    <w:next w:val="Normln"/>
    <w:semiHidden/>
    <w:rsid w:val="00125674"/>
    <w:pPr>
      <w:spacing w:after="0"/>
      <w:ind w:left="1980" w:hanging="220"/>
      <w:jc w:val="left"/>
    </w:pPr>
    <w:rPr>
      <w:rFonts w:ascii="Garamond MT" w:hAnsi="Garamond MT"/>
      <w:sz w:val="24"/>
      <w:lang w:val="en-GB" w:eastAsia="en-US"/>
    </w:rPr>
  </w:style>
  <w:style w:type="paragraph" w:styleId="Hlavikarejstku">
    <w:name w:val="index heading"/>
    <w:basedOn w:val="Normln"/>
    <w:next w:val="Rejstk1"/>
    <w:semiHidden/>
    <w:rsid w:val="00125674"/>
    <w:pPr>
      <w:spacing w:after="0"/>
      <w:ind w:left="0"/>
      <w:jc w:val="left"/>
    </w:pPr>
    <w:rPr>
      <w:rFonts w:ascii="Arial" w:hAnsi="Arial" w:cs="Arial"/>
      <w:b/>
      <w:bCs/>
      <w:sz w:val="24"/>
      <w:lang w:val="en-GB" w:eastAsia="en-US"/>
    </w:rPr>
  </w:style>
  <w:style w:type="paragraph" w:customStyle="1" w:styleId="InvisibleText">
    <w:name w:val="Invisible Text"/>
    <w:basedOn w:val="Normln"/>
    <w:next w:val="Normln"/>
    <w:semiHidden/>
    <w:rsid w:val="00125674"/>
    <w:pPr>
      <w:spacing w:after="0"/>
      <w:ind w:left="0"/>
      <w:jc w:val="left"/>
    </w:pPr>
    <w:rPr>
      <w:rFonts w:ascii="Garamond MT" w:hAnsi="Garamond MT"/>
      <w:vanish/>
      <w:color w:val="FFFFFF"/>
      <w:sz w:val="24"/>
      <w:lang w:val="en-GB" w:eastAsia="en-US"/>
    </w:rPr>
  </w:style>
  <w:style w:type="character" w:customStyle="1" w:styleId="invisiblechar">
    <w:name w:val="invisiblechar"/>
    <w:semiHidden/>
    <w:rsid w:val="00125674"/>
    <w:rPr>
      <w:vanish/>
      <w:color w:val="FFFFFF"/>
    </w:rPr>
  </w:style>
  <w:style w:type="paragraph" w:customStyle="1" w:styleId="ListNumberMinimal">
    <w:name w:val="List Number Minimal"/>
    <w:basedOn w:val="slovanseznam"/>
    <w:semiHidden/>
    <w:rsid w:val="00125674"/>
    <w:pPr>
      <w:numPr>
        <w:numId w:val="0"/>
      </w:numPr>
      <w:tabs>
        <w:tab w:val="num" w:pos="851"/>
      </w:tabs>
      <w:ind w:left="851" w:hanging="851"/>
      <w:jc w:val="left"/>
    </w:pPr>
    <w:rPr>
      <w:rFonts w:ascii="Garamond MT" w:hAnsi="Garamond MT"/>
      <w:sz w:val="24"/>
      <w:lang w:val="en-GB" w:eastAsia="en-US"/>
    </w:rPr>
  </w:style>
  <w:style w:type="paragraph" w:customStyle="1" w:styleId="LogoCaption">
    <w:name w:val="Logo Caption"/>
    <w:basedOn w:val="Zhlav"/>
    <w:next w:val="Normln"/>
    <w:semiHidden/>
    <w:rsid w:val="00125674"/>
    <w:pPr>
      <w:tabs>
        <w:tab w:val="clear" w:pos="4536"/>
        <w:tab w:val="clear" w:pos="9072"/>
      </w:tabs>
      <w:ind w:left="0"/>
      <w:jc w:val="left"/>
    </w:pPr>
    <w:rPr>
      <w:rFonts w:ascii="Garamond MT" w:hAnsi="Garamond MT"/>
      <w:sz w:val="13"/>
      <w:szCs w:val="20"/>
      <w:lang w:val="en-GB" w:eastAsia="en-US"/>
    </w:rPr>
  </w:style>
  <w:style w:type="paragraph" w:styleId="Textmakra">
    <w:name w:val="macro"/>
    <w:semiHidden/>
    <w:rsid w:val="00125674"/>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val="en-GB" w:eastAsia="en-US"/>
    </w:rPr>
  </w:style>
  <w:style w:type="paragraph" w:customStyle="1" w:styleId="MinimalSpacer">
    <w:name w:val="MinimalSpacer"/>
    <w:basedOn w:val="Normln"/>
    <w:semiHidden/>
    <w:rsid w:val="00125674"/>
    <w:pPr>
      <w:spacing w:after="0"/>
      <w:ind w:left="0"/>
      <w:jc w:val="left"/>
    </w:pPr>
    <w:rPr>
      <w:rFonts w:ascii="Garamond MT" w:hAnsi="Garamond MT"/>
      <w:sz w:val="2"/>
      <w:lang w:val="en-GB" w:eastAsia="en-US"/>
    </w:rPr>
  </w:style>
  <w:style w:type="paragraph" w:customStyle="1" w:styleId="Normal20">
    <w:name w:val="Normal 20"/>
    <w:basedOn w:val="Normln"/>
    <w:semiHidden/>
    <w:rsid w:val="00125674"/>
    <w:pPr>
      <w:spacing w:after="0"/>
      <w:ind w:left="0"/>
      <w:jc w:val="left"/>
    </w:pPr>
    <w:rPr>
      <w:rFonts w:ascii="Garamond MT" w:hAnsi="Garamond MT"/>
      <w:sz w:val="40"/>
      <w:lang w:val="en-GB" w:eastAsia="en-US"/>
    </w:rPr>
  </w:style>
  <w:style w:type="paragraph" w:customStyle="1" w:styleId="NormalSingleLine">
    <w:name w:val="Normal Single Line"/>
    <w:basedOn w:val="Normln"/>
    <w:semiHidden/>
    <w:rsid w:val="00125674"/>
    <w:pPr>
      <w:spacing w:after="0"/>
      <w:ind w:left="0"/>
      <w:jc w:val="left"/>
    </w:pPr>
    <w:rPr>
      <w:rFonts w:ascii="Garamond MT" w:hAnsi="Garamond MT"/>
      <w:sz w:val="24"/>
      <w:lang w:val="en-GB" w:eastAsia="en-US"/>
    </w:rPr>
  </w:style>
  <w:style w:type="paragraph" w:customStyle="1" w:styleId="NormalBold0">
    <w:name w:val="NormalBold"/>
    <w:basedOn w:val="Normln"/>
    <w:semiHidden/>
    <w:rsid w:val="00125674"/>
    <w:pPr>
      <w:spacing w:after="0"/>
      <w:ind w:left="0"/>
      <w:jc w:val="left"/>
    </w:pPr>
    <w:rPr>
      <w:rFonts w:ascii="Garamond MT" w:hAnsi="Garamond MT"/>
      <w:b/>
      <w:sz w:val="24"/>
      <w:lang w:val="en-GB" w:eastAsia="en-US"/>
    </w:rPr>
  </w:style>
  <w:style w:type="character" w:styleId="slostrnky">
    <w:name w:val="page number"/>
    <w:basedOn w:val="Standardnpsmoodstavce"/>
    <w:rsid w:val="00125674"/>
  </w:style>
  <w:style w:type="paragraph" w:customStyle="1" w:styleId="clauseindent">
    <w:name w:val="clauseindent"/>
    <w:basedOn w:val="Normln"/>
    <w:semiHidden/>
    <w:rsid w:val="00125674"/>
    <w:pPr>
      <w:jc w:val="left"/>
    </w:pPr>
    <w:rPr>
      <w:rFonts w:ascii="Garamond MT" w:hAnsi="Garamond MT"/>
      <w:sz w:val="24"/>
      <w:lang w:val="en-GB" w:eastAsia="en-US"/>
    </w:rPr>
  </w:style>
  <w:style w:type="paragraph" w:styleId="Seznamcitac">
    <w:name w:val="table of authorities"/>
    <w:basedOn w:val="Normln"/>
    <w:next w:val="Normln"/>
    <w:semiHidden/>
    <w:rsid w:val="00125674"/>
    <w:pPr>
      <w:spacing w:after="0"/>
      <w:ind w:hanging="851"/>
      <w:jc w:val="left"/>
    </w:pPr>
    <w:rPr>
      <w:rFonts w:ascii="Garamond MT" w:hAnsi="Garamond MT"/>
      <w:sz w:val="24"/>
      <w:lang w:val="en-GB" w:eastAsia="en-US"/>
    </w:rPr>
  </w:style>
  <w:style w:type="paragraph" w:styleId="Seznamobrzk">
    <w:name w:val="table of figures"/>
    <w:basedOn w:val="Normln"/>
    <w:next w:val="Normln"/>
    <w:semiHidden/>
    <w:rsid w:val="00125674"/>
    <w:pPr>
      <w:spacing w:after="0"/>
      <w:ind w:hanging="851"/>
      <w:jc w:val="left"/>
    </w:pPr>
    <w:rPr>
      <w:rFonts w:ascii="Garamond MT" w:hAnsi="Garamond MT"/>
      <w:sz w:val="24"/>
      <w:lang w:val="en-GB" w:eastAsia="en-US"/>
    </w:rPr>
  </w:style>
  <w:style w:type="paragraph" w:styleId="Hlavikaobsahu">
    <w:name w:val="toa heading"/>
    <w:basedOn w:val="Normln"/>
    <w:next w:val="Normln"/>
    <w:semiHidden/>
    <w:rsid w:val="00125674"/>
    <w:pPr>
      <w:ind w:left="0"/>
      <w:jc w:val="left"/>
    </w:pPr>
    <w:rPr>
      <w:rFonts w:ascii="Garamond MT" w:hAnsi="Garamond MT" w:cs="Arial"/>
      <w:b/>
      <w:bCs/>
      <w:sz w:val="24"/>
      <w:lang w:val="en-GB" w:eastAsia="en-US"/>
    </w:rPr>
  </w:style>
  <w:style w:type="paragraph" w:customStyle="1" w:styleId="TOCTitle">
    <w:name w:val="TOC Title"/>
    <w:basedOn w:val="Normln"/>
    <w:semiHidden/>
    <w:rsid w:val="00125674"/>
    <w:pPr>
      <w:keepLines/>
      <w:spacing w:before="240"/>
      <w:ind w:left="0"/>
      <w:jc w:val="center"/>
    </w:pPr>
    <w:rPr>
      <w:rFonts w:ascii="Garamond MT" w:hAnsi="Garamond MT"/>
      <w:b/>
      <w:sz w:val="28"/>
      <w:lang w:val="en-GB" w:eastAsia="en-US"/>
    </w:rPr>
  </w:style>
  <w:style w:type="paragraph" w:customStyle="1" w:styleId="Zhanging1">
    <w:name w:val="Z_hanging_1"/>
    <w:aliases w:val="h1"/>
    <w:basedOn w:val="Normln"/>
    <w:semiHidden/>
    <w:rsid w:val="00125674"/>
    <w:pPr>
      <w:tabs>
        <w:tab w:val="left" w:pos="1701"/>
      </w:tabs>
      <w:ind w:left="1702" w:hanging="851"/>
      <w:jc w:val="left"/>
    </w:pPr>
    <w:rPr>
      <w:rFonts w:ascii="Garamond MT" w:hAnsi="Garamond MT"/>
      <w:sz w:val="24"/>
      <w:lang w:val="en-GB" w:eastAsia="en-US"/>
    </w:rPr>
  </w:style>
  <w:style w:type="paragraph" w:customStyle="1" w:styleId="Zhanging2">
    <w:name w:val="Z_hanging_2"/>
    <w:aliases w:val="h2"/>
    <w:basedOn w:val="Normln"/>
    <w:semiHidden/>
    <w:rsid w:val="00125674"/>
    <w:pPr>
      <w:tabs>
        <w:tab w:val="left" w:pos="2552"/>
      </w:tabs>
      <w:ind w:left="2552" w:hanging="851"/>
      <w:jc w:val="left"/>
    </w:pPr>
    <w:rPr>
      <w:rFonts w:ascii="Garamond MT" w:hAnsi="Garamond MT"/>
      <w:sz w:val="24"/>
      <w:lang w:val="en-GB" w:eastAsia="en-US"/>
    </w:rPr>
  </w:style>
  <w:style w:type="paragraph" w:customStyle="1" w:styleId="Zhanging3">
    <w:name w:val="Z_hanging_3"/>
    <w:aliases w:val="h3"/>
    <w:basedOn w:val="Normln"/>
    <w:semiHidden/>
    <w:rsid w:val="00125674"/>
    <w:pPr>
      <w:tabs>
        <w:tab w:val="left" w:pos="3402"/>
      </w:tabs>
      <w:ind w:left="3403" w:hanging="851"/>
      <w:jc w:val="left"/>
    </w:pPr>
    <w:rPr>
      <w:rFonts w:ascii="Garamond MT" w:hAnsi="Garamond MT"/>
      <w:sz w:val="24"/>
      <w:lang w:val="en-GB" w:eastAsia="en-US"/>
    </w:rPr>
  </w:style>
  <w:style w:type="paragraph" w:customStyle="1" w:styleId="Zhanging4">
    <w:name w:val="Z_hanging_4"/>
    <w:aliases w:val="h4"/>
    <w:basedOn w:val="Normln"/>
    <w:semiHidden/>
    <w:rsid w:val="00125674"/>
    <w:pPr>
      <w:tabs>
        <w:tab w:val="left" w:pos="4253"/>
      </w:tabs>
      <w:ind w:left="4253" w:hanging="851"/>
      <w:jc w:val="left"/>
    </w:pPr>
    <w:rPr>
      <w:rFonts w:ascii="Garamond MT" w:hAnsi="Garamond MT"/>
      <w:sz w:val="24"/>
      <w:lang w:val="en-GB" w:eastAsia="en-US"/>
    </w:rPr>
  </w:style>
  <w:style w:type="paragraph" w:customStyle="1" w:styleId="Zhanging5">
    <w:name w:val="Z_hanging_5"/>
    <w:aliases w:val="h5"/>
    <w:basedOn w:val="Normln"/>
    <w:semiHidden/>
    <w:rsid w:val="00125674"/>
    <w:pPr>
      <w:tabs>
        <w:tab w:val="left" w:pos="5103"/>
      </w:tabs>
      <w:ind w:left="5104" w:hanging="851"/>
      <w:jc w:val="left"/>
    </w:pPr>
    <w:rPr>
      <w:rFonts w:ascii="Garamond MT" w:hAnsi="Garamond MT"/>
      <w:sz w:val="24"/>
      <w:lang w:val="en-GB" w:eastAsia="en-US"/>
    </w:rPr>
  </w:style>
  <w:style w:type="paragraph" w:customStyle="1" w:styleId="Zhanging">
    <w:name w:val="Z_hanging"/>
    <w:aliases w:val="hm"/>
    <w:basedOn w:val="Normln"/>
    <w:semiHidden/>
    <w:rsid w:val="00125674"/>
    <w:pPr>
      <w:tabs>
        <w:tab w:val="left" w:pos="851"/>
      </w:tabs>
      <w:ind w:hanging="851"/>
      <w:jc w:val="left"/>
    </w:pPr>
    <w:rPr>
      <w:rFonts w:ascii="Garamond MT" w:hAnsi="Garamond MT"/>
      <w:sz w:val="24"/>
      <w:lang w:val="en-GB" w:eastAsia="en-US"/>
    </w:rPr>
  </w:style>
  <w:style w:type="paragraph" w:customStyle="1" w:styleId="Definition">
    <w:name w:val="Definition"/>
    <w:basedOn w:val="Normln"/>
    <w:semiHidden/>
    <w:rsid w:val="00125674"/>
    <w:pPr>
      <w:jc w:val="left"/>
    </w:pPr>
    <w:rPr>
      <w:rFonts w:ascii="Garamond MT" w:hAnsi="Garamond MT"/>
      <w:b/>
      <w:sz w:val="24"/>
      <w:lang w:val="en-GB" w:eastAsia="en-US"/>
    </w:rPr>
  </w:style>
  <w:style w:type="paragraph" w:customStyle="1" w:styleId="HeadMinimalSpacer">
    <w:name w:val="Head Minimal Spacer"/>
    <w:basedOn w:val="Zhlav"/>
    <w:semiHidden/>
    <w:rsid w:val="00125674"/>
    <w:pPr>
      <w:tabs>
        <w:tab w:val="clear" w:pos="4536"/>
        <w:tab w:val="clear" w:pos="9072"/>
      </w:tabs>
      <w:ind w:left="0"/>
      <w:jc w:val="left"/>
    </w:pPr>
    <w:rPr>
      <w:rFonts w:ascii="Garamond MT" w:hAnsi="Garamond MT"/>
      <w:color w:val="FFFFFF"/>
      <w:sz w:val="2"/>
      <w:szCs w:val="20"/>
      <w:lang w:val="en-GB" w:eastAsia="en-US"/>
    </w:rPr>
  </w:style>
  <w:style w:type="paragraph" w:customStyle="1" w:styleId="subclauseindent">
    <w:name w:val="subclauseindent"/>
    <w:basedOn w:val="Normln"/>
    <w:semiHidden/>
    <w:rsid w:val="00125674"/>
    <w:pPr>
      <w:ind w:left="1701"/>
      <w:jc w:val="left"/>
    </w:pPr>
    <w:rPr>
      <w:rFonts w:ascii="Garamond MT" w:hAnsi="Garamond MT"/>
      <w:sz w:val="24"/>
      <w:lang w:val="en-GB" w:eastAsia="en-US"/>
    </w:rPr>
  </w:style>
  <w:style w:type="paragraph" w:customStyle="1" w:styleId="subsubclauseindent">
    <w:name w:val="subsubclauseindent"/>
    <w:basedOn w:val="Normln"/>
    <w:semiHidden/>
    <w:rsid w:val="00125674"/>
    <w:pPr>
      <w:ind w:left="2552"/>
      <w:jc w:val="left"/>
    </w:pPr>
    <w:rPr>
      <w:rFonts w:ascii="Garamond MT" w:hAnsi="Garamond MT"/>
      <w:sz w:val="24"/>
      <w:lang w:val="en-GB" w:eastAsia="en-US"/>
    </w:rPr>
  </w:style>
  <w:style w:type="paragraph" w:customStyle="1" w:styleId="Unnumbered">
    <w:name w:val="Unnumbered"/>
    <w:basedOn w:val="Normln"/>
    <w:semiHidden/>
    <w:rsid w:val="00125674"/>
    <w:pPr>
      <w:keepNext/>
      <w:jc w:val="left"/>
    </w:pPr>
    <w:rPr>
      <w:rFonts w:ascii="Garamond MT" w:hAnsi="Garamond MT"/>
      <w:b/>
      <w:i/>
      <w:sz w:val="24"/>
      <w:lang w:val="en-GB" w:eastAsia="en-US"/>
    </w:rPr>
  </w:style>
  <w:style w:type="paragraph" w:customStyle="1" w:styleId="Schedule">
    <w:name w:val="Schedule"/>
    <w:basedOn w:val="Normln"/>
    <w:next w:val="Normln"/>
    <w:semiHidden/>
    <w:rsid w:val="00125674"/>
    <w:pPr>
      <w:ind w:left="0"/>
      <w:jc w:val="center"/>
    </w:pPr>
    <w:rPr>
      <w:rFonts w:ascii="Garamond MT" w:hAnsi="Garamond MT"/>
      <w:b/>
      <w:lang w:val="en-GB" w:eastAsia="en-US"/>
    </w:rPr>
  </w:style>
  <w:style w:type="paragraph" w:customStyle="1" w:styleId="afterhead1">
    <w:name w:val="afterhead1"/>
    <w:basedOn w:val="Normln"/>
    <w:semiHidden/>
    <w:rsid w:val="00125674"/>
    <w:pPr>
      <w:spacing w:after="0"/>
      <w:ind w:left="720"/>
    </w:pPr>
    <w:rPr>
      <w:rFonts w:ascii="Arial" w:hAnsi="Arial"/>
      <w:szCs w:val="20"/>
      <w:lang w:val="en-GB" w:eastAsia="en-US"/>
    </w:rPr>
  </w:style>
  <w:style w:type="paragraph" w:customStyle="1" w:styleId="afterhead2">
    <w:name w:val="afterhead2"/>
    <w:basedOn w:val="Normln"/>
    <w:semiHidden/>
    <w:rsid w:val="00125674"/>
    <w:pPr>
      <w:spacing w:after="0"/>
      <w:ind w:left="1714"/>
    </w:pPr>
    <w:rPr>
      <w:rFonts w:ascii="Arial" w:hAnsi="Arial"/>
      <w:szCs w:val="20"/>
      <w:lang w:val="en-GB" w:eastAsia="en-US"/>
    </w:rPr>
  </w:style>
  <w:style w:type="character" w:customStyle="1" w:styleId="DeltaViewInsertion">
    <w:name w:val="DeltaView Insertion"/>
    <w:semiHidden/>
    <w:rsid w:val="00125674"/>
    <w:rPr>
      <w:color w:val="0000FF"/>
      <w:spacing w:val="0"/>
      <w:u w:val="double"/>
    </w:rPr>
  </w:style>
  <w:style w:type="character" w:customStyle="1" w:styleId="DeltaViewDeletion">
    <w:name w:val="DeltaView Deletion"/>
    <w:semiHidden/>
    <w:rsid w:val="00125674"/>
    <w:rPr>
      <w:strike/>
      <w:color w:val="FF0000"/>
      <w:spacing w:val="0"/>
    </w:rPr>
  </w:style>
  <w:style w:type="paragraph" w:customStyle="1" w:styleId="FWSL5">
    <w:name w:val="FWS_L5"/>
    <w:basedOn w:val="Normln"/>
    <w:semiHidden/>
    <w:rsid w:val="00125674"/>
    <w:pPr>
      <w:tabs>
        <w:tab w:val="num" w:pos="926"/>
        <w:tab w:val="num" w:pos="1440"/>
        <w:tab w:val="num" w:pos="2160"/>
        <w:tab w:val="num" w:pos="2880"/>
      </w:tabs>
      <w:autoSpaceDE w:val="0"/>
      <w:autoSpaceDN w:val="0"/>
      <w:adjustRightInd w:val="0"/>
      <w:ind w:left="2880" w:hanging="216"/>
    </w:pPr>
    <w:rPr>
      <w:sz w:val="24"/>
      <w:lang w:val="en-GB" w:eastAsia="en-US"/>
    </w:rPr>
  </w:style>
  <w:style w:type="paragraph" w:customStyle="1" w:styleId="StyleCMSHeadL6Justified">
    <w:name w:val="Style CMS Head L6 + Justified"/>
    <w:basedOn w:val="CMSHeadL6"/>
    <w:semiHidden/>
    <w:rsid w:val="00125674"/>
    <w:pPr>
      <w:jc w:val="both"/>
    </w:pPr>
    <w:rPr>
      <w:szCs w:val="20"/>
    </w:rPr>
  </w:style>
  <w:style w:type="character" w:customStyle="1" w:styleId="ubricCharChar">
    <w:name w:val="ubric Char Char"/>
    <w:rsid w:val="00125674"/>
    <w:rPr>
      <w:sz w:val="22"/>
      <w:szCs w:val="24"/>
      <w:lang w:val="cs-CZ" w:eastAsia="cs-CZ" w:bidi="ar-SA"/>
    </w:rPr>
  </w:style>
  <w:style w:type="paragraph" w:customStyle="1" w:styleId="TextI">
    <w:name w:val="Text I"/>
    <w:basedOn w:val="Normln"/>
    <w:rsid w:val="00125674"/>
    <w:pPr>
      <w:tabs>
        <w:tab w:val="num" w:pos="1701"/>
      </w:tabs>
      <w:spacing w:before="120" w:after="120"/>
      <w:ind w:left="1701" w:hanging="567"/>
      <w:outlineLvl w:val="4"/>
    </w:pPr>
    <w:rPr>
      <w:rFonts w:ascii="Garamond MT" w:hAnsi="Garamond MT"/>
      <w:sz w:val="18"/>
      <w:lang w:val="en-GB" w:eastAsia="en-US"/>
    </w:rPr>
  </w:style>
  <w:style w:type="paragraph" w:customStyle="1" w:styleId="TextII">
    <w:name w:val="Text II"/>
    <w:basedOn w:val="Normln"/>
    <w:rsid w:val="00125674"/>
    <w:pPr>
      <w:tabs>
        <w:tab w:val="num" w:pos="1134"/>
      </w:tabs>
      <w:spacing w:before="120"/>
      <w:ind w:left="1134" w:hanging="567"/>
      <w:outlineLvl w:val="5"/>
    </w:pPr>
    <w:rPr>
      <w:rFonts w:ascii="Garamond MT" w:hAnsi="Garamond MT"/>
      <w:sz w:val="18"/>
      <w:lang w:val="en-GB" w:eastAsia="en-US"/>
    </w:rPr>
  </w:style>
  <w:style w:type="character" w:customStyle="1" w:styleId="CMSHeadL7CharChar">
    <w:name w:val="CMS Head L7 Char Char"/>
    <w:rsid w:val="00125674"/>
    <w:rPr>
      <w:rFonts w:ascii="Garamond MT" w:hAnsi="Garamond MT"/>
      <w:sz w:val="24"/>
      <w:szCs w:val="24"/>
      <w:lang w:val="en-GB" w:eastAsia="en-US" w:bidi="ar-SA"/>
    </w:rPr>
  </w:style>
  <w:style w:type="paragraph" w:customStyle="1" w:styleId="Style4">
    <w:name w:val="Style4"/>
    <w:basedOn w:val="Normln"/>
    <w:rsid w:val="00125674"/>
    <w:pPr>
      <w:numPr>
        <w:numId w:val="15"/>
      </w:numPr>
      <w:spacing w:after="0"/>
      <w:jc w:val="left"/>
    </w:pPr>
    <w:rPr>
      <w:sz w:val="24"/>
      <w:lang w:val="en-GB"/>
    </w:rPr>
  </w:style>
  <w:style w:type="paragraph" w:customStyle="1" w:styleId="StyleCMSHeadL5Gray-40Justified">
    <w:name w:val="Style CMS Head L5 + Gray-40% Justified"/>
    <w:basedOn w:val="CMSHeadL5"/>
    <w:semiHidden/>
    <w:rsid w:val="00125674"/>
    <w:pPr>
      <w:tabs>
        <w:tab w:val="num" w:pos="2551"/>
      </w:tabs>
      <w:ind w:left="2551" w:hanging="850"/>
    </w:pPr>
    <w:rPr>
      <w:color w:val="999999"/>
      <w:szCs w:val="20"/>
      <w:lang w:val="cs-CZ"/>
    </w:rPr>
  </w:style>
  <w:style w:type="paragraph" w:customStyle="1" w:styleId="StyleCMSSchL5Gray-40">
    <w:name w:val="Style CMS Sch L5 + Gray-40%"/>
    <w:basedOn w:val="CMSSchL5"/>
    <w:semiHidden/>
    <w:rsid w:val="00125674"/>
    <w:pPr>
      <w:numPr>
        <w:ilvl w:val="4"/>
        <w:numId w:val="14"/>
      </w:numPr>
      <w:tabs>
        <w:tab w:val="clear" w:pos="0"/>
        <w:tab w:val="num" w:pos="360"/>
      </w:tabs>
      <w:ind w:left="360" w:hanging="360"/>
      <w:jc w:val="both"/>
    </w:pPr>
    <w:rPr>
      <w:color w:val="999999"/>
      <w:lang w:val="cs-CZ"/>
    </w:rPr>
  </w:style>
  <w:style w:type="character" w:customStyle="1" w:styleId="CMSSchL5Char">
    <w:name w:val="CMS Sch L5 Char"/>
    <w:rsid w:val="00125674"/>
    <w:rPr>
      <w:rFonts w:ascii="Garamond MT" w:hAnsi="Garamond MT"/>
      <w:sz w:val="24"/>
      <w:szCs w:val="24"/>
      <w:lang w:val="en-GB" w:eastAsia="en-US" w:bidi="ar-SA"/>
    </w:rPr>
  </w:style>
  <w:style w:type="character" w:customStyle="1" w:styleId="StyleCMSSchL5Gray-40Char">
    <w:name w:val="Style CMS Sch L5 + Gray-40% Char"/>
    <w:rsid w:val="00125674"/>
    <w:rPr>
      <w:rFonts w:ascii="Garamond MT" w:hAnsi="Garamond MT"/>
      <w:color w:val="999999"/>
      <w:sz w:val="24"/>
      <w:szCs w:val="24"/>
      <w:lang w:val="cs-CZ" w:eastAsia="en-US" w:bidi="ar-SA"/>
    </w:rPr>
  </w:style>
  <w:style w:type="paragraph" w:customStyle="1" w:styleId="StyleCMSHeadL6Gray-40Justified">
    <w:name w:val="Style CMS Head L6 + Gray-40% Justified"/>
    <w:basedOn w:val="CMSHeadL6"/>
    <w:semiHidden/>
    <w:rsid w:val="00125674"/>
    <w:pPr>
      <w:jc w:val="both"/>
    </w:pPr>
    <w:rPr>
      <w:color w:val="999999"/>
      <w:szCs w:val="20"/>
    </w:rPr>
  </w:style>
  <w:style w:type="paragraph" w:customStyle="1" w:styleId="Textbubliny1">
    <w:name w:val="Text bubliny1"/>
    <w:basedOn w:val="Normln"/>
    <w:semiHidden/>
    <w:rsid w:val="00125674"/>
    <w:pPr>
      <w:spacing w:after="0"/>
      <w:ind w:left="0"/>
      <w:jc w:val="left"/>
    </w:pPr>
    <w:rPr>
      <w:rFonts w:ascii="Tahoma" w:hAnsi="Tahoma" w:cs="Tahoma"/>
      <w:sz w:val="16"/>
      <w:szCs w:val="16"/>
      <w:lang w:val="en-GB" w:eastAsia="en-US"/>
    </w:rPr>
  </w:style>
  <w:style w:type="character" w:customStyle="1" w:styleId="CharChar">
    <w:name w:val="Char Char"/>
    <w:semiHidden/>
    <w:rsid w:val="00125674"/>
    <w:rPr>
      <w:rFonts w:ascii="Garamond MT" w:hAnsi="Garamond MT"/>
      <w:sz w:val="24"/>
      <w:szCs w:val="24"/>
      <w:lang w:val="cs-CZ" w:eastAsia="en-US" w:bidi="ar-SA"/>
    </w:rPr>
  </w:style>
  <w:style w:type="character" w:customStyle="1" w:styleId="CMSIndentL3Char">
    <w:name w:val="CMS Indent L3 Char"/>
    <w:rsid w:val="00125674"/>
    <w:rPr>
      <w:rFonts w:ascii="Garamond MT" w:hAnsi="Garamond MT"/>
      <w:sz w:val="24"/>
      <w:szCs w:val="24"/>
      <w:lang w:val="en-GB" w:eastAsia="en-US" w:bidi="ar-SA"/>
    </w:rPr>
  </w:style>
  <w:style w:type="character" w:customStyle="1" w:styleId="CMSHeadL5Char">
    <w:name w:val="CMS Head L5 Char"/>
    <w:rsid w:val="00125674"/>
    <w:rPr>
      <w:rFonts w:ascii="Garamond MT" w:hAnsi="Garamond MT"/>
      <w:sz w:val="24"/>
      <w:szCs w:val="24"/>
      <w:lang w:val="en-GB" w:eastAsia="en-US" w:bidi="ar-SA"/>
    </w:rPr>
  </w:style>
  <w:style w:type="paragraph" w:customStyle="1" w:styleId="StyleCMSHeadL1Left15cm">
    <w:name w:val="Style CMS Head L1 + Left:  1.5 cm"/>
    <w:basedOn w:val="CMSHeadL1"/>
    <w:semiHidden/>
    <w:rsid w:val="00125674"/>
    <w:pPr>
      <w:pageBreakBefore w:val="0"/>
      <w:tabs>
        <w:tab w:val="left" w:pos="567"/>
      </w:tabs>
      <w:spacing w:before="120"/>
      <w:ind w:left="567" w:right="567" w:firstLine="567"/>
      <w:jc w:val="both"/>
      <w:outlineLvl w:val="9"/>
    </w:pPr>
    <w:rPr>
      <w:b w:val="0"/>
      <w:sz w:val="18"/>
      <w:szCs w:val="20"/>
    </w:rPr>
  </w:style>
  <w:style w:type="paragraph" w:customStyle="1" w:styleId="StyleCMSHeadL5GaramondBold">
    <w:name w:val="Style CMS Head L5 + Garamond Bold"/>
    <w:basedOn w:val="CMSHeadL5"/>
    <w:semiHidden/>
    <w:rsid w:val="00125674"/>
    <w:pPr>
      <w:tabs>
        <w:tab w:val="num" w:pos="1701"/>
      </w:tabs>
      <w:spacing w:before="120"/>
      <w:ind w:left="1134" w:right="567" w:hanging="567"/>
      <w:outlineLvl w:val="9"/>
    </w:pPr>
    <w:rPr>
      <w:rFonts w:ascii="Garamond" w:hAnsi="Garamond"/>
      <w:b/>
      <w:bCs/>
      <w:sz w:val="18"/>
    </w:rPr>
  </w:style>
  <w:style w:type="character" w:customStyle="1" w:styleId="StyleCMSHeadL5GaramondBoldChar">
    <w:name w:val="Style CMS Head L5 + Garamond Bold Char"/>
    <w:rsid w:val="00125674"/>
    <w:rPr>
      <w:rFonts w:ascii="Garamond" w:hAnsi="Garamond"/>
      <w:b/>
      <w:bCs/>
      <w:sz w:val="18"/>
      <w:szCs w:val="24"/>
      <w:lang w:val="en-GB" w:eastAsia="en-US" w:bidi="ar-SA"/>
    </w:rPr>
  </w:style>
  <w:style w:type="paragraph" w:customStyle="1" w:styleId="StyleBodyTextCustomColorRGB413738">
    <w:name w:val="Style Body Text + Custom Color(RGB(413738))"/>
    <w:basedOn w:val="Zkladntext"/>
    <w:semiHidden/>
    <w:rsid w:val="00125674"/>
    <w:pPr>
      <w:spacing w:before="120" w:after="240"/>
      <w:ind w:left="567" w:right="567" w:firstLine="567"/>
    </w:pPr>
    <w:rPr>
      <w:rFonts w:ascii="Garamond MT" w:hAnsi="Garamond MT"/>
      <w:color w:val="292526"/>
      <w:sz w:val="24"/>
      <w:lang w:eastAsia="en-US"/>
    </w:rPr>
  </w:style>
  <w:style w:type="character" w:customStyle="1" w:styleId="StyleBodyTextCustomColorRGB413738Char">
    <w:name w:val="Style Body Text + Custom Color(RGB(413738)) Char"/>
    <w:rsid w:val="00125674"/>
    <w:rPr>
      <w:rFonts w:ascii="Garamond MT" w:hAnsi="Garamond MT"/>
      <w:color w:val="292526"/>
      <w:sz w:val="24"/>
      <w:szCs w:val="24"/>
      <w:lang w:val="cs-CZ" w:eastAsia="en-US" w:bidi="ar-SA"/>
    </w:rPr>
  </w:style>
  <w:style w:type="paragraph" w:customStyle="1" w:styleId="StyleCMSHeadL49ptAfter12pt">
    <w:name w:val="Style CMS Head L4 + 9 pt After:  12 pt"/>
    <w:basedOn w:val="CMSHeadL4"/>
    <w:semiHidden/>
    <w:rsid w:val="00125674"/>
    <w:pPr>
      <w:tabs>
        <w:tab w:val="clear" w:pos="1701"/>
        <w:tab w:val="num" w:pos="360"/>
      </w:tabs>
      <w:spacing w:before="120" w:after="120"/>
      <w:jc w:val="both"/>
      <w:outlineLvl w:val="9"/>
    </w:pPr>
    <w:rPr>
      <w:sz w:val="18"/>
      <w:szCs w:val="20"/>
    </w:rPr>
  </w:style>
  <w:style w:type="character" w:customStyle="1" w:styleId="DefiniceCZ">
    <w:name w:val="Definice CZ"/>
    <w:rsid w:val="00125674"/>
    <w:rPr>
      <w:rFonts w:ascii="Times New Roman" w:hAnsi="Times New Roman"/>
      <w:b/>
      <w:bCs/>
      <w:sz w:val="20"/>
      <w:lang w:val="cs-CZ" w:eastAsia="cs-CZ" w:bidi="ar-SA"/>
    </w:rPr>
  </w:style>
  <w:style w:type="character" w:customStyle="1" w:styleId="NormalodsazeneChar">
    <w:name w:val="Normal odsazene Char"/>
    <w:rsid w:val="00125674"/>
    <w:rPr>
      <w:sz w:val="22"/>
      <w:lang w:val="cs-CZ" w:eastAsia="cs-CZ" w:bidi="ar-SA"/>
    </w:rPr>
  </w:style>
  <w:style w:type="character" w:customStyle="1" w:styleId="DefiniceEN">
    <w:name w:val="Definice EN"/>
    <w:rsid w:val="00125674"/>
    <w:rPr>
      <w:rFonts w:ascii="Times New Roman" w:hAnsi="Times New Roman"/>
      <w:b w:val="0"/>
      <w:bCs w:val="0"/>
      <w:sz w:val="20"/>
      <w:lang w:val="cs-CZ" w:eastAsia="cs-CZ" w:bidi="ar-SA"/>
    </w:rPr>
  </w:style>
  <w:style w:type="paragraph" w:customStyle="1" w:styleId="Definice-odstavce">
    <w:name w:val="Definice - odstavce"/>
    <w:basedOn w:val="Normln"/>
    <w:rsid w:val="00125674"/>
    <w:pPr>
      <w:tabs>
        <w:tab w:val="num" w:pos="360"/>
      </w:tabs>
      <w:spacing w:before="120" w:after="120"/>
      <w:ind w:left="0"/>
    </w:pPr>
    <w:rPr>
      <w:rFonts w:ascii="Garamond MT" w:hAnsi="Garamond MT"/>
      <w:sz w:val="18"/>
      <w:lang w:val="en-GB" w:eastAsia="en-US"/>
    </w:rPr>
  </w:style>
  <w:style w:type="paragraph" w:customStyle="1" w:styleId="General4">
    <w:name w:val="General 4"/>
    <w:basedOn w:val="Normln"/>
    <w:semiHidden/>
    <w:rsid w:val="00125674"/>
    <w:pPr>
      <w:tabs>
        <w:tab w:val="num" w:pos="360"/>
        <w:tab w:val="num" w:pos="1440"/>
      </w:tabs>
      <w:ind w:left="1440" w:hanging="720"/>
    </w:pPr>
    <w:rPr>
      <w:rFonts w:ascii="Arial" w:hAnsi="Arial"/>
      <w:szCs w:val="20"/>
      <w:lang w:val="en-GB" w:eastAsia="en-US"/>
    </w:rPr>
  </w:style>
  <w:style w:type="paragraph" w:customStyle="1" w:styleId="01-NormInd4-BB">
    <w:name w:val="01-NormInd4-BB"/>
    <w:basedOn w:val="Normln"/>
    <w:semiHidden/>
    <w:rsid w:val="00125674"/>
    <w:pPr>
      <w:tabs>
        <w:tab w:val="num" w:pos="360"/>
      </w:tabs>
      <w:spacing w:after="0" w:line="360" w:lineRule="auto"/>
      <w:ind w:left="2880"/>
    </w:pPr>
    <w:rPr>
      <w:rFonts w:ascii="Arial" w:hAnsi="Arial"/>
      <w:szCs w:val="20"/>
      <w:lang w:val="en-GB" w:eastAsia="en-US"/>
    </w:rPr>
  </w:style>
  <w:style w:type="character" w:customStyle="1" w:styleId="CMSHeadL8Char">
    <w:name w:val="CMS Head L8 Char"/>
    <w:rsid w:val="00125674"/>
    <w:rPr>
      <w:rFonts w:ascii="Garamond MT" w:hAnsi="Garamond MT"/>
      <w:sz w:val="24"/>
      <w:szCs w:val="24"/>
      <w:lang w:val="en-GB" w:eastAsia="en-US" w:bidi="ar-SA"/>
    </w:rPr>
  </w:style>
  <w:style w:type="paragraph" w:customStyle="1" w:styleId="style9">
    <w:name w:val="style 9"/>
    <w:basedOn w:val="TextI"/>
    <w:rsid w:val="00125674"/>
    <w:pPr>
      <w:tabs>
        <w:tab w:val="clear" w:pos="1701"/>
        <w:tab w:val="num" w:pos="360"/>
      </w:tabs>
    </w:pPr>
    <w:rPr>
      <w:w w:val="0"/>
    </w:rPr>
  </w:style>
  <w:style w:type="paragraph" w:customStyle="1" w:styleId="CharChar1">
    <w:name w:val="Char Char1"/>
    <w:basedOn w:val="Normln"/>
    <w:semiHidden/>
    <w:rsid w:val="00125674"/>
    <w:pPr>
      <w:tabs>
        <w:tab w:val="num" w:pos="1701"/>
      </w:tabs>
      <w:spacing w:before="120" w:after="120"/>
      <w:ind w:left="1701" w:hanging="851"/>
    </w:pPr>
    <w:rPr>
      <w:rFonts w:ascii="Garamond MT" w:hAnsi="Garamond MT"/>
      <w:sz w:val="18"/>
      <w:lang w:val="en-GB" w:eastAsia="en-US"/>
    </w:rPr>
  </w:style>
  <w:style w:type="paragraph" w:customStyle="1" w:styleId="DefiniceL1">
    <w:name w:val="Definice L1"/>
    <w:basedOn w:val="Normalodsazene"/>
    <w:rsid w:val="00125674"/>
    <w:pPr>
      <w:numPr>
        <w:numId w:val="19"/>
      </w:numPr>
      <w:spacing w:after="120"/>
    </w:pPr>
    <w:rPr>
      <w:sz w:val="20"/>
    </w:rPr>
  </w:style>
  <w:style w:type="character" w:customStyle="1" w:styleId="DefiniceL1CharChar">
    <w:name w:val="Definice L1 Char Char"/>
    <w:rsid w:val="00125674"/>
    <w:rPr>
      <w:sz w:val="22"/>
      <w:lang w:val="cs-CZ" w:eastAsia="cs-CZ" w:bidi="ar-SA"/>
    </w:rPr>
  </w:style>
  <w:style w:type="paragraph" w:customStyle="1" w:styleId="DefiniceL2">
    <w:name w:val="Definice L2"/>
    <w:basedOn w:val="Normalodsazene"/>
    <w:rsid w:val="00125674"/>
    <w:pPr>
      <w:numPr>
        <w:numId w:val="18"/>
      </w:numPr>
      <w:spacing w:after="120"/>
    </w:pPr>
    <w:rPr>
      <w:rFonts w:eastAsia="Arial Unicode MS"/>
      <w:w w:val="0"/>
      <w:sz w:val="20"/>
    </w:rPr>
  </w:style>
  <w:style w:type="character" w:customStyle="1" w:styleId="DefiniceL2CharChar">
    <w:name w:val="Definice L2 Char Char"/>
    <w:rsid w:val="00125674"/>
    <w:rPr>
      <w:rFonts w:eastAsia="Arial Unicode MS"/>
      <w:w w:val="0"/>
      <w:sz w:val="22"/>
      <w:lang w:val="cs-CZ" w:eastAsia="cs-CZ" w:bidi="ar-SA"/>
    </w:rPr>
  </w:style>
  <w:style w:type="paragraph" w:customStyle="1" w:styleId="Definicetetrove">
    <w:name w:val="Definice_třetí úroveň"/>
    <w:basedOn w:val="Normalodsazene"/>
    <w:semiHidden/>
    <w:rsid w:val="00125674"/>
    <w:pPr>
      <w:numPr>
        <w:numId w:val="16"/>
      </w:numPr>
    </w:pPr>
    <w:rPr>
      <w:rFonts w:eastAsia="Arial Unicode MS"/>
      <w:w w:val="0"/>
    </w:rPr>
  </w:style>
  <w:style w:type="paragraph" w:customStyle="1" w:styleId="Definicetext">
    <w:name w:val="Definice text"/>
    <w:basedOn w:val="Normalodsazene"/>
    <w:rsid w:val="00125674"/>
    <w:pPr>
      <w:spacing w:before="120" w:after="120"/>
    </w:pPr>
    <w:rPr>
      <w:sz w:val="20"/>
    </w:rPr>
  </w:style>
  <w:style w:type="paragraph" w:customStyle="1" w:styleId="Definiceodsazen">
    <w:name w:val="Definice odsazené"/>
    <w:basedOn w:val="Definicetext"/>
    <w:rsid w:val="00125674"/>
    <w:pPr>
      <w:ind w:left="851"/>
    </w:pPr>
  </w:style>
  <w:style w:type="paragraph" w:customStyle="1" w:styleId="DefiniceodsazenBold">
    <w:name w:val="Definice odsazené Bold"/>
    <w:basedOn w:val="Definiceodsazen"/>
    <w:rsid w:val="00125674"/>
    <w:rPr>
      <w:b/>
    </w:rPr>
  </w:style>
  <w:style w:type="paragraph" w:customStyle="1" w:styleId="DefiniceL3">
    <w:name w:val="Definice L3"/>
    <w:basedOn w:val="TextI"/>
    <w:rsid w:val="00125674"/>
    <w:pPr>
      <w:numPr>
        <w:numId w:val="17"/>
      </w:numPr>
    </w:pPr>
    <w:rPr>
      <w:rFonts w:ascii="Times New Roman" w:eastAsia="Arial Unicode MS" w:hAnsi="Times New Roman"/>
      <w:w w:val="0"/>
      <w:sz w:val="20"/>
      <w:lang w:val="cs-CZ"/>
    </w:rPr>
  </w:style>
  <w:style w:type="paragraph" w:customStyle="1" w:styleId="zhlav0">
    <w:name w:val="záhlaví"/>
    <w:basedOn w:val="Normln"/>
    <w:rsid w:val="00125674"/>
    <w:rPr>
      <w:sz w:val="18"/>
    </w:rPr>
  </w:style>
  <w:style w:type="paragraph" w:customStyle="1" w:styleId="TabulkyPaymechnadpis">
    <w:name w:val="Tabulky Paymech nadpis"/>
    <w:basedOn w:val="tabulka"/>
    <w:rsid w:val="00125674"/>
    <w:pPr>
      <w:widowControl w:val="0"/>
      <w:spacing w:before="120" w:after="120" w:line="360" w:lineRule="auto"/>
    </w:pPr>
    <w:rPr>
      <w:bCs/>
      <w:i/>
      <w:iCs/>
    </w:rPr>
  </w:style>
  <w:style w:type="paragraph" w:customStyle="1" w:styleId="TabulkyPaymechBold">
    <w:name w:val="Tabulky Paymech Bold"/>
    <w:basedOn w:val="TabulkyPaymechnadpis"/>
    <w:rsid w:val="00125674"/>
    <w:rPr>
      <w:b/>
      <w:i w:val="0"/>
    </w:rPr>
  </w:style>
  <w:style w:type="paragraph" w:customStyle="1" w:styleId="Tabulkypaymech">
    <w:name w:val="Tabulky paymech"/>
    <w:basedOn w:val="TabulkyPaymechnadpis"/>
    <w:rsid w:val="00125674"/>
    <w:rPr>
      <w:i w:val="0"/>
    </w:rPr>
  </w:style>
  <w:style w:type="paragraph" w:customStyle="1" w:styleId="Tabulkypaymechnadpis2">
    <w:name w:val="Tabulky paymech nadpis 2"/>
    <w:basedOn w:val="TabulkyPaymechnadpis"/>
    <w:rsid w:val="00125674"/>
    <w:pPr>
      <w:spacing w:before="100" w:after="100"/>
    </w:pPr>
    <w:rPr>
      <w:bCs w:val="0"/>
      <w:iCs w:val="0"/>
      <w:sz w:val="18"/>
    </w:rPr>
  </w:style>
  <w:style w:type="paragraph" w:customStyle="1" w:styleId="TabulkyPaymechBold2">
    <w:name w:val="Tabulky Paymech Bold 2"/>
    <w:basedOn w:val="TabulkyPaymechBold"/>
    <w:rsid w:val="00125674"/>
    <w:pPr>
      <w:spacing w:before="100" w:after="100"/>
    </w:pPr>
    <w:rPr>
      <w:sz w:val="18"/>
    </w:rPr>
  </w:style>
  <w:style w:type="paragraph" w:customStyle="1" w:styleId="Style3">
    <w:name w:val="Style3"/>
    <w:basedOn w:val="Normln"/>
    <w:rsid w:val="00125674"/>
    <w:pPr>
      <w:numPr>
        <w:numId w:val="20"/>
      </w:numPr>
    </w:pPr>
  </w:style>
  <w:style w:type="paragraph" w:styleId="Textbubliny">
    <w:name w:val="Balloon Text"/>
    <w:basedOn w:val="Normln"/>
    <w:semiHidden/>
    <w:rsid w:val="00125674"/>
    <w:rPr>
      <w:rFonts w:ascii="Tahoma" w:hAnsi="Tahoma" w:cs="Tahoma"/>
      <w:sz w:val="16"/>
      <w:szCs w:val="16"/>
    </w:rPr>
  </w:style>
  <w:style w:type="paragraph" w:styleId="Pedmtkomente">
    <w:name w:val="annotation subject"/>
    <w:basedOn w:val="Textkomente"/>
    <w:next w:val="Textkomente"/>
    <w:semiHidden/>
    <w:rsid w:val="00676403"/>
    <w:pPr>
      <w:spacing w:after="240"/>
      <w:ind w:left="851"/>
      <w:jc w:val="both"/>
    </w:pPr>
    <w:rPr>
      <w:rFonts w:ascii="Times New Roman" w:hAnsi="Times New Roman"/>
      <w:b/>
      <w:bCs/>
      <w:sz w:val="20"/>
      <w:lang w:val="cs-CZ" w:eastAsia="cs-CZ"/>
    </w:rPr>
  </w:style>
  <w:style w:type="paragraph" w:customStyle="1" w:styleId="CharCharCharCharCharChar1CharCharCharCharCharCharCharCharCharCharChar1Char">
    <w:name w:val="Char Char Char Char Char Char1 Char Char Char Char Char Char Char Char Char Char Char1 Char"/>
    <w:basedOn w:val="Normln"/>
    <w:rsid w:val="00B02C79"/>
    <w:pPr>
      <w:widowControl w:val="0"/>
      <w:spacing w:after="0" w:line="280" w:lineRule="atLeast"/>
      <w:ind w:left="0"/>
      <w:jc w:val="left"/>
    </w:pPr>
    <w:rPr>
      <w:rFonts w:ascii="Arial" w:eastAsia="MS Mincho" w:hAnsi="Arial"/>
      <w:szCs w:val="20"/>
      <w:lang w:val="en-GB" w:eastAsia="en-GB"/>
    </w:rPr>
  </w:style>
  <w:style w:type="paragraph" w:customStyle="1" w:styleId="Odrky1">
    <w:name w:val="Odrážky 1"/>
    <w:basedOn w:val="Zkladntext"/>
    <w:link w:val="Odrky1Char"/>
    <w:rsid w:val="00A97A60"/>
    <w:pPr>
      <w:numPr>
        <w:numId w:val="23"/>
      </w:numPr>
      <w:spacing w:before="60" w:after="60" w:line="264" w:lineRule="auto"/>
      <w:jc w:val="left"/>
    </w:pPr>
    <w:rPr>
      <w:rFonts w:ascii="Arial" w:hAnsi="Arial"/>
      <w:sz w:val="21"/>
      <w:lang w:val="x-none" w:eastAsia="en-US"/>
    </w:rPr>
  </w:style>
  <w:style w:type="numbering" w:customStyle="1" w:styleId="StylSodrkami">
    <w:name w:val="Styl S odrážkami"/>
    <w:basedOn w:val="Bezseznamu"/>
    <w:rsid w:val="00A97A60"/>
    <w:pPr>
      <w:numPr>
        <w:numId w:val="24"/>
      </w:numPr>
    </w:pPr>
  </w:style>
  <w:style w:type="character" w:customStyle="1" w:styleId="Odrky1Char">
    <w:name w:val="Odrážky 1 Char"/>
    <w:link w:val="Odrky1"/>
    <w:rsid w:val="00A97A60"/>
    <w:rPr>
      <w:rFonts w:ascii="Arial" w:hAnsi="Arial"/>
      <w:sz w:val="21"/>
      <w:szCs w:val="24"/>
      <w:lang w:val="x-none" w:eastAsia="en-US"/>
    </w:rPr>
  </w:style>
  <w:style w:type="paragraph" w:customStyle="1" w:styleId="Normln1">
    <w:name w:val="Normální1"/>
    <w:rsid w:val="00F14A76"/>
    <w:pPr>
      <w:widowControl w:val="0"/>
      <w:overflowPunct w:val="0"/>
      <w:autoSpaceDE w:val="0"/>
      <w:autoSpaceDN w:val="0"/>
      <w:adjustRightInd w:val="0"/>
      <w:textAlignment w:val="baseline"/>
    </w:pPr>
    <w:rPr>
      <w:lang w:eastAsia="en-US"/>
    </w:rPr>
  </w:style>
  <w:style w:type="table" w:styleId="Mkatabulky">
    <w:name w:val="Table Grid"/>
    <w:basedOn w:val="Normlntabulka"/>
    <w:rsid w:val="00F14A76"/>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y2">
    <w:name w:val="Odrážky 2"/>
    <w:basedOn w:val="Zkladntext"/>
    <w:rsid w:val="00E731D8"/>
    <w:pPr>
      <w:numPr>
        <w:numId w:val="25"/>
      </w:numPr>
      <w:tabs>
        <w:tab w:val="clear" w:pos="540"/>
        <w:tab w:val="num" w:pos="900"/>
      </w:tabs>
      <w:spacing w:before="60" w:after="60" w:line="264" w:lineRule="auto"/>
      <w:ind w:left="896" w:hanging="357"/>
      <w:jc w:val="left"/>
    </w:pPr>
    <w:rPr>
      <w:rFonts w:ascii="Arial" w:hAnsi="Arial" w:cs="Tahoma"/>
      <w:sz w:val="21"/>
      <w:szCs w:val="20"/>
    </w:rPr>
  </w:style>
  <w:style w:type="paragraph" w:customStyle="1" w:styleId="CharCharChar">
    <w:name w:val="Char Char Char"/>
    <w:basedOn w:val="Normln"/>
    <w:rsid w:val="00C91EA9"/>
    <w:pPr>
      <w:widowControl w:val="0"/>
      <w:spacing w:after="0" w:line="280" w:lineRule="atLeast"/>
      <w:ind w:left="0"/>
      <w:jc w:val="left"/>
    </w:pPr>
    <w:rPr>
      <w:rFonts w:eastAsia="MS Mincho"/>
      <w:szCs w:val="20"/>
      <w:lang w:val="en-GB" w:eastAsia="en-GB"/>
    </w:rPr>
  </w:style>
  <w:style w:type="paragraph" w:customStyle="1" w:styleId="smluvnitext">
    <w:name w:val="smluvni text"/>
    <w:basedOn w:val="Normln"/>
    <w:rsid w:val="00684AD3"/>
    <w:pPr>
      <w:ind w:left="0"/>
    </w:pPr>
    <w:rPr>
      <w:sz w:val="24"/>
      <w:szCs w:val="20"/>
      <w:lang w:val="en-GB"/>
    </w:rPr>
  </w:style>
  <w:style w:type="character" w:customStyle="1" w:styleId="TextpoznpodarouChar">
    <w:name w:val="Text pozn. pod čarou Char"/>
    <w:link w:val="Textpoznpodarou"/>
    <w:semiHidden/>
    <w:rsid w:val="00561A26"/>
    <w:rPr>
      <w:sz w:val="18"/>
      <w:lang w:val="x-none" w:eastAsia="en-US"/>
    </w:rPr>
  </w:style>
  <w:style w:type="paragraph" w:customStyle="1" w:styleId="Explannote-bullets">
    <w:name w:val="Explan note - bullets"/>
    <w:basedOn w:val="Normln"/>
    <w:rsid w:val="00561A26"/>
    <w:pPr>
      <w:numPr>
        <w:numId w:val="26"/>
      </w:numPr>
      <w:spacing w:after="0" w:line="264" w:lineRule="auto"/>
    </w:pPr>
    <w:rPr>
      <w:rFonts w:ascii="Arial" w:hAnsi="Arial"/>
      <w:sz w:val="21"/>
    </w:rPr>
  </w:style>
  <w:style w:type="paragraph" w:customStyle="1" w:styleId="CharCharCharCharCharCharCharCharCharChar">
    <w:name w:val="Char Char Char Char Char Char Char Char Char Char"/>
    <w:basedOn w:val="Normln"/>
    <w:rsid w:val="006E6488"/>
    <w:pPr>
      <w:widowControl w:val="0"/>
      <w:spacing w:after="0" w:line="280" w:lineRule="atLeast"/>
      <w:ind w:left="0"/>
      <w:jc w:val="left"/>
    </w:pPr>
    <w:rPr>
      <w:rFonts w:ascii="Arial" w:eastAsia="MS Mincho" w:hAnsi="Arial"/>
      <w:szCs w:val="20"/>
      <w:lang w:val="en-GB" w:eastAsia="en-GB"/>
    </w:rPr>
  </w:style>
  <w:style w:type="paragraph" w:customStyle="1" w:styleId="CharCharCharCharCharChar1CharCharCharCharCharCharCharCharCharCharChar1Char1">
    <w:name w:val="Char Char Char Char Char Char1 Char Char Char Char Char Char Char Char Char Char Char1 Char1"/>
    <w:basedOn w:val="Normln"/>
    <w:rsid w:val="006C7F8F"/>
    <w:pPr>
      <w:widowControl w:val="0"/>
      <w:spacing w:after="0" w:line="280" w:lineRule="atLeast"/>
      <w:ind w:left="0"/>
      <w:jc w:val="left"/>
    </w:pPr>
    <w:rPr>
      <w:rFonts w:ascii="Arial" w:eastAsia="MS Mincho" w:hAnsi="Arial"/>
      <w:szCs w:val="20"/>
      <w:lang w:val="en-GB" w:eastAsia="en-GB"/>
    </w:rPr>
  </w:style>
  <w:style w:type="paragraph" w:customStyle="1" w:styleId="CharCharCharCharCharCharCharCharCharChar1">
    <w:name w:val="Char Char Char Char Char Char Char Char Char Char1"/>
    <w:basedOn w:val="Normln"/>
    <w:rsid w:val="00644D54"/>
    <w:pPr>
      <w:widowControl w:val="0"/>
      <w:spacing w:after="0" w:line="280" w:lineRule="atLeast"/>
      <w:ind w:left="0"/>
      <w:jc w:val="left"/>
    </w:pPr>
    <w:rPr>
      <w:rFonts w:ascii="Arial" w:eastAsia="MS Mincho" w:hAnsi="Arial"/>
      <w:szCs w:val="20"/>
      <w:lang w:val="en-GB" w:eastAsia="en-GB"/>
    </w:rPr>
  </w:style>
  <w:style w:type="character" w:customStyle="1" w:styleId="Absatz-Standardschriftart">
    <w:name w:val="Absatz-Standardschriftart"/>
    <w:rsid w:val="003A1FD7"/>
  </w:style>
  <w:style w:type="paragraph" w:customStyle="1" w:styleId="NadpisHlavy">
    <w:name w:val="Nadpis Hlavy"/>
    <w:basedOn w:val="Normln"/>
    <w:rsid w:val="00CB3709"/>
    <w:pPr>
      <w:keepNext/>
      <w:ind w:left="0"/>
      <w:jc w:val="center"/>
      <w:outlineLvl w:val="2"/>
    </w:pPr>
    <w:rPr>
      <w:rFonts w:ascii="Garamond" w:hAnsi="Garamond" w:cs="Arial"/>
      <w:b/>
      <w:bCs/>
      <w:sz w:val="28"/>
      <w:szCs w:val="28"/>
    </w:rPr>
  </w:style>
  <w:style w:type="character" w:customStyle="1" w:styleId="platne1">
    <w:name w:val="platne1"/>
    <w:basedOn w:val="Standardnpsmoodstavce"/>
    <w:rsid w:val="008B704E"/>
  </w:style>
  <w:style w:type="character" w:customStyle="1" w:styleId="ZpatChar">
    <w:name w:val="Zápatí Char"/>
    <w:link w:val="Zpat"/>
    <w:uiPriority w:val="99"/>
    <w:rsid w:val="0034704C"/>
    <w:rPr>
      <w:sz w:val="22"/>
      <w:szCs w:val="24"/>
    </w:rPr>
  </w:style>
  <w:style w:type="character" w:customStyle="1" w:styleId="Nevyeenzmnka1">
    <w:name w:val="Nevyřešená zmínka1"/>
    <w:uiPriority w:val="99"/>
    <w:semiHidden/>
    <w:unhideWhenUsed/>
    <w:rsid w:val="00A50750"/>
    <w:rPr>
      <w:color w:val="605E5C"/>
      <w:shd w:val="clear" w:color="auto" w:fill="E1DFDD"/>
    </w:rPr>
  </w:style>
  <w:style w:type="paragraph" w:styleId="Revize">
    <w:name w:val="Revision"/>
    <w:hidden/>
    <w:uiPriority w:val="99"/>
    <w:semiHidden/>
    <w:rsid w:val="00990E0E"/>
    <w:rPr>
      <w:sz w:val="22"/>
      <w:szCs w:val="24"/>
    </w:rPr>
  </w:style>
  <w:style w:type="table" w:customStyle="1" w:styleId="Mkatabulky1">
    <w:name w:val="Mřížka tabulky1"/>
    <w:basedOn w:val="Normlntabulka"/>
    <w:next w:val="Mkatabulky"/>
    <w:uiPriority w:val="59"/>
    <w:rsid w:val="006E66E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6E66E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6E66E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X-Y">
    <w:name w:val="_Odstavec_X-Y"/>
    <w:basedOn w:val="JKHeadL3Bold"/>
    <w:link w:val="OdstavecX-YChar"/>
    <w:rsid w:val="009D2F91"/>
    <w:pPr>
      <w:tabs>
        <w:tab w:val="clear" w:pos="1277"/>
      </w:tabs>
      <w:spacing w:before="120" w:after="120" w:line="276" w:lineRule="auto"/>
      <w:ind w:left="709" w:hanging="709"/>
    </w:pPr>
    <w:rPr>
      <w:rFonts w:ascii="Segoe UI" w:hAnsi="Segoe UI"/>
    </w:rPr>
  </w:style>
  <w:style w:type="paragraph" w:customStyle="1" w:styleId="xBezCislovani">
    <w:name w:val="x_Bez_Cislovani"/>
    <w:basedOn w:val="Normln"/>
    <w:link w:val="xBezCislovaniChar"/>
    <w:qFormat/>
    <w:rsid w:val="00FA16FA"/>
    <w:pPr>
      <w:widowControl w:val="0"/>
      <w:spacing w:before="120" w:after="120" w:line="276" w:lineRule="auto"/>
      <w:ind w:left="709"/>
    </w:pPr>
    <w:rPr>
      <w:rFonts w:ascii="Segoe UI" w:hAnsi="Segoe UI"/>
      <w:szCs w:val="22"/>
      <w:lang w:val="x-none" w:eastAsia="x-none"/>
    </w:rPr>
  </w:style>
  <w:style w:type="character" w:customStyle="1" w:styleId="JKHeadL3BoldChar">
    <w:name w:val="J&amp;K Head L3 + Bold Char"/>
    <w:link w:val="JKHeadL3Bold"/>
    <w:rsid w:val="009D2F91"/>
    <w:rPr>
      <w:rFonts w:ascii="Arial" w:hAnsi="Arial"/>
      <w:b/>
      <w:bCs/>
      <w:sz w:val="22"/>
      <w:szCs w:val="22"/>
      <w:lang w:val="x-none" w:eastAsia="en-US"/>
    </w:rPr>
  </w:style>
  <w:style w:type="character" w:customStyle="1" w:styleId="OdstavecX-YChar">
    <w:name w:val="_Odstavec_X-Y Char"/>
    <w:link w:val="OdstavecX-Y"/>
    <w:rsid w:val="009D2F91"/>
    <w:rPr>
      <w:rFonts w:ascii="Segoe UI" w:hAnsi="Segoe UI"/>
      <w:b/>
      <w:bCs/>
      <w:sz w:val="22"/>
      <w:szCs w:val="22"/>
      <w:lang w:val="x-none" w:eastAsia="en-US"/>
    </w:rPr>
  </w:style>
  <w:style w:type="character" w:customStyle="1" w:styleId="xBezCislovaniChar">
    <w:name w:val="x_Bez_Cislovani Char"/>
    <w:link w:val="xBezCislovani"/>
    <w:rsid w:val="00FA16FA"/>
    <w:rPr>
      <w:rFonts w:ascii="Segoe UI" w:hAnsi="Segoe UI" w:cs="Segoe UI"/>
      <w:sz w:val="22"/>
      <w:szCs w:val="22"/>
    </w:rPr>
  </w:style>
  <w:style w:type="character" w:customStyle="1" w:styleId="Nadpis1Char">
    <w:name w:val="Nadpis 1 Char"/>
    <w:link w:val="Nadpis1"/>
    <w:rsid w:val="00E63328"/>
    <w:rPr>
      <w:rFonts w:ascii="Segoe UI" w:hAnsi="Segoe UI"/>
      <w:b/>
      <w:bCs/>
      <w:caps/>
      <w:sz w:val="22"/>
      <w:szCs w:val="22"/>
      <w:lang w:eastAsia="en-US"/>
    </w:rPr>
  </w:style>
  <w:style w:type="paragraph" w:customStyle="1" w:styleId="ST">
    <w:name w:val="ČÁST"/>
    <w:basedOn w:val="Nzvyst"/>
    <w:link w:val="STChar"/>
    <w:qFormat/>
    <w:rsid w:val="00205B22"/>
    <w:pPr>
      <w:keepNext/>
      <w:numPr>
        <w:numId w:val="21"/>
      </w:numPr>
      <w:spacing w:after="360" w:line="276" w:lineRule="auto"/>
      <w:ind w:left="0"/>
    </w:pPr>
    <w:rPr>
      <w:rFonts w:ascii="Segoe UI" w:hAnsi="Segoe UI" w:cs="Segoe UI"/>
    </w:rPr>
  </w:style>
  <w:style w:type="character" w:customStyle="1" w:styleId="Nadpis2Char">
    <w:name w:val="Nadpis 2 Char"/>
    <w:link w:val="Nadpis2"/>
    <w:rsid w:val="002F18E2"/>
    <w:rPr>
      <w:rFonts w:ascii="Segoe UI" w:hAnsi="Segoe UI"/>
      <w:bCs/>
      <w:sz w:val="21"/>
      <w:lang w:eastAsia="en-US"/>
    </w:rPr>
  </w:style>
  <w:style w:type="character" w:customStyle="1" w:styleId="NazvystChar">
    <w:name w:val="Nazvy částí Char"/>
    <w:link w:val="Nazvyst"/>
    <w:semiHidden/>
    <w:rsid w:val="00570D65"/>
    <w:rPr>
      <w:rFonts w:ascii="Times New Roman Bold" w:hAnsi="Times New Roman Bold"/>
      <w:b/>
      <w:caps/>
      <w:sz w:val="22"/>
      <w:szCs w:val="22"/>
      <w:lang w:val="en-GB" w:eastAsia="en-US"/>
    </w:rPr>
  </w:style>
  <w:style w:type="character" w:customStyle="1" w:styleId="NzvystChar">
    <w:name w:val="Názvy částí Char"/>
    <w:link w:val="Nzvyst"/>
    <w:rsid w:val="00570D65"/>
    <w:rPr>
      <w:rFonts w:ascii="Arial" w:hAnsi="Arial" w:cs="Arial"/>
      <w:b/>
      <w:caps/>
      <w:sz w:val="22"/>
      <w:szCs w:val="22"/>
      <w:u w:val="single"/>
      <w:lang w:val="en-GB" w:eastAsia="en-US"/>
    </w:rPr>
  </w:style>
  <w:style w:type="character" w:customStyle="1" w:styleId="STChar">
    <w:name w:val="ČÁST Char"/>
    <w:link w:val="ST"/>
    <w:rsid w:val="00205B22"/>
    <w:rPr>
      <w:rFonts w:ascii="Segoe UI" w:hAnsi="Segoe UI" w:cs="Segoe UI"/>
      <w:b/>
      <w:caps/>
      <w:sz w:val="22"/>
      <w:szCs w:val="22"/>
      <w:u w:val="single"/>
      <w:lang w:eastAsia="en-US"/>
    </w:rPr>
  </w:style>
  <w:style w:type="paragraph" w:customStyle="1" w:styleId="Nadpis2T">
    <w:name w:val="Nadpis 2T"/>
    <w:basedOn w:val="Nadpis2"/>
    <w:link w:val="Nadpis2TChar"/>
    <w:qFormat/>
    <w:rsid w:val="005870AF"/>
    <w:pPr>
      <w:keepNext/>
      <w:widowControl w:val="0"/>
      <w:tabs>
        <w:tab w:val="clear" w:pos="1277"/>
      </w:tabs>
    </w:pPr>
    <w:rPr>
      <w:rFonts w:cs="Segoe UI"/>
      <w:b/>
    </w:rPr>
  </w:style>
  <w:style w:type="paragraph" w:customStyle="1" w:styleId="Nadpis2B">
    <w:name w:val="Nadpis 2B"/>
    <w:basedOn w:val="Nadpis2"/>
    <w:link w:val="Nadpis2BChar"/>
    <w:qFormat/>
    <w:rsid w:val="00987914"/>
    <w:pPr>
      <w:numPr>
        <w:ilvl w:val="0"/>
        <w:numId w:val="0"/>
      </w:numPr>
      <w:ind w:left="567"/>
    </w:pPr>
  </w:style>
  <w:style w:type="character" w:customStyle="1" w:styleId="Nadpis2TChar">
    <w:name w:val="Nadpis 2T Char"/>
    <w:link w:val="Nadpis2T"/>
    <w:rsid w:val="005870AF"/>
    <w:rPr>
      <w:rFonts w:ascii="Segoe UI" w:hAnsi="Segoe UI" w:cs="Segoe UI"/>
      <w:b/>
      <w:bCs/>
      <w:sz w:val="21"/>
      <w:lang w:eastAsia="en-US"/>
    </w:rPr>
  </w:style>
  <w:style w:type="character" w:customStyle="1" w:styleId="Nadpis4Char">
    <w:name w:val="Nadpis 4 Char"/>
    <w:link w:val="Nadpis4"/>
    <w:rsid w:val="001C2B67"/>
    <w:rPr>
      <w:rFonts w:ascii="Segoe UI" w:hAnsi="Segoe UI" w:cs="Segoe UI"/>
      <w:sz w:val="21"/>
      <w:szCs w:val="22"/>
      <w:lang w:eastAsia="en-US"/>
    </w:rPr>
  </w:style>
  <w:style w:type="character" w:customStyle="1" w:styleId="Nadpis2BChar">
    <w:name w:val="Nadpis 2B Char"/>
    <w:basedOn w:val="Nadpis2Char"/>
    <w:link w:val="Nadpis2B"/>
    <w:rsid w:val="00987914"/>
    <w:rPr>
      <w:rFonts w:ascii="Segoe UI" w:hAnsi="Segoe UI"/>
      <w:bCs/>
      <w:sz w:val="21"/>
      <w:lang w:eastAsia="en-US"/>
    </w:rPr>
  </w:style>
  <w:style w:type="paragraph" w:customStyle="1" w:styleId="Nadpis50">
    <w:name w:val="Nadpis 5_"/>
    <w:basedOn w:val="JKHeadL6"/>
    <w:link w:val="Nadpis5Char"/>
    <w:qFormat/>
    <w:rsid w:val="00DB7619"/>
    <w:pPr>
      <w:spacing w:after="60" w:line="264" w:lineRule="auto"/>
      <w:ind w:left="2694" w:hanging="284"/>
    </w:pPr>
    <w:rPr>
      <w:rFonts w:ascii="Segoe UI" w:hAnsi="Segoe UI" w:cs="Segoe UI"/>
      <w:sz w:val="21"/>
      <w:szCs w:val="22"/>
    </w:rPr>
  </w:style>
  <w:style w:type="paragraph" w:styleId="Odstavecseseznamem">
    <w:name w:val="List Paragraph"/>
    <w:basedOn w:val="Normln"/>
    <w:uiPriority w:val="34"/>
    <w:rsid w:val="00C96BB9"/>
    <w:pPr>
      <w:ind w:left="708"/>
    </w:pPr>
  </w:style>
  <w:style w:type="character" w:customStyle="1" w:styleId="JKHeadL6Char">
    <w:name w:val="J&amp;K Head L6 Char"/>
    <w:link w:val="JKHeadL6"/>
    <w:rsid w:val="00DB7619"/>
    <w:rPr>
      <w:sz w:val="22"/>
      <w:szCs w:val="24"/>
      <w:lang w:eastAsia="en-US"/>
    </w:rPr>
  </w:style>
  <w:style w:type="character" w:customStyle="1" w:styleId="Nadpis5Char">
    <w:name w:val="Nadpis 5_ Char"/>
    <w:link w:val="Nadpis50"/>
    <w:rsid w:val="00DB7619"/>
    <w:rPr>
      <w:rFonts w:ascii="Segoe UI" w:hAnsi="Segoe UI" w:cs="Segoe UI"/>
      <w:sz w:val="21"/>
      <w:szCs w:val="22"/>
      <w:lang w:eastAsia="en-US"/>
    </w:rPr>
  </w:style>
  <w:style w:type="paragraph" w:customStyle="1" w:styleId="Dal">
    <w:name w:val="Další"/>
    <w:basedOn w:val="JKHeadL5"/>
    <w:link w:val="DalChar"/>
    <w:rsid w:val="00A51306"/>
  </w:style>
  <w:style w:type="character" w:customStyle="1" w:styleId="Nevyeenzmnka2">
    <w:name w:val="Nevyřešená zmínka2"/>
    <w:uiPriority w:val="99"/>
    <w:semiHidden/>
    <w:unhideWhenUsed/>
    <w:rsid w:val="0080183C"/>
    <w:rPr>
      <w:color w:val="605E5C"/>
      <w:shd w:val="clear" w:color="auto" w:fill="E1DFDD"/>
    </w:rPr>
  </w:style>
  <w:style w:type="character" w:customStyle="1" w:styleId="JKHeadL5Char">
    <w:name w:val="J&amp;K Head L5 Char"/>
    <w:link w:val="JKHeadL5"/>
    <w:rsid w:val="00A51306"/>
    <w:rPr>
      <w:sz w:val="22"/>
      <w:szCs w:val="24"/>
      <w:lang w:eastAsia="en-US"/>
    </w:rPr>
  </w:style>
  <w:style w:type="character" w:customStyle="1" w:styleId="DalChar">
    <w:name w:val="Další Char"/>
    <w:basedOn w:val="JKHeadL5Char"/>
    <w:link w:val="Dal"/>
    <w:rsid w:val="00A51306"/>
    <w:rPr>
      <w:sz w:val="22"/>
      <w:szCs w:val="24"/>
      <w:lang w:eastAsia="en-US"/>
    </w:rPr>
  </w:style>
  <w:style w:type="character" w:styleId="Nevyeenzmnka">
    <w:name w:val="Unresolved Mention"/>
    <w:basedOn w:val="Standardnpsmoodstavce"/>
    <w:uiPriority w:val="99"/>
    <w:semiHidden/>
    <w:unhideWhenUsed/>
    <w:rsid w:val="005049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2178731">
      <w:bodyDiv w:val="1"/>
      <w:marLeft w:val="0"/>
      <w:marRight w:val="0"/>
      <w:marTop w:val="0"/>
      <w:marBottom w:val="0"/>
      <w:divBdr>
        <w:top w:val="none" w:sz="0" w:space="0" w:color="auto"/>
        <w:left w:val="none" w:sz="0" w:space="0" w:color="auto"/>
        <w:bottom w:val="none" w:sz="0" w:space="0" w:color="auto"/>
        <w:right w:val="none" w:sz="0" w:space="0" w:color="auto"/>
      </w:divBdr>
      <w:divsChild>
        <w:div w:id="926839179">
          <w:marLeft w:val="0"/>
          <w:marRight w:val="0"/>
          <w:marTop w:val="0"/>
          <w:marBottom w:val="0"/>
          <w:divBdr>
            <w:top w:val="none" w:sz="0" w:space="0" w:color="auto"/>
            <w:left w:val="none" w:sz="0" w:space="0" w:color="auto"/>
            <w:bottom w:val="none" w:sz="0" w:space="0" w:color="auto"/>
            <w:right w:val="none" w:sz="0" w:space="0" w:color="auto"/>
          </w:divBdr>
          <w:divsChild>
            <w:div w:id="491069060">
              <w:marLeft w:val="0"/>
              <w:marRight w:val="0"/>
              <w:marTop w:val="0"/>
              <w:marBottom w:val="0"/>
              <w:divBdr>
                <w:top w:val="single" w:sz="6" w:space="0" w:color="FFFFFF"/>
                <w:left w:val="none" w:sz="0" w:space="0" w:color="auto"/>
                <w:bottom w:val="none" w:sz="0" w:space="0" w:color="auto"/>
                <w:right w:val="none" w:sz="0" w:space="0" w:color="auto"/>
              </w:divBdr>
              <w:divsChild>
                <w:div w:id="152373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93159">
      <w:bodyDiv w:val="1"/>
      <w:marLeft w:val="0"/>
      <w:marRight w:val="0"/>
      <w:marTop w:val="0"/>
      <w:marBottom w:val="0"/>
      <w:divBdr>
        <w:top w:val="none" w:sz="0" w:space="0" w:color="auto"/>
        <w:left w:val="none" w:sz="0" w:space="0" w:color="auto"/>
        <w:bottom w:val="none" w:sz="0" w:space="0" w:color="auto"/>
        <w:right w:val="none" w:sz="0" w:space="0" w:color="auto"/>
      </w:divBdr>
    </w:div>
    <w:div w:id="777484359">
      <w:bodyDiv w:val="1"/>
      <w:marLeft w:val="0"/>
      <w:marRight w:val="0"/>
      <w:marTop w:val="0"/>
      <w:marBottom w:val="0"/>
      <w:divBdr>
        <w:top w:val="none" w:sz="0" w:space="0" w:color="auto"/>
        <w:left w:val="none" w:sz="0" w:space="0" w:color="auto"/>
        <w:bottom w:val="none" w:sz="0" w:space="0" w:color="auto"/>
        <w:right w:val="none" w:sz="0" w:space="0" w:color="auto"/>
      </w:divBdr>
    </w:div>
    <w:div w:id="777679331">
      <w:bodyDiv w:val="1"/>
      <w:marLeft w:val="0"/>
      <w:marRight w:val="0"/>
      <w:marTop w:val="0"/>
      <w:marBottom w:val="0"/>
      <w:divBdr>
        <w:top w:val="none" w:sz="0" w:space="0" w:color="auto"/>
        <w:left w:val="none" w:sz="0" w:space="0" w:color="auto"/>
        <w:bottom w:val="none" w:sz="0" w:space="0" w:color="auto"/>
        <w:right w:val="none" w:sz="0" w:space="0" w:color="auto"/>
      </w:divBdr>
    </w:div>
    <w:div w:id="996767831">
      <w:bodyDiv w:val="1"/>
      <w:marLeft w:val="0"/>
      <w:marRight w:val="0"/>
      <w:marTop w:val="0"/>
      <w:marBottom w:val="0"/>
      <w:divBdr>
        <w:top w:val="none" w:sz="0" w:space="0" w:color="auto"/>
        <w:left w:val="none" w:sz="0" w:space="0" w:color="auto"/>
        <w:bottom w:val="none" w:sz="0" w:space="0" w:color="auto"/>
        <w:right w:val="none" w:sz="0" w:space="0" w:color="auto"/>
      </w:divBdr>
    </w:div>
    <w:div w:id="1127504229">
      <w:bodyDiv w:val="1"/>
      <w:marLeft w:val="0"/>
      <w:marRight w:val="0"/>
      <w:marTop w:val="0"/>
      <w:marBottom w:val="0"/>
      <w:divBdr>
        <w:top w:val="none" w:sz="0" w:space="0" w:color="auto"/>
        <w:left w:val="none" w:sz="0" w:space="0" w:color="auto"/>
        <w:bottom w:val="none" w:sz="0" w:space="0" w:color="auto"/>
        <w:right w:val="none" w:sz="0" w:space="0" w:color="auto"/>
      </w:divBdr>
    </w:div>
    <w:div w:id="1448813519">
      <w:bodyDiv w:val="1"/>
      <w:marLeft w:val="0"/>
      <w:marRight w:val="0"/>
      <w:marTop w:val="0"/>
      <w:marBottom w:val="0"/>
      <w:divBdr>
        <w:top w:val="none" w:sz="0" w:space="0" w:color="auto"/>
        <w:left w:val="none" w:sz="0" w:space="0" w:color="auto"/>
        <w:bottom w:val="none" w:sz="0" w:space="0" w:color="auto"/>
        <w:right w:val="none" w:sz="0" w:space="0" w:color="auto"/>
      </w:divBdr>
    </w:div>
    <w:div w:id="1477720527">
      <w:bodyDiv w:val="1"/>
      <w:marLeft w:val="0"/>
      <w:marRight w:val="0"/>
      <w:marTop w:val="0"/>
      <w:marBottom w:val="0"/>
      <w:divBdr>
        <w:top w:val="none" w:sz="0" w:space="0" w:color="auto"/>
        <w:left w:val="none" w:sz="0" w:space="0" w:color="auto"/>
        <w:bottom w:val="none" w:sz="0" w:space="0" w:color="auto"/>
        <w:right w:val="none" w:sz="0" w:space="0" w:color="auto"/>
      </w:divBdr>
    </w:div>
    <w:div w:id="1597051713">
      <w:bodyDiv w:val="1"/>
      <w:marLeft w:val="0"/>
      <w:marRight w:val="0"/>
      <w:marTop w:val="0"/>
      <w:marBottom w:val="0"/>
      <w:divBdr>
        <w:top w:val="none" w:sz="0" w:space="0" w:color="auto"/>
        <w:left w:val="none" w:sz="0" w:space="0" w:color="auto"/>
        <w:bottom w:val="none" w:sz="0" w:space="0" w:color="auto"/>
        <w:right w:val="none" w:sz="0" w:space="0" w:color="auto"/>
      </w:divBdr>
    </w:div>
    <w:div w:id="1892570042">
      <w:bodyDiv w:val="1"/>
      <w:marLeft w:val="0"/>
      <w:marRight w:val="0"/>
      <w:marTop w:val="0"/>
      <w:marBottom w:val="0"/>
      <w:divBdr>
        <w:top w:val="none" w:sz="0" w:space="0" w:color="auto"/>
        <w:left w:val="none" w:sz="0" w:space="0" w:color="auto"/>
        <w:bottom w:val="none" w:sz="0" w:space="0" w:color="auto"/>
        <w:right w:val="none" w:sz="0" w:space="0" w:color="auto"/>
      </w:divBdr>
    </w:div>
    <w:div w:id="191982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manec@vstab.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1998E-C993-4855-AFB7-28A310094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65</Pages>
  <Words>23638</Words>
  <Characters>139470</Characters>
  <Application>Microsoft Office Word</Application>
  <DocSecurity>0</DocSecurity>
  <Lines>1162</Lines>
  <Paragraphs>325</Paragraphs>
  <ScaleCrop>false</ScaleCrop>
  <HeadingPairs>
    <vt:vector size="2" baseType="variant">
      <vt:variant>
        <vt:lpstr>Název</vt:lpstr>
      </vt:variant>
      <vt:variant>
        <vt:i4>1</vt:i4>
      </vt:variant>
    </vt:vector>
  </HeadingPairs>
  <TitlesOfParts>
    <vt:vector size="1" baseType="lpstr">
      <vt:lpstr>koncesni smlouva</vt:lpstr>
    </vt:vector>
  </TitlesOfParts>
  <Company>VST s.r.o.</Company>
  <LinksUpToDate>false</LinksUpToDate>
  <CharactersWithSpaces>162783</CharactersWithSpaces>
  <SharedDoc>false</SharedDoc>
  <HLinks>
    <vt:vector size="510" baseType="variant">
      <vt:variant>
        <vt:i4>1769531</vt:i4>
      </vt:variant>
      <vt:variant>
        <vt:i4>509</vt:i4>
      </vt:variant>
      <vt:variant>
        <vt:i4>0</vt:i4>
      </vt:variant>
      <vt:variant>
        <vt:i4>5</vt:i4>
      </vt:variant>
      <vt:variant>
        <vt:lpwstr/>
      </vt:variant>
      <vt:variant>
        <vt:lpwstr>_Toc528338555</vt:lpwstr>
      </vt:variant>
      <vt:variant>
        <vt:i4>1769531</vt:i4>
      </vt:variant>
      <vt:variant>
        <vt:i4>503</vt:i4>
      </vt:variant>
      <vt:variant>
        <vt:i4>0</vt:i4>
      </vt:variant>
      <vt:variant>
        <vt:i4>5</vt:i4>
      </vt:variant>
      <vt:variant>
        <vt:lpwstr/>
      </vt:variant>
      <vt:variant>
        <vt:lpwstr>_Toc528338554</vt:lpwstr>
      </vt:variant>
      <vt:variant>
        <vt:i4>1769531</vt:i4>
      </vt:variant>
      <vt:variant>
        <vt:i4>497</vt:i4>
      </vt:variant>
      <vt:variant>
        <vt:i4>0</vt:i4>
      </vt:variant>
      <vt:variant>
        <vt:i4>5</vt:i4>
      </vt:variant>
      <vt:variant>
        <vt:lpwstr/>
      </vt:variant>
      <vt:variant>
        <vt:lpwstr>_Toc528338553</vt:lpwstr>
      </vt:variant>
      <vt:variant>
        <vt:i4>1769531</vt:i4>
      </vt:variant>
      <vt:variant>
        <vt:i4>491</vt:i4>
      </vt:variant>
      <vt:variant>
        <vt:i4>0</vt:i4>
      </vt:variant>
      <vt:variant>
        <vt:i4>5</vt:i4>
      </vt:variant>
      <vt:variant>
        <vt:lpwstr/>
      </vt:variant>
      <vt:variant>
        <vt:lpwstr>_Toc528338552</vt:lpwstr>
      </vt:variant>
      <vt:variant>
        <vt:i4>1769531</vt:i4>
      </vt:variant>
      <vt:variant>
        <vt:i4>485</vt:i4>
      </vt:variant>
      <vt:variant>
        <vt:i4>0</vt:i4>
      </vt:variant>
      <vt:variant>
        <vt:i4>5</vt:i4>
      </vt:variant>
      <vt:variant>
        <vt:lpwstr/>
      </vt:variant>
      <vt:variant>
        <vt:lpwstr>_Toc528338551</vt:lpwstr>
      </vt:variant>
      <vt:variant>
        <vt:i4>1769531</vt:i4>
      </vt:variant>
      <vt:variant>
        <vt:i4>479</vt:i4>
      </vt:variant>
      <vt:variant>
        <vt:i4>0</vt:i4>
      </vt:variant>
      <vt:variant>
        <vt:i4>5</vt:i4>
      </vt:variant>
      <vt:variant>
        <vt:lpwstr/>
      </vt:variant>
      <vt:variant>
        <vt:lpwstr>_Toc528338550</vt:lpwstr>
      </vt:variant>
      <vt:variant>
        <vt:i4>1703995</vt:i4>
      </vt:variant>
      <vt:variant>
        <vt:i4>473</vt:i4>
      </vt:variant>
      <vt:variant>
        <vt:i4>0</vt:i4>
      </vt:variant>
      <vt:variant>
        <vt:i4>5</vt:i4>
      </vt:variant>
      <vt:variant>
        <vt:lpwstr/>
      </vt:variant>
      <vt:variant>
        <vt:lpwstr>_Toc528338549</vt:lpwstr>
      </vt:variant>
      <vt:variant>
        <vt:i4>1703995</vt:i4>
      </vt:variant>
      <vt:variant>
        <vt:i4>467</vt:i4>
      </vt:variant>
      <vt:variant>
        <vt:i4>0</vt:i4>
      </vt:variant>
      <vt:variant>
        <vt:i4>5</vt:i4>
      </vt:variant>
      <vt:variant>
        <vt:lpwstr/>
      </vt:variant>
      <vt:variant>
        <vt:lpwstr>_Toc528338547</vt:lpwstr>
      </vt:variant>
      <vt:variant>
        <vt:i4>1703995</vt:i4>
      </vt:variant>
      <vt:variant>
        <vt:i4>461</vt:i4>
      </vt:variant>
      <vt:variant>
        <vt:i4>0</vt:i4>
      </vt:variant>
      <vt:variant>
        <vt:i4>5</vt:i4>
      </vt:variant>
      <vt:variant>
        <vt:lpwstr/>
      </vt:variant>
      <vt:variant>
        <vt:lpwstr>_Toc528338546</vt:lpwstr>
      </vt:variant>
      <vt:variant>
        <vt:i4>1703995</vt:i4>
      </vt:variant>
      <vt:variant>
        <vt:i4>455</vt:i4>
      </vt:variant>
      <vt:variant>
        <vt:i4>0</vt:i4>
      </vt:variant>
      <vt:variant>
        <vt:i4>5</vt:i4>
      </vt:variant>
      <vt:variant>
        <vt:lpwstr/>
      </vt:variant>
      <vt:variant>
        <vt:lpwstr>_Toc528338545</vt:lpwstr>
      </vt:variant>
      <vt:variant>
        <vt:i4>1703995</vt:i4>
      </vt:variant>
      <vt:variant>
        <vt:i4>449</vt:i4>
      </vt:variant>
      <vt:variant>
        <vt:i4>0</vt:i4>
      </vt:variant>
      <vt:variant>
        <vt:i4>5</vt:i4>
      </vt:variant>
      <vt:variant>
        <vt:lpwstr/>
      </vt:variant>
      <vt:variant>
        <vt:lpwstr>_Toc528338544</vt:lpwstr>
      </vt:variant>
      <vt:variant>
        <vt:i4>1703995</vt:i4>
      </vt:variant>
      <vt:variant>
        <vt:i4>443</vt:i4>
      </vt:variant>
      <vt:variant>
        <vt:i4>0</vt:i4>
      </vt:variant>
      <vt:variant>
        <vt:i4>5</vt:i4>
      </vt:variant>
      <vt:variant>
        <vt:lpwstr/>
      </vt:variant>
      <vt:variant>
        <vt:lpwstr>_Toc528338543</vt:lpwstr>
      </vt:variant>
      <vt:variant>
        <vt:i4>1703995</vt:i4>
      </vt:variant>
      <vt:variant>
        <vt:i4>437</vt:i4>
      </vt:variant>
      <vt:variant>
        <vt:i4>0</vt:i4>
      </vt:variant>
      <vt:variant>
        <vt:i4>5</vt:i4>
      </vt:variant>
      <vt:variant>
        <vt:lpwstr/>
      </vt:variant>
      <vt:variant>
        <vt:lpwstr>_Toc528338542</vt:lpwstr>
      </vt:variant>
      <vt:variant>
        <vt:i4>1703995</vt:i4>
      </vt:variant>
      <vt:variant>
        <vt:i4>431</vt:i4>
      </vt:variant>
      <vt:variant>
        <vt:i4>0</vt:i4>
      </vt:variant>
      <vt:variant>
        <vt:i4>5</vt:i4>
      </vt:variant>
      <vt:variant>
        <vt:lpwstr/>
      </vt:variant>
      <vt:variant>
        <vt:lpwstr>_Toc528338541</vt:lpwstr>
      </vt:variant>
      <vt:variant>
        <vt:i4>1703995</vt:i4>
      </vt:variant>
      <vt:variant>
        <vt:i4>425</vt:i4>
      </vt:variant>
      <vt:variant>
        <vt:i4>0</vt:i4>
      </vt:variant>
      <vt:variant>
        <vt:i4>5</vt:i4>
      </vt:variant>
      <vt:variant>
        <vt:lpwstr/>
      </vt:variant>
      <vt:variant>
        <vt:lpwstr>_Toc528338540</vt:lpwstr>
      </vt:variant>
      <vt:variant>
        <vt:i4>1900603</vt:i4>
      </vt:variant>
      <vt:variant>
        <vt:i4>419</vt:i4>
      </vt:variant>
      <vt:variant>
        <vt:i4>0</vt:i4>
      </vt:variant>
      <vt:variant>
        <vt:i4>5</vt:i4>
      </vt:variant>
      <vt:variant>
        <vt:lpwstr/>
      </vt:variant>
      <vt:variant>
        <vt:lpwstr>_Toc528338539</vt:lpwstr>
      </vt:variant>
      <vt:variant>
        <vt:i4>1900603</vt:i4>
      </vt:variant>
      <vt:variant>
        <vt:i4>413</vt:i4>
      </vt:variant>
      <vt:variant>
        <vt:i4>0</vt:i4>
      </vt:variant>
      <vt:variant>
        <vt:i4>5</vt:i4>
      </vt:variant>
      <vt:variant>
        <vt:lpwstr/>
      </vt:variant>
      <vt:variant>
        <vt:lpwstr>_Toc528338537</vt:lpwstr>
      </vt:variant>
      <vt:variant>
        <vt:i4>1900603</vt:i4>
      </vt:variant>
      <vt:variant>
        <vt:i4>407</vt:i4>
      </vt:variant>
      <vt:variant>
        <vt:i4>0</vt:i4>
      </vt:variant>
      <vt:variant>
        <vt:i4>5</vt:i4>
      </vt:variant>
      <vt:variant>
        <vt:lpwstr/>
      </vt:variant>
      <vt:variant>
        <vt:lpwstr>_Toc528338536</vt:lpwstr>
      </vt:variant>
      <vt:variant>
        <vt:i4>1900603</vt:i4>
      </vt:variant>
      <vt:variant>
        <vt:i4>401</vt:i4>
      </vt:variant>
      <vt:variant>
        <vt:i4>0</vt:i4>
      </vt:variant>
      <vt:variant>
        <vt:i4>5</vt:i4>
      </vt:variant>
      <vt:variant>
        <vt:lpwstr/>
      </vt:variant>
      <vt:variant>
        <vt:lpwstr>_Toc528338535</vt:lpwstr>
      </vt:variant>
      <vt:variant>
        <vt:i4>1900603</vt:i4>
      </vt:variant>
      <vt:variant>
        <vt:i4>395</vt:i4>
      </vt:variant>
      <vt:variant>
        <vt:i4>0</vt:i4>
      </vt:variant>
      <vt:variant>
        <vt:i4>5</vt:i4>
      </vt:variant>
      <vt:variant>
        <vt:lpwstr/>
      </vt:variant>
      <vt:variant>
        <vt:lpwstr>_Toc528338534</vt:lpwstr>
      </vt:variant>
      <vt:variant>
        <vt:i4>1900603</vt:i4>
      </vt:variant>
      <vt:variant>
        <vt:i4>389</vt:i4>
      </vt:variant>
      <vt:variant>
        <vt:i4>0</vt:i4>
      </vt:variant>
      <vt:variant>
        <vt:i4>5</vt:i4>
      </vt:variant>
      <vt:variant>
        <vt:lpwstr/>
      </vt:variant>
      <vt:variant>
        <vt:lpwstr>_Toc528338533</vt:lpwstr>
      </vt:variant>
      <vt:variant>
        <vt:i4>1900603</vt:i4>
      </vt:variant>
      <vt:variant>
        <vt:i4>383</vt:i4>
      </vt:variant>
      <vt:variant>
        <vt:i4>0</vt:i4>
      </vt:variant>
      <vt:variant>
        <vt:i4>5</vt:i4>
      </vt:variant>
      <vt:variant>
        <vt:lpwstr/>
      </vt:variant>
      <vt:variant>
        <vt:lpwstr>_Toc528338532</vt:lpwstr>
      </vt:variant>
      <vt:variant>
        <vt:i4>1900603</vt:i4>
      </vt:variant>
      <vt:variant>
        <vt:i4>377</vt:i4>
      </vt:variant>
      <vt:variant>
        <vt:i4>0</vt:i4>
      </vt:variant>
      <vt:variant>
        <vt:i4>5</vt:i4>
      </vt:variant>
      <vt:variant>
        <vt:lpwstr/>
      </vt:variant>
      <vt:variant>
        <vt:lpwstr>_Toc528338531</vt:lpwstr>
      </vt:variant>
      <vt:variant>
        <vt:i4>1900603</vt:i4>
      </vt:variant>
      <vt:variant>
        <vt:i4>371</vt:i4>
      </vt:variant>
      <vt:variant>
        <vt:i4>0</vt:i4>
      </vt:variant>
      <vt:variant>
        <vt:i4>5</vt:i4>
      </vt:variant>
      <vt:variant>
        <vt:lpwstr/>
      </vt:variant>
      <vt:variant>
        <vt:lpwstr>_Toc528338530</vt:lpwstr>
      </vt:variant>
      <vt:variant>
        <vt:i4>1835067</vt:i4>
      </vt:variant>
      <vt:variant>
        <vt:i4>365</vt:i4>
      </vt:variant>
      <vt:variant>
        <vt:i4>0</vt:i4>
      </vt:variant>
      <vt:variant>
        <vt:i4>5</vt:i4>
      </vt:variant>
      <vt:variant>
        <vt:lpwstr/>
      </vt:variant>
      <vt:variant>
        <vt:lpwstr>_Toc528338529</vt:lpwstr>
      </vt:variant>
      <vt:variant>
        <vt:i4>1835067</vt:i4>
      </vt:variant>
      <vt:variant>
        <vt:i4>359</vt:i4>
      </vt:variant>
      <vt:variant>
        <vt:i4>0</vt:i4>
      </vt:variant>
      <vt:variant>
        <vt:i4>5</vt:i4>
      </vt:variant>
      <vt:variant>
        <vt:lpwstr/>
      </vt:variant>
      <vt:variant>
        <vt:lpwstr>_Toc528338528</vt:lpwstr>
      </vt:variant>
      <vt:variant>
        <vt:i4>1835067</vt:i4>
      </vt:variant>
      <vt:variant>
        <vt:i4>353</vt:i4>
      </vt:variant>
      <vt:variant>
        <vt:i4>0</vt:i4>
      </vt:variant>
      <vt:variant>
        <vt:i4>5</vt:i4>
      </vt:variant>
      <vt:variant>
        <vt:lpwstr/>
      </vt:variant>
      <vt:variant>
        <vt:lpwstr>_Toc528338527</vt:lpwstr>
      </vt:variant>
      <vt:variant>
        <vt:i4>1835067</vt:i4>
      </vt:variant>
      <vt:variant>
        <vt:i4>347</vt:i4>
      </vt:variant>
      <vt:variant>
        <vt:i4>0</vt:i4>
      </vt:variant>
      <vt:variant>
        <vt:i4>5</vt:i4>
      </vt:variant>
      <vt:variant>
        <vt:lpwstr/>
      </vt:variant>
      <vt:variant>
        <vt:lpwstr>_Toc528338526</vt:lpwstr>
      </vt:variant>
      <vt:variant>
        <vt:i4>1835067</vt:i4>
      </vt:variant>
      <vt:variant>
        <vt:i4>341</vt:i4>
      </vt:variant>
      <vt:variant>
        <vt:i4>0</vt:i4>
      </vt:variant>
      <vt:variant>
        <vt:i4>5</vt:i4>
      </vt:variant>
      <vt:variant>
        <vt:lpwstr/>
      </vt:variant>
      <vt:variant>
        <vt:lpwstr>_Toc528338525</vt:lpwstr>
      </vt:variant>
      <vt:variant>
        <vt:i4>1835067</vt:i4>
      </vt:variant>
      <vt:variant>
        <vt:i4>335</vt:i4>
      </vt:variant>
      <vt:variant>
        <vt:i4>0</vt:i4>
      </vt:variant>
      <vt:variant>
        <vt:i4>5</vt:i4>
      </vt:variant>
      <vt:variant>
        <vt:lpwstr/>
      </vt:variant>
      <vt:variant>
        <vt:lpwstr>_Toc528338524</vt:lpwstr>
      </vt:variant>
      <vt:variant>
        <vt:i4>1835067</vt:i4>
      </vt:variant>
      <vt:variant>
        <vt:i4>329</vt:i4>
      </vt:variant>
      <vt:variant>
        <vt:i4>0</vt:i4>
      </vt:variant>
      <vt:variant>
        <vt:i4>5</vt:i4>
      </vt:variant>
      <vt:variant>
        <vt:lpwstr/>
      </vt:variant>
      <vt:variant>
        <vt:lpwstr>_Toc528338523</vt:lpwstr>
      </vt:variant>
      <vt:variant>
        <vt:i4>1835067</vt:i4>
      </vt:variant>
      <vt:variant>
        <vt:i4>323</vt:i4>
      </vt:variant>
      <vt:variant>
        <vt:i4>0</vt:i4>
      </vt:variant>
      <vt:variant>
        <vt:i4>5</vt:i4>
      </vt:variant>
      <vt:variant>
        <vt:lpwstr/>
      </vt:variant>
      <vt:variant>
        <vt:lpwstr>_Toc528338522</vt:lpwstr>
      </vt:variant>
      <vt:variant>
        <vt:i4>1835067</vt:i4>
      </vt:variant>
      <vt:variant>
        <vt:i4>317</vt:i4>
      </vt:variant>
      <vt:variant>
        <vt:i4>0</vt:i4>
      </vt:variant>
      <vt:variant>
        <vt:i4>5</vt:i4>
      </vt:variant>
      <vt:variant>
        <vt:lpwstr/>
      </vt:variant>
      <vt:variant>
        <vt:lpwstr>_Toc528338521</vt:lpwstr>
      </vt:variant>
      <vt:variant>
        <vt:i4>1835067</vt:i4>
      </vt:variant>
      <vt:variant>
        <vt:i4>311</vt:i4>
      </vt:variant>
      <vt:variant>
        <vt:i4>0</vt:i4>
      </vt:variant>
      <vt:variant>
        <vt:i4>5</vt:i4>
      </vt:variant>
      <vt:variant>
        <vt:lpwstr/>
      </vt:variant>
      <vt:variant>
        <vt:lpwstr>_Toc528338520</vt:lpwstr>
      </vt:variant>
      <vt:variant>
        <vt:i4>2031675</vt:i4>
      </vt:variant>
      <vt:variant>
        <vt:i4>305</vt:i4>
      </vt:variant>
      <vt:variant>
        <vt:i4>0</vt:i4>
      </vt:variant>
      <vt:variant>
        <vt:i4>5</vt:i4>
      </vt:variant>
      <vt:variant>
        <vt:lpwstr/>
      </vt:variant>
      <vt:variant>
        <vt:lpwstr>_Toc528338519</vt:lpwstr>
      </vt:variant>
      <vt:variant>
        <vt:i4>2031675</vt:i4>
      </vt:variant>
      <vt:variant>
        <vt:i4>299</vt:i4>
      </vt:variant>
      <vt:variant>
        <vt:i4>0</vt:i4>
      </vt:variant>
      <vt:variant>
        <vt:i4>5</vt:i4>
      </vt:variant>
      <vt:variant>
        <vt:lpwstr/>
      </vt:variant>
      <vt:variant>
        <vt:lpwstr>_Toc528338518</vt:lpwstr>
      </vt:variant>
      <vt:variant>
        <vt:i4>2031675</vt:i4>
      </vt:variant>
      <vt:variant>
        <vt:i4>293</vt:i4>
      </vt:variant>
      <vt:variant>
        <vt:i4>0</vt:i4>
      </vt:variant>
      <vt:variant>
        <vt:i4>5</vt:i4>
      </vt:variant>
      <vt:variant>
        <vt:lpwstr/>
      </vt:variant>
      <vt:variant>
        <vt:lpwstr>_Toc528338517</vt:lpwstr>
      </vt:variant>
      <vt:variant>
        <vt:i4>2031675</vt:i4>
      </vt:variant>
      <vt:variant>
        <vt:i4>287</vt:i4>
      </vt:variant>
      <vt:variant>
        <vt:i4>0</vt:i4>
      </vt:variant>
      <vt:variant>
        <vt:i4>5</vt:i4>
      </vt:variant>
      <vt:variant>
        <vt:lpwstr/>
      </vt:variant>
      <vt:variant>
        <vt:lpwstr>_Toc528338516</vt:lpwstr>
      </vt:variant>
      <vt:variant>
        <vt:i4>2031675</vt:i4>
      </vt:variant>
      <vt:variant>
        <vt:i4>281</vt:i4>
      </vt:variant>
      <vt:variant>
        <vt:i4>0</vt:i4>
      </vt:variant>
      <vt:variant>
        <vt:i4>5</vt:i4>
      </vt:variant>
      <vt:variant>
        <vt:lpwstr/>
      </vt:variant>
      <vt:variant>
        <vt:lpwstr>_Toc528338515</vt:lpwstr>
      </vt:variant>
      <vt:variant>
        <vt:i4>2031675</vt:i4>
      </vt:variant>
      <vt:variant>
        <vt:i4>275</vt:i4>
      </vt:variant>
      <vt:variant>
        <vt:i4>0</vt:i4>
      </vt:variant>
      <vt:variant>
        <vt:i4>5</vt:i4>
      </vt:variant>
      <vt:variant>
        <vt:lpwstr/>
      </vt:variant>
      <vt:variant>
        <vt:lpwstr>_Toc528338514</vt:lpwstr>
      </vt:variant>
      <vt:variant>
        <vt:i4>2031675</vt:i4>
      </vt:variant>
      <vt:variant>
        <vt:i4>269</vt:i4>
      </vt:variant>
      <vt:variant>
        <vt:i4>0</vt:i4>
      </vt:variant>
      <vt:variant>
        <vt:i4>5</vt:i4>
      </vt:variant>
      <vt:variant>
        <vt:lpwstr/>
      </vt:variant>
      <vt:variant>
        <vt:lpwstr>_Toc528338513</vt:lpwstr>
      </vt:variant>
      <vt:variant>
        <vt:i4>2031675</vt:i4>
      </vt:variant>
      <vt:variant>
        <vt:i4>263</vt:i4>
      </vt:variant>
      <vt:variant>
        <vt:i4>0</vt:i4>
      </vt:variant>
      <vt:variant>
        <vt:i4>5</vt:i4>
      </vt:variant>
      <vt:variant>
        <vt:lpwstr/>
      </vt:variant>
      <vt:variant>
        <vt:lpwstr>_Toc528338512</vt:lpwstr>
      </vt:variant>
      <vt:variant>
        <vt:i4>2031675</vt:i4>
      </vt:variant>
      <vt:variant>
        <vt:i4>257</vt:i4>
      </vt:variant>
      <vt:variant>
        <vt:i4>0</vt:i4>
      </vt:variant>
      <vt:variant>
        <vt:i4>5</vt:i4>
      </vt:variant>
      <vt:variant>
        <vt:lpwstr/>
      </vt:variant>
      <vt:variant>
        <vt:lpwstr>_Toc528338511</vt:lpwstr>
      </vt:variant>
      <vt:variant>
        <vt:i4>1966139</vt:i4>
      </vt:variant>
      <vt:variant>
        <vt:i4>251</vt:i4>
      </vt:variant>
      <vt:variant>
        <vt:i4>0</vt:i4>
      </vt:variant>
      <vt:variant>
        <vt:i4>5</vt:i4>
      </vt:variant>
      <vt:variant>
        <vt:lpwstr/>
      </vt:variant>
      <vt:variant>
        <vt:lpwstr>_Toc528338509</vt:lpwstr>
      </vt:variant>
      <vt:variant>
        <vt:i4>1966139</vt:i4>
      </vt:variant>
      <vt:variant>
        <vt:i4>245</vt:i4>
      </vt:variant>
      <vt:variant>
        <vt:i4>0</vt:i4>
      </vt:variant>
      <vt:variant>
        <vt:i4>5</vt:i4>
      </vt:variant>
      <vt:variant>
        <vt:lpwstr/>
      </vt:variant>
      <vt:variant>
        <vt:lpwstr>_Toc528338508</vt:lpwstr>
      </vt:variant>
      <vt:variant>
        <vt:i4>1966139</vt:i4>
      </vt:variant>
      <vt:variant>
        <vt:i4>239</vt:i4>
      </vt:variant>
      <vt:variant>
        <vt:i4>0</vt:i4>
      </vt:variant>
      <vt:variant>
        <vt:i4>5</vt:i4>
      </vt:variant>
      <vt:variant>
        <vt:lpwstr/>
      </vt:variant>
      <vt:variant>
        <vt:lpwstr>_Toc528338507</vt:lpwstr>
      </vt:variant>
      <vt:variant>
        <vt:i4>1966139</vt:i4>
      </vt:variant>
      <vt:variant>
        <vt:i4>233</vt:i4>
      </vt:variant>
      <vt:variant>
        <vt:i4>0</vt:i4>
      </vt:variant>
      <vt:variant>
        <vt:i4>5</vt:i4>
      </vt:variant>
      <vt:variant>
        <vt:lpwstr/>
      </vt:variant>
      <vt:variant>
        <vt:lpwstr>_Toc528338506</vt:lpwstr>
      </vt:variant>
      <vt:variant>
        <vt:i4>1966139</vt:i4>
      </vt:variant>
      <vt:variant>
        <vt:i4>227</vt:i4>
      </vt:variant>
      <vt:variant>
        <vt:i4>0</vt:i4>
      </vt:variant>
      <vt:variant>
        <vt:i4>5</vt:i4>
      </vt:variant>
      <vt:variant>
        <vt:lpwstr/>
      </vt:variant>
      <vt:variant>
        <vt:lpwstr>_Toc528338505</vt:lpwstr>
      </vt:variant>
      <vt:variant>
        <vt:i4>1966139</vt:i4>
      </vt:variant>
      <vt:variant>
        <vt:i4>221</vt:i4>
      </vt:variant>
      <vt:variant>
        <vt:i4>0</vt:i4>
      </vt:variant>
      <vt:variant>
        <vt:i4>5</vt:i4>
      </vt:variant>
      <vt:variant>
        <vt:lpwstr/>
      </vt:variant>
      <vt:variant>
        <vt:lpwstr>_Toc528338504</vt:lpwstr>
      </vt:variant>
      <vt:variant>
        <vt:i4>1966139</vt:i4>
      </vt:variant>
      <vt:variant>
        <vt:i4>215</vt:i4>
      </vt:variant>
      <vt:variant>
        <vt:i4>0</vt:i4>
      </vt:variant>
      <vt:variant>
        <vt:i4>5</vt:i4>
      </vt:variant>
      <vt:variant>
        <vt:lpwstr/>
      </vt:variant>
      <vt:variant>
        <vt:lpwstr>_Toc528338503</vt:lpwstr>
      </vt:variant>
      <vt:variant>
        <vt:i4>1966139</vt:i4>
      </vt:variant>
      <vt:variant>
        <vt:i4>209</vt:i4>
      </vt:variant>
      <vt:variant>
        <vt:i4>0</vt:i4>
      </vt:variant>
      <vt:variant>
        <vt:i4>5</vt:i4>
      </vt:variant>
      <vt:variant>
        <vt:lpwstr/>
      </vt:variant>
      <vt:variant>
        <vt:lpwstr>_Toc528338502</vt:lpwstr>
      </vt:variant>
      <vt:variant>
        <vt:i4>1966139</vt:i4>
      </vt:variant>
      <vt:variant>
        <vt:i4>203</vt:i4>
      </vt:variant>
      <vt:variant>
        <vt:i4>0</vt:i4>
      </vt:variant>
      <vt:variant>
        <vt:i4>5</vt:i4>
      </vt:variant>
      <vt:variant>
        <vt:lpwstr/>
      </vt:variant>
      <vt:variant>
        <vt:lpwstr>_Toc528338501</vt:lpwstr>
      </vt:variant>
      <vt:variant>
        <vt:i4>1966139</vt:i4>
      </vt:variant>
      <vt:variant>
        <vt:i4>197</vt:i4>
      </vt:variant>
      <vt:variant>
        <vt:i4>0</vt:i4>
      </vt:variant>
      <vt:variant>
        <vt:i4>5</vt:i4>
      </vt:variant>
      <vt:variant>
        <vt:lpwstr/>
      </vt:variant>
      <vt:variant>
        <vt:lpwstr>_Toc528338500</vt:lpwstr>
      </vt:variant>
      <vt:variant>
        <vt:i4>1507386</vt:i4>
      </vt:variant>
      <vt:variant>
        <vt:i4>191</vt:i4>
      </vt:variant>
      <vt:variant>
        <vt:i4>0</vt:i4>
      </vt:variant>
      <vt:variant>
        <vt:i4>5</vt:i4>
      </vt:variant>
      <vt:variant>
        <vt:lpwstr/>
      </vt:variant>
      <vt:variant>
        <vt:lpwstr>_Toc528338499</vt:lpwstr>
      </vt:variant>
      <vt:variant>
        <vt:i4>1507386</vt:i4>
      </vt:variant>
      <vt:variant>
        <vt:i4>185</vt:i4>
      </vt:variant>
      <vt:variant>
        <vt:i4>0</vt:i4>
      </vt:variant>
      <vt:variant>
        <vt:i4>5</vt:i4>
      </vt:variant>
      <vt:variant>
        <vt:lpwstr/>
      </vt:variant>
      <vt:variant>
        <vt:lpwstr>_Toc528338498</vt:lpwstr>
      </vt:variant>
      <vt:variant>
        <vt:i4>1507386</vt:i4>
      </vt:variant>
      <vt:variant>
        <vt:i4>179</vt:i4>
      </vt:variant>
      <vt:variant>
        <vt:i4>0</vt:i4>
      </vt:variant>
      <vt:variant>
        <vt:i4>5</vt:i4>
      </vt:variant>
      <vt:variant>
        <vt:lpwstr/>
      </vt:variant>
      <vt:variant>
        <vt:lpwstr>_Toc528338497</vt:lpwstr>
      </vt:variant>
      <vt:variant>
        <vt:i4>1507386</vt:i4>
      </vt:variant>
      <vt:variant>
        <vt:i4>173</vt:i4>
      </vt:variant>
      <vt:variant>
        <vt:i4>0</vt:i4>
      </vt:variant>
      <vt:variant>
        <vt:i4>5</vt:i4>
      </vt:variant>
      <vt:variant>
        <vt:lpwstr/>
      </vt:variant>
      <vt:variant>
        <vt:lpwstr>_Toc528338496</vt:lpwstr>
      </vt:variant>
      <vt:variant>
        <vt:i4>1507386</vt:i4>
      </vt:variant>
      <vt:variant>
        <vt:i4>167</vt:i4>
      </vt:variant>
      <vt:variant>
        <vt:i4>0</vt:i4>
      </vt:variant>
      <vt:variant>
        <vt:i4>5</vt:i4>
      </vt:variant>
      <vt:variant>
        <vt:lpwstr/>
      </vt:variant>
      <vt:variant>
        <vt:lpwstr>_Toc528338495</vt:lpwstr>
      </vt:variant>
      <vt:variant>
        <vt:i4>1507386</vt:i4>
      </vt:variant>
      <vt:variant>
        <vt:i4>161</vt:i4>
      </vt:variant>
      <vt:variant>
        <vt:i4>0</vt:i4>
      </vt:variant>
      <vt:variant>
        <vt:i4>5</vt:i4>
      </vt:variant>
      <vt:variant>
        <vt:lpwstr/>
      </vt:variant>
      <vt:variant>
        <vt:lpwstr>_Toc528338494</vt:lpwstr>
      </vt:variant>
      <vt:variant>
        <vt:i4>1507386</vt:i4>
      </vt:variant>
      <vt:variant>
        <vt:i4>155</vt:i4>
      </vt:variant>
      <vt:variant>
        <vt:i4>0</vt:i4>
      </vt:variant>
      <vt:variant>
        <vt:i4>5</vt:i4>
      </vt:variant>
      <vt:variant>
        <vt:lpwstr/>
      </vt:variant>
      <vt:variant>
        <vt:lpwstr>_Toc528338493</vt:lpwstr>
      </vt:variant>
      <vt:variant>
        <vt:i4>1507386</vt:i4>
      </vt:variant>
      <vt:variant>
        <vt:i4>149</vt:i4>
      </vt:variant>
      <vt:variant>
        <vt:i4>0</vt:i4>
      </vt:variant>
      <vt:variant>
        <vt:i4>5</vt:i4>
      </vt:variant>
      <vt:variant>
        <vt:lpwstr/>
      </vt:variant>
      <vt:variant>
        <vt:lpwstr>_Toc528338492</vt:lpwstr>
      </vt:variant>
      <vt:variant>
        <vt:i4>1507386</vt:i4>
      </vt:variant>
      <vt:variant>
        <vt:i4>143</vt:i4>
      </vt:variant>
      <vt:variant>
        <vt:i4>0</vt:i4>
      </vt:variant>
      <vt:variant>
        <vt:i4>5</vt:i4>
      </vt:variant>
      <vt:variant>
        <vt:lpwstr/>
      </vt:variant>
      <vt:variant>
        <vt:lpwstr>_Toc528338491</vt:lpwstr>
      </vt:variant>
      <vt:variant>
        <vt:i4>1507386</vt:i4>
      </vt:variant>
      <vt:variant>
        <vt:i4>137</vt:i4>
      </vt:variant>
      <vt:variant>
        <vt:i4>0</vt:i4>
      </vt:variant>
      <vt:variant>
        <vt:i4>5</vt:i4>
      </vt:variant>
      <vt:variant>
        <vt:lpwstr/>
      </vt:variant>
      <vt:variant>
        <vt:lpwstr>_Toc528338490</vt:lpwstr>
      </vt:variant>
      <vt:variant>
        <vt:i4>1441850</vt:i4>
      </vt:variant>
      <vt:variant>
        <vt:i4>131</vt:i4>
      </vt:variant>
      <vt:variant>
        <vt:i4>0</vt:i4>
      </vt:variant>
      <vt:variant>
        <vt:i4>5</vt:i4>
      </vt:variant>
      <vt:variant>
        <vt:lpwstr/>
      </vt:variant>
      <vt:variant>
        <vt:lpwstr>_Toc528338489</vt:lpwstr>
      </vt:variant>
      <vt:variant>
        <vt:i4>1441850</vt:i4>
      </vt:variant>
      <vt:variant>
        <vt:i4>125</vt:i4>
      </vt:variant>
      <vt:variant>
        <vt:i4>0</vt:i4>
      </vt:variant>
      <vt:variant>
        <vt:i4>5</vt:i4>
      </vt:variant>
      <vt:variant>
        <vt:lpwstr/>
      </vt:variant>
      <vt:variant>
        <vt:lpwstr>_Toc528338488</vt:lpwstr>
      </vt:variant>
      <vt:variant>
        <vt:i4>1441850</vt:i4>
      </vt:variant>
      <vt:variant>
        <vt:i4>119</vt:i4>
      </vt:variant>
      <vt:variant>
        <vt:i4>0</vt:i4>
      </vt:variant>
      <vt:variant>
        <vt:i4>5</vt:i4>
      </vt:variant>
      <vt:variant>
        <vt:lpwstr/>
      </vt:variant>
      <vt:variant>
        <vt:lpwstr>_Toc528338487</vt:lpwstr>
      </vt:variant>
      <vt:variant>
        <vt:i4>1441850</vt:i4>
      </vt:variant>
      <vt:variant>
        <vt:i4>113</vt:i4>
      </vt:variant>
      <vt:variant>
        <vt:i4>0</vt:i4>
      </vt:variant>
      <vt:variant>
        <vt:i4>5</vt:i4>
      </vt:variant>
      <vt:variant>
        <vt:lpwstr/>
      </vt:variant>
      <vt:variant>
        <vt:lpwstr>_Toc528338486</vt:lpwstr>
      </vt:variant>
      <vt:variant>
        <vt:i4>1441850</vt:i4>
      </vt:variant>
      <vt:variant>
        <vt:i4>107</vt:i4>
      </vt:variant>
      <vt:variant>
        <vt:i4>0</vt:i4>
      </vt:variant>
      <vt:variant>
        <vt:i4>5</vt:i4>
      </vt:variant>
      <vt:variant>
        <vt:lpwstr/>
      </vt:variant>
      <vt:variant>
        <vt:lpwstr>_Toc528338485</vt:lpwstr>
      </vt:variant>
      <vt:variant>
        <vt:i4>1441850</vt:i4>
      </vt:variant>
      <vt:variant>
        <vt:i4>101</vt:i4>
      </vt:variant>
      <vt:variant>
        <vt:i4>0</vt:i4>
      </vt:variant>
      <vt:variant>
        <vt:i4>5</vt:i4>
      </vt:variant>
      <vt:variant>
        <vt:lpwstr/>
      </vt:variant>
      <vt:variant>
        <vt:lpwstr>_Toc528338484</vt:lpwstr>
      </vt:variant>
      <vt:variant>
        <vt:i4>1441850</vt:i4>
      </vt:variant>
      <vt:variant>
        <vt:i4>95</vt:i4>
      </vt:variant>
      <vt:variant>
        <vt:i4>0</vt:i4>
      </vt:variant>
      <vt:variant>
        <vt:i4>5</vt:i4>
      </vt:variant>
      <vt:variant>
        <vt:lpwstr/>
      </vt:variant>
      <vt:variant>
        <vt:lpwstr>_Toc528338483</vt:lpwstr>
      </vt:variant>
      <vt:variant>
        <vt:i4>1441850</vt:i4>
      </vt:variant>
      <vt:variant>
        <vt:i4>89</vt:i4>
      </vt:variant>
      <vt:variant>
        <vt:i4>0</vt:i4>
      </vt:variant>
      <vt:variant>
        <vt:i4>5</vt:i4>
      </vt:variant>
      <vt:variant>
        <vt:lpwstr/>
      </vt:variant>
      <vt:variant>
        <vt:lpwstr>_Toc528338482</vt:lpwstr>
      </vt:variant>
      <vt:variant>
        <vt:i4>1441850</vt:i4>
      </vt:variant>
      <vt:variant>
        <vt:i4>83</vt:i4>
      </vt:variant>
      <vt:variant>
        <vt:i4>0</vt:i4>
      </vt:variant>
      <vt:variant>
        <vt:i4>5</vt:i4>
      </vt:variant>
      <vt:variant>
        <vt:lpwstr/>
      </vt:variant>
      <vt:variant>
        <vt:lpwstr>_Toc528338481</vt:lpwstr>
      </vt:variant>
      <vt:variant>
        <vt:i4>1441850</vt:i4>
      </vt:variant>
      <vt:variant>
        <vt:i4>77</vt:i4>
      </vt:variant>
      <vt:variant>
        <vt:i4>0</vt:i4>
      </vt:variant>
      <vt:variant>
        <vt:i4>5</vt:i4>
      </vt:variant>
      <vt:variant>
        <vt:lpwstr/>
      </vt:variant>
      <vt:variant>
        <vt:lpwstr>_Toc528338480</vt:lpwstr>
      </vt:variant>
      <vt:variant>
        <vt:i4>1638458</vt:i4>
      </vt:variant>
      <vt:variant>
        <vt:i4>71</vt:i4>
      </vt:variant>
      <vt:variant>
        <vt:i4>0</vt:i4>
      </vt:variant>
      <vt:variant>
        <vt:i4>5</vt:i4>
      </vt:variant>
      <vt:variant>
        <vt:lpwstr/>
      </vt:variant>
      <vt:variant>
        <vt:lpwstr>_Toc528338479</vt:lpwstr>
      </vt:variant>
      <vt:variant>
        <vt:i4>1638458</vt:i4>
      </vt:variant>
      <vt:variant>
        <vt:i4>65</vt:i4>
      </vt:variant>
      <vt:variant>
        <vt:i4>0</vt:i4>
      </vt:variant>
      <vt:variant>
        <vt:i4>5</vt:i4>
      </vt:variant>
      <vt:variant>
        <vt:lpwstr/>
      </vt:variant>
      <vt:variant>
        <vt:lpwstr>_Toc528338478</vt:lpwstr>
      </vt:variant>
      <vt:variant>
        <vt:i4>1638458</vt:i4>
      </vt:variant>
      <vt:variant>
        <vt:i4>59</vt:i4>
      </vt:variant>
      <vt:variant>
        <vt:i4>0</vt:i4>
      </vt:variant>
      <vt:variant>
        <vt:i4>5</vt:i4>
      </vt:variant>
      <vt:variant>
        <vt:lpwstr/>
      </vt:variant>
      <vt:variant>
        <vt:lpwstr>_Toc528338477</vt:lpwstr>
      </vt:variant>
      <vt:variant>
        <vt:i4>1638458</vt:i4>
      </vt:variant>
      <vt:variant>
        <vt:i4>53</vt:i4>
      </vt:variant>
      <vt:variant>
        <vt:i4>0</vt:i4>
      </vt:variant>
      <vt:variant>
        <vt:i4>5</vt:i4>
      </vt:variant>
      <vt:variant>
        <vt:lpwstr/>
      </vt:variant>
      <vt:variant>
        <vt:lpwstr>_Toc528338476</vt:lpwstr>
      </vt:variant>
      <vt:variant>
        <vt:i4>1638458</vt:i4>
      </vt:variant>
      <vt:variant>
        <vt:i4>47</vt:i4>
      </vt:variant>
      <vt:variant>
        <vt:i4>0</vt:i4>
      </vt:variant>
      <vt:variant>
        <vt:i4>5</vt:i4>
      </vt:variant>
      <vt:variant>
        <vt:lpwstr/>
      </vt:variant>
      <vt:variant>
        <vt:lpwstr>_Toc528338475</vt:lpwstr>
      </vt:variant>
      <vt:variant>
        <vt:i4>1638458</vt:i4>
      </vt:variant>
      <vt:variant>
        <vt:i4>41</vt:i4>
      </vt:variant>
      <vt:variant>
        <vt:i4>0</vt:i4>
      </vt:variant>
      <vt:variant>
        <vt:i4>5</vt:i4>
      </vt:variant>
      <vt:variant>
        <vt:lpwstr/>
      </vt:variant>
      <vt:variant>
        <vt:lpwstr>_Toc528338474</vt:lpwstr>
      </vt:variant>
      <vt:variant>
        <vt:i4>1638458</vt:i4>
      </vt:variant>
      <vt:variant>
        <vt:i4>35</vt:i4>
      </vt:variant>
      <vt:variant>
        <vt:i4>0</vt:i4>
      </vt:variant>
      <vt:variant>
        <vt:i4>5</vt:i4>
      </vt:variant>
      <vt:variant>
        <vt:lpwstr/>
      </vt:variant>
      <vt:variant>
        <vt:lpwstr>_Toc528338473</vt:lpwstr>
      </vt:variant>
      <vt:variant>
        <vt:i4>1638458</vt:i4>
      </vt:variant>
      <vt:variant>
        <vt:i4>29</vt:i4>
      </vt:variant>
      <vt:variant>
        <vt:i4>0</vt:i4>
      </vt:variant>
      <vt:variant>
        <vt:i4>5</vt:i4>
      </vt:variant>
      <vt:variant>
        <vt:lpwstr/>
      </vt:variant>
      <vt:variant>
        <vt:lpwstr>_Toc528338472</vt:lpwstr>
      </vt:variant>
      <vt:variant>
        <vt:i4>1638458</vt:i4>
      </vt:variant>
      <vt:variant>
        <vt:i4>23</vt:i4>
      </vt:variant>
      <vt:variant>
        <vt:i4>0</vt:i4>
      </vt:variant>
      <vt:variant>
        <vt:i4>5</vt:i4>
      </vt:variant>
      <vt:variant>
        <vt:lpwstr/>
      </vt:variant>
      <vt:variant>
        <vt:lpwstr>_Toc528338471</vt:lpwstr>
      </vt:variant>
      <vt:variant>
        <vt:i4>1638458</vt:i4>
      </vt:variant>
      <vt:variant>
        <vt:i4>17</vt:i4>
      </vt:variant>
      <vt:variant>
        <vt:i4>0</vt:i4>
      </vt:variant>
      <vt:variant>
        <vt:i4>5</vt:i4>
      </vt:variant>
      <vt:variant>
        <vt:lpwstr/>
      </vt:variant>
      <vt:variant>
        <vt:lpwstr>_Toc528338470</vt:lpwstr>
      </vt:variant>
      <vt:variant>
        <vt:i4>1572922</vt:i4>
      </vt:variant>
      <vt:variant>
        <vt:i4>11</vt:i4>
      </vt:variant>
      <vt:variant>
        <vt:i4>0</vt:i4>
      </vt:variant>
      <vt:variant>
        <vt:i4>5</vt:i4>
      </vt:variant>
      <vt:variant>
        <vt:lpwstr/>
      </vt:variant>
      <vt:variant>
        <vt:lpwstr>_Toc528338469</vt:lpwstr>
      </vt:variant>
      <vt:variant>
        <vt:i4>1572922</vt:i4>
      </vt:variant>
      <vt:variant>
        <vt:i4>5</vt:i4>
      </vt:variant>
      <vt:variant>
        <vt:i4>0</vt:i4>
      </vt:variant>
      <vt:variant>
        <vt:i4>5</vt:i4>
      </vt:variant>
      <vt:variant>
        <vt:lpwstr/>
      </vt:variant>
      <vt:variant>
        <vt:lpwstr>_Toc528338468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koncesni smlouva</dc:title>
  <dc:creator>WL</dc:creator>
  <cp:lastModifiedBy>Šmídek Petr</cp:lastModifiedBy>
  <cp:revision>5</cp:revision>
  <cp:lastPrinted>2019-02-19T14:26:00Z</cp:lastPrinted>
  <dcterms:created xsi:type="dcterms:W3CDTF">2020-07-30T15:29:00Z</dcterms:created>
  <dcterms:modified xsi:type="dcterms:W3CDTF">2020-07-31T05:20:00Z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Id">
    <vt:i4>359885</vt:i4>
  </property>
</Properties>
</file>